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CE537" w14:textId="65BC6565" w:rsidR="00CF1C33" w:rsidRPr="00CF1C33" w:rsidRDefault="00E5241D" w:rsidP="00050C3D">
      <w:pPr>
        <w:pStyle w:val="Nadpis1"/>
        <w:ind w:left="0" w:right="-46" w:firstLine="0"/>
        <w:jc w:val="center"/>
        <w:rPr>
          <w:rFonts w:ascii="Tahoma" w:hAnsi="Tahoma" w:cs="Tahoma"/>
          <w:caps/>
          <w:sz w:val="28"/>
          <w:szCs w:val="28"/>
        </w:rPr>
      </w:pPr>
      <w:r w:rsidRPr="00CF1C33">
        <w:rPr>
          <w:rFonts w:ascii="Tahoma" w:hAnsi="Tahoma" w:cs="Tahoma"/>
          <w:caps/>
          <w:sz w:val="28"/>
          <w:szCs w:val="28"/>
        </w:rPr>
        <w:t>Zmluva o</w:t>
      </w:r>
      <w:r w:rsidR="00813DCA">
        <w:rPr>
          <w:rFonts w:ascii="Tahoma" w:hAnsi="Tahoma" w:cs="Tahoma"/>
          <w:caps/>
          <w:sz w:val="28"/>
          <w:szCs w:val="28"/>
        </w:rPr>
        <w:t> </w:t>
      </w:r>
      <w:r w:rsidR="00C76FFE">
        <w:rPr>
          <w:rFonts w:ascii="Tahoma" w:hAnsi="Tahoma" w:cs="Tahoma"/>
          <w:caps/>
          <w:sz w:val="28"/>
          <w:szCs w:val="28"/>
        </w:rPr>
        <w:t>DIELO</w:t>
      </w:r>
      <w:r w:rsidR="00813DCA">
        <w:rPr>
          <w:rFonts w:ascii="Tahoma" w:hAnsi="Tahoma" w:cs="Tahoma"/>
          <w:caps/>
          <w:sz w:val="28"/>
          <w:szCs w:val="28"/>
        </w:rPr>
        <w:t xml:space="preserve"> A O POSKYTNUTÍ SLUŽIEB</w:t>
      </w:r>
    </w:p>
    <w:p w14:paraId="0DF03194" w14:textId="4FACF072" w:rsidR="00E5241D" w:rsidRPr="00DA7FC7" w:rsidRDefault="00E5241D" w:rsidP="00050C3D">
      <w:pPr>
        <w:pStyle w:val="Zkladntext"/>
        <w:pBdr>
          <w:bottom w:val="single" w:sz="6" w:space="1" w:color="auto"/>
        </w:pBdr>
        <w:ind w:right="-45"/>
        <w:jc w:val="center"/>
        <w:rPr>
          <w:rFonts w:ascii="Tahoma" w:hAnsi="Tahoma" w:cs="Tahoma"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 xml:space="preserve">uzatvorená v zmysle </w:t>
      </w:r>
      <w:r w:rsidR="00CF53F7" w:rsidRPr="00DA7FC7">
        <w:rPr>
          <w:rFonts w:ascii="Tahoma" w:hAnsi="Tahoma" w:cs="Tahoma"/>
          <w:sz w:val="20"/>
          <w:szCs w:val="20"/>
        </w:rPr>
        <w:t xml:space="preserve">§ 536 a </w:t>
      </w:r>
      <w:proofErr w:type="spellStart"/>
      <w:r w:rsidR="00CF53F7" w:rsidRPr="00DA7FC7">
        <w:rPr>
          <w:rFonts w:ascii="Tahoma" w:hAnsi="Tahoma" w:cs="Tahoma"/>
          <w:sz w:val="20"/>
          <w:szCs w:val="20"/>
        </w:rPr>
        <w:t>nasl</w:t>
      </w:r>
      <w:proofErr w:type="spellEnd"/>
      <w:r w:rsidR="00CF53F7" w:rsidRPr="00DA7FC7">
        <w:rPr>
          <w:rFonts w:ascii="Tahoma" w:hAnsi="Tahoma" w:cs="Tahoma"/>
          <w:sz w:val="20"/>
          <w:szCs w:val="20"/>
        </w:rPr>
        <w:t>.</w:t>
      </w:r>
      <w:r w:rsidR="001D39E7">
        <w:rPr>
          <w:rFonts w:ascii="Tahoma" w:hAnsi="Tahoma" w:cs="Tahoma"/>
          <w:sz w:val="20"/>
          <w:szCs w:val="20"/>
        </w:rPr>
        <w:t xml:space="preserve">, </w:t>
      </w:r>
      <w:r w:rsidR="00FB741B">
        <w:rPr>
          <w:rFonts w:ascii="Tahoma" w:hAnsi="Tahoma" w:cs="Tahoma"/>
          <w:sz w:val="20"/>
          <w:szCs w:val="20"/>
        </w:rPr>
        <w:t>§ 5</w:t>
      </w:r>
      <w:r w:rsidR="00356726">
        <w:rPr>
          <w:rFonts w:ascii="Tahoma" w:hAnsi="Tahoma" w:cs="Tahoma"/>
          <w:sz w:val="20"/>
          <w:szCs w:val="20"/>
        </w:rPr>
        <w:t>6</w:t>
      </w:r>
      <w:r w:rsidR="00FB741B">
        <w:rPr>
          <w:rFonts w:ascii="Tahoma" w:hAnsi="Tahoma" w:cs="Tahoma"/>
          <w:sz w:val="20"/>
          <w:szCs w:val="20"/>
        </w:rPr>
        <w:t>6 a </w:t>
      </w:r>
      <w:proofErr w:type="spellStart"/>
      <w:r w:rsidR="00FB741B">
        <w:rPr>
          <w:rFonts w:ascii="Tahoma" w:hAnsi="Tahoma" w:cs="Tahoma"/>
          <w:sz w:val="20"/>
          <w:szCs w:val="20"/>
        </w:rPr>
        <w:t>nasl</w:t>
      </w:r>
      <w:proofErr w:type="spellEnd"/>
      <w:r w:rsidR="00FB741B">
        <w:rPr>
          <w:rFonts w:ascii="Tahoma" w:hAnsi="Tahoma" w:cs="Tahoma"/>
          <w:sz w:val="20"/>
          <w:szCs w:val="20"/>
        </w:rPr>
        <w:t>.</w:t>
      </w:r>
      <w:r w:rsidR="00813DCA">
        <w:rPr>
          <w:rFonts w:ascii="Tahoma" w:hAnsi="Tahoma" w:cs="Tahoma"/>
          <w:sz w:val="20"/>
          <w:szCs w:val="20"/>
        </w:rPr>
        <w:t xml:space="preserve"> a § 26</w:t>
      </w:r>
      <w:r w:rsidR="007B54A3">
        <w:rPr>
          <w:rFonts w:ascii="Tahoma" w:hAnsi="Tahoma" w:cs="Tahoma"/>
          <w:sz w:val="20"/>
          <w:szCs w:val="20"/>
        </w:rPr>
        <w:t>9</w:t>
      </w:r>
      <w:r w:rsidR="00813DCA">
        <w:rPr>
          <w:rFonts w:ascii="Tahoma" w:hAnsi="Tahoma" w:cs="Tahoma"/>
          <w:sz w:val="20"/>
          <w:szCs w:val="20"/>
        </w:rPr>
        <w:t xml:space="preserve"> ods. 2</w:t>
      </w:r>
      <w:r w:rsidR="00CF53F7" w:rsidRPr="00DA7FC7">
        <w:rPr>
          <w:rFonts w:ascii="Tahoma" w:hAnsi="Tahoma" w:cs="Tahoma"/>
          <w:sz w:val="20"/>
          <w:szCs w:val="20"/>
        </w:rPr>
        <w:t xml:space="preserve"> zákona č. 513/1991 Zb. Obchodný zákonník </w:t>
      </w:r>
      <w:r w:rsidRPr="00DA7FC7">
        <w:rPr>
          <w:rFonts w:ascii="Tahoma" w:hAnsi="Tahoma" w:cs="Tahoma"/>
          <w:sz w:val="20"/>
          <w:szCs w:val="20"/>
        </w:rPr>
        <w:t>v znení neskorších predpisov</w:t>
      </w:r>
    </w:p>
    <w:p w14:paraId="4D1597B5" w14:textId="32659DCA" w:rsidR="00BE619B" w:rsidRPr="008A2AA2" w:rsidRDefault="00BE619B" w:rsidP="00F47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Číslo zmluvy </w:t>
      </w:r>
      <w:r w:rsidR="00561CC7">
        <w:rPr>
          <w:rFonts w:ascii="Tahoma" w:hAnsi="Tahoma" w:cs="Tahoma"/>
          <w:sz w:val="20"/>
          <w:szCs w:val="20"/>
        </w:rPr>
        <w:t>Projektanta</w:t>
      </w:r>
      <w:r w:rsidRPr="008A2AA2">
        <w:rPr>
          <w:rFonts w:ascii="Tahoma" w:hAnsi="Tahoma" w:cs="Tahoma"/>
          <w:sz w:val="20"/>
          <w:szCs w:val="20"/>
        </w:rPr>
        <w:t>:</w:t>
      </w:r>
    </w:p>
    <w:p w14:paraId="5069D3D8" w14:textId="7F6310D7" w:rsidR="00BE619B" w:rsidRPr="008A2AA2" w:rsidRDefault="00BE619B" w:rsidP="00F47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Style w:val="iadneA"/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Číslo zmluvy </w:t>
      </w:r>
      <w:r w:rsidR="00561CC7">
        <w:rPr>
          <w:rFonts w:ascii="Tahoma" w:hAnsi="Tahoma" w:cs="Tahoma"/>
          <w:sz w:val="20"/>
          <w:szCs w:val="20"/>
        </w:rPr>
        <w:t>BBSK</w:t>
      </w:r>
      <w:r w:rsidRPr="008A2AA2">
        <w:rPr>
          <w:rFonts w:ascii="Tahoma" w:hAnsi="Tahoma" w:cs="Tahoma"/>
          <w:sz w:val="20"/>
          <w:szCs w:val="20"/>
        </w:rPr>
        <w:t xml:space="preserve">: </w:t>
      </w:r>
    </w:p>
    <w:p w14:paraId="7B721518" w14:textId="77777777" w:rsidR="00E5241D" w:rsidRPr="008A2AA2" w:rsidRDefault="00E5241D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7B3D940C" w14:textId="55A3507C" w:rsidR="006C3F79" w:rsidRPr="008A2AA2" w:rsidRDefault="006C3F79" w:rsidP="00ED001A">
      <w:pPr>
        <w:pStyle w:val="Nadpis2"/>
        <w:tabs>
          <w:tab w:val="left" w:pos="2212"/>
        </w:tabs>
        <w:ind w:left="0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Zmluvné strany:</w:t>
      </w:r>
    </w:p>
    <w:p w14:paraId="26D9D597" w14:textId="3A716A53" w:rsidR="00E01E4F" w:rsidRPr="008A2AA2" w:rsidRDefault="00E01E4F" w:rsidP="00ED001A">
      <w:pPr>
        <w:pStyle w:val="Nadpis2"/>
        <w:tabs>
          <w:tab w:val="left" w:pos="2212"/>
        </w:tabs>
        <w:ind w:left="0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b w:val="0"/>
          <w:bCs w:val="0"/>
          <w:sz w:val="20"/>
          <w:szCs w:val="20"/>
        </w:rPr>
        <w:t>Názov:</w:t>
      </w:r>
      <w:r w:rsidRPr="008A2AA2">
        <w:rPr>
          <w:rFonts w:ascii="Tahoma" w:hAnsi="Tahoma" w:cs="Tahoma"/>
          <w:sz w:val="20"/>
          <w:szCs w:val="20"/>
        </w:rPr>
        <w:tab/>
      </w:r>
      <w:r w:rsidR="008E3CB5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>Banskobystrický samosprávny kraj</w:t>
      </w:r>
      <w:r w:rsidRPr="008A2AA2">
        <w:rPr>
          <w:rFonts w:ascii="Tahoma" w:hAnsi="Tahoma" w:cs="Tahoma"/>
          <w:sz w:val="20"/>
          <w:szCs w:val="20"/>
        </w:rPr>
        <w:tab/>
      </w:r>
    </w:p>
    <w:p w14:paraId="0DE3CF7C" w14:textId="292B62E1" w:rsidR="00E01E4F" w:rsidRPr="008A2AA2" w:rsidRDefault="00E01E4F" w:rsidP="00ED001A">
      <w:pPr>
        <w:pStyle w:val="Zkladntext"/>
        <w:tabs>
          <w:tab w:val="left" w:pos="2212"/>
          <w:tab w:val="left" w:pos="2240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Sídlo:</w:t>
      </w:r>
      <w:r w:rsidRPr="008A2AA2">
        <w:rPr>
          <w:rFonts w:ascii="Tahoma" w:hAnsi="Tahoma" w:cs="Tahoma"/>
          <w:sz w:val="20"/>
          <w:szCs w:val="20"/>
        </w:rPr>
        <w:tab/>
      </w:r>
      <w:r w:rsidR="008E3CB5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  <w:t>Námestie SNP 23, 974 01 Banská Bystrica</w:t>
      </w:r>
      <w:r w:rsidRPr="008A2AA2">
        <w:rPr>
          <w:rFonts w:ascii="Tahoma" w:hAnsi="Tahoma" w:cs="Tahoma"/>
          <w:sz w:val="20"/>
          <w:szCs w:val="20"/>
        </w:rPr>
        <w:tab/>
      </w:r>
    </w:p>
    <w:p w14:paraId="23E70975" w14:textId="24902A04" w:rsidR="00E01E4F" w:rsidRPr="008A2AA2" w:rsidRDefault="00E01E4F" w:rsidP="00ED001A">
      <w:pPr>
        <w:pStyle w:val="Zkladntext"/>
        <w:tabs>
          <w:tab w:val="left" w:pos="2212"/>
          <w:tab w:val="left" w:pos="224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Štatutárny orgán:</w:t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="008A2AA2" w:rsidRPr="008A2AA2">
        <w:rPr>
          <w:rFonts w:ascii="Tahoma" w:hAnsi="Tahoma" w:cs="Tahoma"/>
          <w:sz w:val="20"/>
          <w:szCs w:val="20"/>
        </w:rPr>
        <w:t xml:space="preserve">Mgr. Ondrej </w:t>
      </w:r>
      <w:proofErr w:type="spellStart"/>
      <w:r w:rsidR="008A2AA2" w:rsidRPr="008A2AA2">
        <w:rPr>
          <w:rFonts w:ascii="Tahoma" w:hAnsi="Tahoma" w:cs="Tahoma"/>
          <w:sz w:val="20"/>
          <w:szCs w:val="20"/>
        </w:rPr>
        <w:t>Lunter</w:t>
      </w:r>
      <w:proofErr w:type="spellEnd"/>
      <w:r w:rsidRPr="008A2AA2">
        <w:rPr>
          <w:rFonts w:ascii="Tahoma" w:hAnsi="Tahoma" w:cs="Tahoma"/>
          <w:sz w:val="20"/>
          <w:szCs w:val="20"/>
        </w:rPr>
        <w:t xml:space="preserve">, predseda </w:t>
      </w:r>
      <w:r w:rsidR="008E3CB5">
        <w:rPr>
          <w:rFonts w:ascii="Tahoma" w:hAnsi="Tahoma" w:cs="Tahoma"/>
          <w:sz w:val="20"/>
          <w:szCs w:val="20"/>
        </w:rPr>
        <w:t>samosprávneho kraja</w:t>
      </w:r>
    </w:p>
    <w:p w14:paraId="7162852C" w14:textId="77777777" w:rsidR="00E01E4F" w:rsidRPr="008A2AA2" w:rsidRDefault="00E01E4F" w:rsidP="00ED001A">
      <w:pPr>
        <w:pStyle w:val="Zkladntext"/>
        <w:tabs>
          <w:tab w:val="right" w:pos="2127"/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IČO:</w:t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  <w:t>37 828 100</w:t>
      </w:r>
    </w:p>
    <w:p w14:paraId="6B9BE79C" w14:textId="6295C9CF" w:rsidR="00E01E4F" w:rsidRPr="008A2AA2" w:rsidRDefault="00E01E4F" w:rsidP="00ED001A">
      <w:pPr>
        <w:pStyle w:val="Zkladntext"/>
        <w:tabs>
          <w:tab w:val="left" w:pos="2835"/>
          <w:tab w:val="right" w:pos="3343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DIČ:</w:t>
      </w:r>
      <w:r w:rsidRPr="008A2AA2">
        <w:rPr>
          <w:rFonts w:ascii="Tahoma" w:hAnsi="Tahoma" w:cs="Tahoma"/>
          <w:sz w:val="20"/>
          <w:szCs w:val="20"/>
        </w:rPr>
        <w:tab/>
      </w:r>
      <w:r w:rsidR="00193371" w:rsidRPr="00E7530A">
        <w:rPr>
          <w:rFonts w:ascii="Tahoma" w:hAnsi="Tahoma" w:cs="Tahoma"/>
          <w:sz w:val="20"/>
          <w:szCs w:val="20"/>
        </w:rPr>
        <w:t>2021627333</w:t>
      </w:r>
    </w:p>
    <w:p w14:paraId="60BE44ED" w14:textId="19C6C6D8" w:rsidR="00E5241D" w:rsidRPr="008A2AA2" w:rsidRDefault="00E5241D" w:rsidP="00ED001A">
      <w:pPr>
        <w:pStyle w:val="Zkladntext"/>
        <w:tabs>
          <w:tab w:val="left" w:pos="2212"/>
          <w:tab w:val="left" w:pos="224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Bankové</w:t>
      </w:r>
      <w:r w:rsidRPr="008A2AA2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spojenie:</w:t>
      </w:r>
      <w:r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  <w:r w:rsidR="00C3079E">
        <w:rPr>
          <w:rFonts w:ascii="Tahoma" w:hAnsi="Tahoma" w:cs="Tahoma"/>
          <w:sz w:val="20"/>
          <w:szCs w:val="20"/>
        </w:rPr>
        <w:t>Štátna pokladnica</w:t>
      </w:r>
    </w:p>
    <w:p w14:paraId="7E6727BD" w14:textId="75D09DB1" w:rsidR="00E5241D" w:rsidRPr="008A2AA2" w:rsidRDefault="00E5241D" w:rsidP="00ED001A">
      <w:pPr>
        <w:pStyle w:val="Zkladntext"/>
        <w:tabs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Číslo účtu /</w:t>
      </w:r>
      <w:r w:rsidRPr="008A2AA2">
        <w:rPr>
          <w:rFonts w:ascii="Tahoma" w:hAnsi="Tahoma" w:cs="Tahoma"/>
          <w:spacing w:val="-8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IBAN:</w:t>
      </w:r>
      <w:r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  <w:r w:rsidR="00C9009D" w:rsidRPr="00621F3C">
        <w:rPr>
          <w:rFonts w:ascii="Tahoma" w:hAnsi="Tahoma" w:cs="Tahoma"/>
          <w:sz w:val="20"/>
          <w:szCs w:val="20"/>
          <w:highlight w:val="yellow"/>
        </w:rPr>
        <w:t>[.]</w:t>
      </w:r>
    </w:p>
    <w:p w14:paraId="4FF299AE" w14:textId="77777777" w:rsidR="00813DCA" w:rsidRPr="008A2AA2" w:rsidRDefault="00813DCA" w:rsidP="00ED001A">
      <w:pPr>
        <w:pStyle w:val="Zkladntext"/>
        <w:rPr>
          <w:rFonts w:ascii="Tahoma" w:hAnsi="Tahoma" w:cs="Tahoma"/>
          <w:sz w:val="20"/>
          <w:szCs w:val="20"/>
        </w:rPr>
      </w:pPr>
    </w:p>
    <w:p w14:paraId="191A3092" w14:textId="168A0CBB" w:rsidR="00E5241D" w:rsidRPr="00F47F94" w:rsidRDefault="00E5241D" w:rsidP="00ED001A">
      <w:pPr>
        <w:pStyle w:val="Zkladntext"/>
        <w:rPr>
          <w:rFonts w:ascii="Tahoma" w:hAnsi="Tahoma" w:cs="Tahoma"/>
          <w:b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(ďalej </w:t>
      </w:r>
      <w:r w:rsidR="00DC1E6F" w:rsidRPr="008A2AA2">
        <w:rPr>
          <w:rFonts w:ascii="Tahoma" w:hAnsi="Tahoma" w:cs="Tahoma"/>
          <w:sz w:val="20"/>
          <w:szCs w:val="20"/>
        </w:rPr>
        <w:t>len</w:t>
      </w:r>
      <w:r w:rsidRPr="008A2AA2">
        <w:rPr>
          <w:rFonts w:ascii="Tahoma" w:hAnsi="Tahoma" w:cs="Tahoma"/>
          <w:sz w:val="20"/>
          <w:szCs w:val="20"/>
        </w:rPr>
        <w:t xml:space="preserve"> ako </w:t>
      </w:r>
      <w:r w:rsidRPr="008A2AA2">
        <w:rPr>
          <w:rFonts w:ascii="Tahoma" w:hAnsi="Tahoma" w:cs="Tahoma"/>
          <w:bCs/>
          <w:sz w:val="20"/>
          <w:szCs w:val="20"/>
        </w:rPr>
        <w:t>„</w:t>
      </w:r>
      <w:r w:rsidR="00561CC7">
        <w:rPr>
          <w:rFonts w:ascii="Tahoma" w:hAnsi="Tahoma" w:cs="Tahoma"/>
          <w:b/>
          <w:sz w:val="20"/>
          <w:szCs w:val="20"/>
        </w:rPr>
        <w:t>BBSK</w:t>
      </w:r>
      <w:r w:rsidRPr="008A2AA2">
        <w:rPr>
          <w:rFonts w:ascii="Tahoma" w:hAnsi="Tahoma" w:cs="Tahoma"/>
          <w:sz w:val="20"/>
          <w:szCs w:val="20"/>
        </w:rPr>
        <w:t>“)</w:t>
      </w:r>
    </w:p>
    <w:p w14:paraId="7A79D684" w14:textId="77777777" w:rsidR="00F2785F" w:rsidRPr="008A2AA2" w:rsidRDefault="00F2785F" w:rsidP="00050C3D">
      <w:pPr>
        <w:pStyle w:val="Zkladntext"/>
        <w:ind w:left="119"/>
        <w:rPr>
          <w:rFonts w:ascii="Tahoma" w:hAnsi="Tahoma" w:cs="Tahoma"/>
          <w:sz w:val="20"/>
          <w:szCs w:val="20"/>
        </w:rPr>
      </w:pPr>
    </w:p>
    <w:p w14:paraId="77CCBDE7" w14:textId="2F278CE6" w:rsidR="00E5241D" w:rsidRPr="008A2AA2" w:rsidRDefault="00E5241D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a</w:t>
      </w:r>
    </w:p>
    <w:p w14:paraId="1B5532A4" w14:textId="77777777" w:rsidR="00F2785F" w:rsidRPr="008A2AA2" w:rsidRDefault="00F2785F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435E0D26" w14:textId="0DF26684" w:rsidR="00E5241D" w:rsidRPr="00621F3C" w:rsidRDefault="00016877" w:rsidP="00050C3D">
      <w:pPr>
        <w:pStyle w:val="Nadpis2"/>
        <w:tabs>
          <w:tab w:val="left" w:pos="2241"/>
        </w:tabs>
        <w:ind w:left="0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b w:val="0"/>
          <w:bCs w:val="0"/>
          <w:sz w:val="20"/>
          <w:szCs w:val="20"/>
        </w:rPr>
        <w:t>O</w:t>
      </w:r>
      <w:r w:rsidR="004A6DE8" w:rsidRPr="008A2AA2">
        <w:rPr>
          <w:rFonts w:ascii="Tahoma" w:hAnsi="Tahoma" w:cs="Tahoma"/>
          <w:b w:val="0"/>
          <w:bCs w:val="0"/>
          <w:sz w:val="20"/>
          <w:szCs w:val="20"/>
        </w:rPr>
        <w:t>bchodné meno</w:t>
      </w:r>
      <w:r w:rsidR="00E5241D" w:rsidRPr="008A2AA2">
        <w:rPr>
          <w:rFonts w:ascii="Tahoma" w:hAnsi="Tahoma" w:cs="Tahoma"/>
          <w:b w:val="0"/>
          <w:bCs w:val="0"/>
          <w:sz w:val="20"/>
          <w:szCs w:val="20"/>
        </w:rPr>
        <w:t>:</w:t>
      </w:r>
      <w:r w:rsidR="00E5241D"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621F3C">
        <w:rPr>
          <w:rFonts w:ascii="Tahoma" w:hAnsi="Tahoma" w:cs="Tahoma"/>
          <w:sz w:val="20"/>
          <w:szCs w:val="20"/>
          <w:highlight w:val="green"/>
        </w:rPr>
        <w:t>[.]</w:t>
      </w:r>
    </w:p>
    <w:p w14:paraId="1C764956" w14:textId="5DE027E1" w:rsidR="00706AF9" w:rsidRPr="008A2AA2" w:rsidRDefault="00706AF9" w:rsidP="00050C3D">
      <w:pPr>
        <w:pStyle w:val="Zkladntext"/>
        <w:tabs>
          <w:tab w:val="left" w:pos="2241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Sídlo: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[.]</w:t>
      </w:r>
    </w:p>
    <w:p w14:paraId="162DB230" w14:textId="0AFF614F" w:rsidR="00CA7F29" w:rsidRPr="008A2AA2" w:rsidRDefault="00CA7F29" w:rsidP="00050C3D">
      <w:pPr>
        <w:pStyle w:val="Zkladntext"/>
        <w:tabs>
          <w:tab w:val="left" w:pos="2241"/>
        </w:tabs>
        <w:ind w:right="-46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Štatutárny orgán:</w:t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[.]</w:t>
      </w:r>
    </w:p>
    <w:p w14:paraId="0A2B495E" w14:textId="78BE95A3" w:rsidR="00E5241D" w:rsidRPr="008A2AA2" w:rsidRDefault="00E5241D" w:rsidP="002B11F5">
      <w:pPr>
        <w:pStyle w:val="Zkladntext"/>
        <w:tabs>
          <w:tab w:val="left" w:pos="0"/>
        </w:tabs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IČO: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[.]</w:t>
      </w:r>
    </w:p>
    <w:p w14:paraId="39AA5777" w14:textId="25FE1F7A" w:rsidR="00E5241D" w:rsidRPr="008A2AA2" w:rsidRDefault="00E5241D" w:rsidP="00050C3D">
      <w:pPr>
        <w:rPr>
          <w:rFonts w:ascii="Tahoma" w:hAnsi="Tahoma" w:cs="Tahoma"/>
          <w:sz w:val="20"/>
          <w:szCs w:val="20"/>
          <w:lang w:bidi="ar-SA"/>
        </w:rPr>
      </w:pPr>
      <w:r w:rsidRPr="008A2AA2">
        <w:rPr>
          <w:rFonts w:ascii="Tahoma" w:hAnsi="Tahoma" w:cs="Tahoma"/>
          <w:sz w:val="20"/>
          <w:szCs w:val="20"/>
        </w:rPr>
        <w:t>DIČ:</w:t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[.]</w:t>
      </w:r>
    </w:p>
    <w:p w14:paraId="5F46FA5C" w14:textId="46E97C23" w:rsidR="00B52697" w:rsidRPr="008A2AA2" w:rsidRDefault="00B52697" w:rsidP="00050C3D">
      <w:pPr>
        <w:pStyle w:val="Zkladntext"/>
        <w:tabs>
          <w:tab w:val="left" w:pos="2241"/>
        </w:tabs>
        <w:ind w:right="-613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Zápis v</w:t>
      </w:r>
      <w:r w:rsidR="00016877" w:rsidRPr="008A2AA2">
        <w:rPr>
          <w:rFonts w:ascii="Tahoma" w:hAnsi="Tahoma" w:cs="Tahoma"/>
          <w:sz w:val="20"/>
          <w:szCs w:val="20"/>
        </w:rPr>
        <w:t xml:space="preserve"> Obchodnom </w:t>
      </w:r>
      <w:r w:rsidRPr="008A2AA2">
        <w:rPr>
          <w:rFonts w:ascii="Tahoma" w:hAnsi="Tahoma" w:cs="Tahoma"/>
          <w:sz w:val="20"/>
          <w:szCs w:val="20"/>
        </w:rPr>
        <w:t>registri:</w:t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[.]</w:t>
      </w:r>
    </w:p>
    <w:p w14:paraId="56FABCA7" w14:textId="1C5FD3E3" w:rsidR="00E5241D" w:rsidRPr="008A2AA2" w:rsidRDefault="00E5241D" w:rsidP="00050C3D">
      <w:pPr>
        <w:pStyle w:val="Zkladntext"/>
        <w:tabs>
          <w:tab w:val="left" w:pos="2241"/>
        </w:tabs>
        <w:ind w:right="-613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Bankové</w:t>
      </w:r>
      <w:r w:rsidRPr="008A2AA2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spojenie: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</w:t>
      </w:r>
      <w:r w:rsidR="002B11F5" w:rsidRPr="002B11F5">
        <w:rPr>
          <w:rFonts w:ascii="Tahoma" w:hAnsi="Tahoma" w:cs="Tahoma"/>
          <w:sz w:val="20"/>
          <w:szCs w:val="20"/>
          <w:highlight w:val="green"/>
        </w:rPr>
        <w:t>.</w:t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]</w:t>
      </w:r>
    </w:p>
    <w:p w14:paraId="556005D8" w14:textId="1042A461" w:rsidR="003A6117" w:rsidRPr="008A2AA2" w:rsidRDefault="003A6117" w:rsidP="00050C3D">
      <w:pPr>
        <w:pStyle w:val="Zkladntext"/>
        <w:tabs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Číslo účtu /</w:t>
      </w:r>
      <w:r w:rsidRPr="008A2AA2">
        <w:rPr>
          <w:rFonts w:ascii="Tahoma" w:hAnsi="Tahoma" w:cs="Tahoma"/>
          <w:spacing w:val="-8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IBAN: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[</w:t>
      </w:r>
      <w:r w:rsidR="002B11F5" w:rsidRPr="002B11F5">
        <w:rPr>
          <w:rFonts w:ascii="Tahoma" w:hAnsi="Tahoma" w:cs="Tahoma"/>
          <w:sz w:val="20"/>
          <w:szCs w:val="20"/>
          <w:highlight w:val="green"/>
        </w:rPr>
        <w:t>.</w:t>
      </w:r>
      <w:r w:rsidR="000E7C0B" w:rsidRPr="002B11F5">
        <w:rPr>
          <w:rFonts w:ascii="Tahoma" w:hAnsi="Tahoma" w:cs="Tahoma"/>
          <w:sz w:val="20"/>
          <w:szCs w:val="20"/>
          <w:highlight w:val="green"/>
        </w:rPr>
        <w:t>]</w:t>
      </w:r>
    </w:p>
    <w:p w14:paraId="41ACD5D5" w14:textId="77777777" w:rsidR="00E5241D" w:rsidRPr="00DA7FC7" w:rsidRDefault="00E5241D" w:rsidP="00050C3D">
      <w:pPr>
        <w:pStyle w:val="Nadpis2"/>
        <w:tabs>
          <w:tab w:val="left" w:pos="2241"/>
        </w:tabs>
        <w:rPr>
          <w:rFonts w:ascii="Tahoma" w:hAnsi="Tahoma" w:cs="Tahoma"/>
          <w:b w:val="0"/>
          <w:bCs w:val="0"/>
          <w:sz w:val="20"/>
          <w:szCs w:val="20"/>
        </w:rPr>
      </w:pPr>
    </w:p>
    <w:p w14:paraId="1E941C08" w14:textId="491728E4" w:rsidR="00E5241D" w:rsidRPr="00DA7FC7" w:rsidRDefault="00E5241D" w:rsidP="00813DCA">
      <w:pPr>
        <w:pStyle w:val="Zkladntext"/>
        <w:ind w:right="5908"/>
        <w:rPr>
          <w:rFonts w:ascii="Tahoma" w:hAnsi="Tahoma" w:cs="Tahoma"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 xml:space="preserve">(ďalej </w:t>
      </w:r>
      <w:r w:rsidR="00DC1E6F">
        <w:rPr>
          <w:rFonts w:ascii="Tahoma" w:hAnsi="Tahoma" w:cs="Tahoma"/>
          <w:sz w:val="20"/>
          <w:szCs w:val="20"/>
        </w:rPr>
        <w:t>len</w:t>
      </w:r>
      <w:r w:rsidRPr="00DA7FC7">
        <w:rPr>
          <w:rFonts w:ascii="Tahoma" w:hAnsi="Tahoma" w:cs="Tahoma"/>
          <w:sz w:val="20"/>
          <w:szCs w:val="20"/>
        </w:rPr>
        <w:t xml:space="preserve"> ako </w:t>
      </w:r>
      <w:r w:rsidRPr="00DA7FC7">
        <w:rPr>
          <w:rFonts w:ascii="Tahoma" w:hAnsi="Tahoma" w:cs="Tahoma"/>
          <w:bCs/>
          <w:sz w:val="20"/>
          <w:szCs w:val="20"/>
        </w:rPr>
        <w:t>„</w:t>
      </w:r>
      <w:r w:rsidR="00561CC7">
        <w:rPr>
          <w:rFonts w:ascii="Tahoma" w:hAnsi="Tahoma" w:cs="Tahoma"/>
          <w:b/>
          <w:sz w:val="20"/>
          <w:szCs w:val="20"/>
        </w:rPr>
        <w:t>Projektant</w:t>
      </w:r>
      <w:r w:rsidRPr="00DA7FC7">
        <w:rPr>
          <w:rFonts w:ascii="Tahoma" w:hAnsi="Tahoma" w:cs="Tahoma"/>
          <w:bCs/>
          <w:sz w:val="20"/>
          <w:szCs w:val="20"/>
        </w:rPr>
        <w:t>“</w:t>
      </w:r>
      <w:r w:rsidRPr="00DA7FC7">
        <w:rPr>
          <w:rFonts w:ascii="Tahoma" w:hAnsi="Tahoma" w:cs="Tahoma"/>
          <w:sz w:val="20"/>
          <w:szCs w:val="20"/>
        </w:rPr>
        <w:t xml:space="preserve">) </w:t>
      </w:r>
    </w:p>
    <w:p w14:paraId="3C5B349D" w14:textId="77777777" w:rsidR="00DC1E6F" w:rsidRDefault="00DC1E6F" w:rsidP="00050C3D">
      <w:pPr>
        <w:pStyle w:val="Zkladntext"/>
        <w:ind w:left="119" w:right="-46"/>
        <w:rPr>
          <w:rFonts w:ascii="Tahoma" w:hAnsi="Tahoma" w:cs="Tahoma"/>
          <w:sz w:val="20"/>
          <w:szCs w:val="20"/>
        </w:rPr>
      </w:pPr>
    </w:p>
    <w:p w14:paraId="3304159B" w14:textId="7CED72D4" w:rsidR="00E5241D" w:rsidRDefault="00E5241D" w:rsidP="00813DCA">
      <w:pPr>
        <w:pStyle w:val="Zkladntext"/>
        <w:ind w:right="-46"/>
        <w:rPr>
          <w:rFonts w:ascii="Tahoma" w:hAnsi="Tahoma" w:cs="Tahoma"/>
          <w:bCs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>(ďalej spoločne aj ako „</w:t>
      </w:r>
      <w:r w:rsidR="002E734C" w:rsidRPr="00DA7FC7">
        <w:rPr>
          <w:rFonts w:ascii="Tahoma" w:hAnsi="Tahoma" w:cs="Tahoma"/>
          <w:b/>
          <w:bCs/>
          <w:sz w:val="20"/>
          <w:szCs w:val="20"/>
        </w:rPr>
        <w:t>Z</w:t>
      </w:r>
      <w:r w:rsidRPr="00DA7FC7">
        <w:rPr>
          <w:rFonts w:ascii="Tahoma" w:hAnsi="Tahoma" w:cs="Tahoma"/>
          <w:b/>
          <w:sz w:val="20"/>
          <w:szCs w:val="20"/>
        </w:rPr>
        <w:t>mluvné strany</w:t>
      </w:r>
      <w:r w:rsidRPr="00DA7FC7">
        <w:rPr>
          <w:rFonts w:ascii="Tahoma" w:hAnsi="Tahoma" w:cs="Tahoma"/>
          <w:bCs/>
          <w:sz w:val="20"/>
          <w:szCs w:val="20"/>
        </w:rPr>
        <w:t>“)</w:t>
      </w:r>
    </w:p>
    <w:p w14:paraId="20684E6E" w14:textId="11FE3FC8" w:rsidR="006C3F79" w:rsidRDefault="006C3F79" w:rsidP="00050C3D">
      <w:pPr>
        <w:pStyle w:val="Zkladntext"/>
        <w:ind w:left="119" w:right="-46"/>
        <w:rPr>
          <w:rFonts w:ascii="Tahoma" w:hAnsi="Tahoma" w:cs="Tahoma"/>
          <w:bCs/>
          <w:sz w:val="20"/>
          <w:szCs w:val="20"/>
        </w:rPr>
      </w:pPr>
    </w:p>
    <w:p w14:paraId="61E19FD7" w14:textId="77777777" w:rsidR="00DC1E6F" w:rsidRDefault="00DC1E6F" w:rsidP="00050C3D">
      <w:pPr>
        <w:pStyle w:val="Zkladntext"/>
        <w:ind w:left="119" w:right="-46"/>
        <w:rPr>
          <w:rFonts w:ascii="Tahoma" w:hAnsi="Tahoma" w:cs="Tahoma"/>
          <w:bCs/>
          <w:sz w:val="20"/>
          <w:szCs w:val="20"/>
        </w:rPr>
      </w:pPr>
    </w:p>
    <w:p w14:paraId="72A24386" w14:textId="176CF48F" w:rsidR="006C3F79" w:rsidRPr="00EB758B" w:rsidRDefault="00A10653" w:rsidP="00813DCA">
      <w:pPr>
        <w:pStyle w:val="Zkladntext"/>
        <w:ind w:right="-46"/>
        <w:rPr>
          <w:rFonts w:ascii="Tahoma" w:hAnsi="Tahoma" w:cs="Tahoma"/>
          <w:b/>
          <w:sz w:val="20"/>
          <w:szCs w:val="20"/>
        </w:rPr>
      </w:pPr>
      <w:r w:rsidRPr="00EB758B">
        <w:rPr>
          <w:rFonts w:ascii="Tahoma" w:hAnsi="Tahoma" w:cs="Tahoma"/>
          <w:bCs/>
          <w:sz w:val="20"/>
          <w:szCs w:val="20"/>
        </w:rPr>
        <w:t>u</w:t>
      </w:r>
      <w:r w:rsidR="006C3F79" w:rsidRPr="00EB758B">
        <w:rPr>
          <w:rFonts w:ascii="Tahoma" w:hAnsi="Tahoma" w:cs="Tahoma"/>
          <w:bCs/>
          <w:sz w:val="20"/>
          <w:szCs w:val="20"/>
        </w:rPr>
        <w:t xml:space="preserve">zatvárajú zmluvu </w:t>
      </w:r>
      <w:r w:rsidRPr="00EB758B">
        <w:rPr>
          <w:rFonts w:ascii="Tahoma" w:hAnsi="Tahoma" w:cs="Tahoma"/>
          <w:bCs/>
          <w:sz w:val="20"/>
          <w:szCs w:val="20"/>
        </w:rPr>
        <w:t>s nasledovným znením:</w:t>
      </w:r>
    </w:p>
    <w:p w14:paraId="315BC501" w14:textId="44584B53" w:rsidR="003F0445" w:rsidRPr="00EB758B" w:rsidRDefault="003F0445" w:rsidP="00050C3D">
      <w:pPr>
        <w:rPr>
          <w:rFonts w:ascii="Tahoma" w:hAnsi="Tahoma" w:cs="Tahoma"/>
          <w:sz w:val="20"/>
          <w:szCs w:val="20"/>
        </w:rPr>
      </w:pPr>
    </w:p>
    <w:p w14:paraId="6EDB3FCA" w14:textId="5A7D7BBD" w:rsidR="00677293" w:rsidRDefault="00AD41CA" w:rsidP="00050C3D">
      <w:pPr>
        <w:jc w:val="both"/>
        <w:rPr>
          <w:rFonts w:ascii="Tahoma" w:hAnsi="Tahoma" w:cs="Tahoma"/>
          <w:b/>
          <w:caps/>
          <w:sz w:val="20"/>
          <w:szCs w:val="20"/>
        </w:rPr>
      </w:pPr>
      <w:r w:rsidRPr="00EB758B">
        <w:rPr>
          <w:rFonts w:ascii="Tahoma" w:hAnsi="Tahoma" w:cs="Tahoma"/>
          <w:b/>
          <w:caps/>
          <w:sz w:val="20"/>
          <w:szCs w:val="20"/>
        </w:rPr>
        <w:t>1</w:t>
      </w:r>
      <w:r w:rsidR="003A6117" w:rsidRPr="00EB758B">
        <w:rPr>
          <w:rFonts w:ascii="Tahoma" w:hAnsi="Tahoma" w:cs="Tahoma"/>
          <w:b/>
          <w:caps/>
          <w:sz w:val="20"/>
          <w:szCs w:val="20"/>
        </w:rPr>
        <w:tab/>
      </w:r>
      <w:r w:rsidR="00677293" w:rsidRPr="00EB758B">
        <w:rPr>
          <w:rFonts w:ascii="Tahoma" w:hAnsi="Tahoma" w:cs="Tahoma"/>
          <w:b/>
          <w:caps/>
          <w:sz w:val="20"/>
          <w:szCs w:val="20"/>
        </w:rPr>
        <w:t>Definície a výkladové pravidlá</w:t>
      </w:r>
    </w:p>
    <w:p w14:paraId="6C2B0986" w14:textId="40B75056" w:rsidR="00677293" w:rsidRDefault="00AD41C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B758B">
        <w:rPr>
          <w:rFonts w:ascii="Tahoma" w:hAnsi="Tahoma" w:cs="Tahoma"/>
          <w:b/>
          <w:bCs/>
          <w:sz w:val="20"/>
          <w:szCs w:val="20"/>
        </w:rPr>
        <w:t>1</w:t>
      </w:r>
      <w:r w:rsidR="00677293" w:rsidRPr="00EB758B">
        <w:rPr>
          <w:rFonts w:ascii="Tahoma" w:hAnsi="Tahoma" w:cs="Tahoma"/>
          <w:b/>
          <w:bCs/>
          <w:sz w:val="20"/>
          <w:szCs w:val="20"/>
        </w:rPr>
        <w:t>.1</w:t>
      </w:r>
      <w:r w:rsidR="00677293" w:rsidRPr="00EB758B">
        <w:rPr>
          <w:rFonts w:ascii="Tahoma" w:hAnsi="Tahoma" w:cs="Tahoma"/>
          <w:b/>
          <w:bCs/>
          <w:sz w:val="20"/>
          <w:szCs w:val="20"/>
        </w:rPr>
        <w:tab/>
        <w:t>Definície</w:t>
      </w:r>
    </w:p>
    <w:p w14:paraId="4A1959E2" w14:textId="2E087477" w:rsidR="00677293" w:rsidRPr="00566F8F" w:rsidRDefault="00677293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Nasledujúce slová/slovné spojenia uvedené</w:t>
      </w:r>
      <w:r w:rsidR="00AD41CA" w:rsidRPr="00EB758B">
        <w:rPr>
          <w:rFonts w:ascii="Tahoma" w:hAnsi="Tahoma" w:cs="Tahoma"/>
          <w:sz w:val="20"/>
          <w:szCs w:val="20"/>
        </w:rPr>
        <w:t xml:space="preserve"> kdekoľvek</w:t>
      </w:r>
      <w:r w:rsidRPr="00EB758B">
        <w:rPr>
          <w:rFonts w:ascii="Tahoma" w:hAnsi="Tahoma" w:cs="Tahoma"/>
          <w:sz w:val="20"/>
          <w:szCs w:val="20"/>
        </w:rPr>
        <w:t xml:space="preserve"> v Zmluve s veľkým začiatočným písmenom majú </w:t>
      </w:r>
      <w:r w:rsidRPr="00566F8F">
        <w:rPr>
          <w:rFonts w:ascii="Tahoma" w:hAnsi="Tahoma" w:cs="Tahoma"/>
          <w:sz w:val="20"/>
          <w:szCs w:val="20"/>
        </w:rPr>
        <w:t>v Zmluve v akomkoľvek gramatickom tvare</w:t>
      </w:r>
      <w:r w:rsidR="00DF0F39" w:rsidRPr="00566F8F">
        <w:rPr>
          <w:rFonts w:ascii="Tahoma" w:hAnsi="Tahoma" w:cs="Tahoma"/>
          <w:sz w:val="20"/>
          <w:szCs w:val="20"/>
        </w:rPr>
        <w:t>,</w:t>
      </w:r>
      <w:r w:rsidRPr="00566F8F">
        <w:rPr>
          <w:rFonts w:ascii="Tahoma" w:hAnsi="Tahoma" w:cs="Tahoma"/>
          <w:sz w:val="20"/>
          <w:szCs w:val="20"/>
        </w:rPr>
        <w:t> v singulári a</w:t>
      </w:r>
      <w:r w:rsidR="00D914EA" w:rsidRPr="00566F8F">
        <w:rPr>
          <w:rFonts w:ascii="Tahoma" w:hAnsi="Tahoma" w:cs="Tahoma"/>
          <w:sz w:val="20"/>
          <w:szCs w:val="20"/>
        </w:rPr>
        <w:t>j v</w:t>
      </w:r>
      <w:r w:rsidR="00DF0F39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pluráli</w:t>
      </w:r>
      <w:r w:rsidR="00DF0F39" w:rsidRPr="00566F8F">
        <w:rPr>
          <w:rFonts w:ascii="Tahoma" w:hAnsi="Tahoma" w:cs="Tahoma"/>
          <w:sz w:val="20"/>
          <w:szCs w:val="20"/>
        </w:rPr>
        <w:t>,</w:t>
      </w:r>
      <w:r w:rsidRPr="00566F8F">
        <w:rPr>
          <w:rFonts w:ascii="Tahoma" w:hAnsi="Tahoma" w:cs="Tahoma"/>
          <w:sz w:val="20"/>
          <w:szCs w:val="20"/>
        </w:rPr>
        <w:t xml:space="preserve"> nasledovný význam:</w:t>
      </w:r>
    </w:p>
    <w:p w14:paraId="3DA79E60" w14:textId="39DBF607" w:rsidR="00842324" w:rsidRPr="00D73627" w:rsidRDefault="00842324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bookmarkStart w:id="0" w:name="_Toc248119098"/>
      <w:bookmarkStart w:id="1" w:name="_Toc248145683"/>
      <w:r w:rsidRPr="00566F8F">
        <w:rPr>
          <w:rFonts w:ascii="Tahoma" w:hAnsi="Tahoma" w:cs="Tahoma"/>
          <w:b/>
          <w:sz w:val="20"/>
          <w:szCs w:val="20"/>
        </w:rPr>
        <w:t>Akceleračné náklady</w:t>
      </w:r>
      <w:r w:rsidRPr="00566F8F">
        <w:rPr>
          <w:rFonts w:ascii="Tahoma" w:hAnsi="Tahoma" w:cs="Tahoma"/>
          <w:bCs/>
          <w:sz w:val="20"/>
          <w:szCs w:val="20"/>
        </w:rPr>
        <w:t xml:space="preserve"> – náklady </w:t>
      </w:r>
      <w:r w:rsidR="00F72745">
        <w:rPr>
          <w:rFonts w:ascii="Tahoma" w:hAnsi="Tahoma" w:cs="Tahoma"/>
          <w:bCs/>
          <w:sz w:val="20"/>
          <w:szCs w:val="20"/>
        </w:rPr>
        <w:t>BBSK</w:t>
      </w:r>
      <w:r w:rsidR="00F7274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 xml:space="preserve">vynaložené na Akceleračné opatrenia, ktoré mal v zmysle Zmluvy navrhnúť a prijať </w:t>
      </w:r>
      <w:r w:rsidR="00F72745">
        <w:rPr>
          <w:rFonts w:ascii="Tahoma" w:hAnsi="Tahoma" w:cs="Tahoma"/>
          <w:bCs/>
          <w:sz w:val="20"/>
          <w:szCs w:val="20"/>
        </w:rPr>
        <w:t>Projektant</w:t>
      </w:r>
      <w:r w:rsidRPr="00566F8F">
        <w:rPr>
          <w:rFonts w:ascii="Tahoma" w:hAnsi="Tahoma" w:cs="Tahoma"/>
          <w:bCs/>
          <w:sz w:val="20"/>
          <w:szCs w:val="20"/>
        </w:rPr>
        <w:t xml:space="preserve">, ale ich miesto neho navrhne a prijme </w:t>
      </w:r>
      <w:r w:rsidR="00F72745">
        <w:rPr>
          <w:rFonts w:ascii="Tahoma" w:hAnsi="Tahoma" w:cs="Tahoma"/>
          <w:bCs/>
          <w:sz w:val="20"/>
          <w:szCs w:val="20"/>
        </w:rPr>
        <w:t>BBSK</w:t>
      </w:r>
      <w:r w:rsidR="00F7274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 xml:space="preserve">tak, ako je dohodnuté </w:t>
      </w:r>
      <w:r w:rsidRPr="00D73627">
        <w:rPr>
          <w:rFonts w:ascii="Tahoma" w:hAnsi="Tahoma" w:cs="Tahoma"/>
          <w:bCs/>
          <w:sz w:val="20"/>
          <w:szCs w:val="20"/>
        </w:rPr>
        <w:t xml:space="preserve">v bode </w:t>
      </w:r>
      <w:r w:rsidR="009766E0" w:rsidRPr="00D73627">
        <w:rPr>
          <w:rFonts w:ascii="Tahoma" w:hAnsi="Tahoma" w:cs="Tahoma"/>
          <w:bCs/>
          <w:sz w:val="20"/>
          <w:szCs w:val="20"/>
        </w:rPr>
        <w:t>4.</w:t>
      </w:r>
      <w:r w:rsidR="00DF0F39" w:rsidRPr="00D73627">
        <w:rPr>
          <w:rFonts w:ascii="Tahoma" w:hAnsi="Tahoma" w:cs="Tahoma"/>
          <w:bCs/>
          <w:sz w:val="20"/>
          <w:szCs w:val="20"/>
        </w:rPr>
        <w:t>2</w:t>
      </w:r>
      <w:r w:rsidR="009766E0" w:rsidRPr="00D73627">
        <w:rPr>
          <w:rFonts w:ascii="Tahoma" w:hAnsi="Tahoma" w:cs="Tahoma"/>
          <w:bCs/>
          <w:sz w:val="20"/>
          <w:szCs w:val="20"/>
        </w:rPr>
        <w:t xml:space="preserve"> písm. </w:t>
      </w:r>
      <w:r w:rsidR="00DF0F39" w:rsidRPr="00D73627">
        <w:rPr>
          <w:rFonts w:ascii="Tahoma" w:hAnsi="Tahoma" w:cs="Tahoma"/>
          <w:bCs/>
          <w:sz w:val="20"/>
          <w:szCs w:val="20"/>
        </w:rPr>
        <w:t>d</w:t>
      </w:r>
      <w:r w:rsidR="009766E0" w:rsidRPr="00D73627">
        <w:rPr>
          <w:rFonts w:ascii="Tahoma" w:hAnsi="Tahoma" w:cs="Tahoma"/>
          <w:bCs/>
          <w:sz w:val="20"/>
          <w:szCs w:val="20"/>
        </w:rPr>
        <w:t xml:space="preserve">). </w:t>
      </w:r>
      <w:r w:rsidR="009766E0" w:rsidRPr="00D73627">
        <w:rPr>
          <w:rFonts w:ascii="Tahoma" w:hAnsi="Tahoma" w:cs="Tahoma"/>
          <w:sz w:val="20"/>
          <w:szCs w:val="20"/>
        </w:rPr>
        <w:t xml:space="preserve">K Akceleračným nákladom patria </w:t>
      </w:r>
      <w:proofErr w:type="spellStart"/>
      <w:r w:rsidR="004A6BFB" w:rsidRPr="00D73627">
        <w:rPr>
          <w:rFonts w:ascii="Tahoma" w:hAnsi="Tahoma" w:cs="Tahoma"/>
          <w:sz w:val="20"/>
          <w:szCs w:val="20"/>
        </w:rPr>
        <w:t>príkladmo</w:t>
      </w:r>
      <w:proofErr w:type="spellEnd"/>
      <w:r w:rsidR="004A6BFB" w:rsidRPr="00D73627">
        <w:rPr>
          <w:rFonts w:ascii="Tahoma" w:hAnsi="Tahoma" w:cs="Tahoma"/>
          <w:sz w:val="20"/>
          <w:szCs w:val="20"/>
        </w:rPr>
        <w:t xml:space="preserve"> všetky </w:t>
      </w:r>
      <w:r w:rsidR="00A5037B" w:rsidRPr="00D73627">
        <w:rPr>
          <w:rFonts w:ascii="Tahoma" w:hAnsi="Tahoma" w:cs="Tahoma"/>
          <w:sz w:val="20"/>
          <w:szCs w:val="20"/>
        </w:rPr>
        <w:t>náklady</w:t>
      </w:r>
      <w:r w:rsidR="004A6BFB" w:rsidRPr="00D73627">
        <w:rPr>
          <w:rFonts w:ascii="Tahoma" w:hAnsi="Tahoma" w:cs="Tahoma"/>
          <w:sz w:val="20"/>
          <w:szCs w:val="20"/>
        </w:rPr>
        <w:t xml:space="preserve"> </w:t>
      </w:r>
      <w:r w:rsidR="00F72745" w:rsidRPr="00D73627">
        <w:rPr>
          <w:rFonts w:ascii="Tahoma" w:hAnsi="Tahoma" w:cs="Tahoma"/>
          <w:sz w:val="20"/>
          <w:szCs w:val="20"/>
        </w:rPr>
        <w:t xml:space="preserve">BBSK </w:t>
      </w:r>
      <w:r w:rsidR="004A6BFB" w:rsidRPr="00D73627">
        <w:rPr>
          <w:rFonts w:ascii="Tahoma" w:hAnsi="Tahoma" w:cs="Tahoma"/>
          <w:sz w:val="20"/>
          <w:szCs w:val="20"/>
        </w:rPr>
        <w:t xml:space="preserve">spojené s odňatím vykonania akejkoľvek </w:t>
      </w:r>
      <w:r w:rsidR="007B54A3" w:rsidRPr="00D73627">
        <w:rPr>
          <w:rFonts w:ascii="Tahoma" w:hAnsi="Tahoma" w:cs="Tahoma"/>
          <w:sz w:val="20"/>
          <w:szCs w:val="20"/>
        </w:rPr>
        <w:t>č</w:t>
      </w:r>
      <w:r w:rsidR="004A6BFB" w:rsidRPr="00D73627">
        <w:rPr>
          <w:rFonts w:ascii="Tahoma" w:hAnsi="Tahoma" w:cs="Tahoma"/>
          <w:sz w:val="20"/>
          <w:szCs w:val="20"/>
        </w:rPr>
        <w:t xml:space="preserve">asti Diela </w:t>
      </w:r>
      <w:r w:rsidR="007B54A3" w:rsidRPr="00D73627">
        <w:rPr>
          <w:rFonts w:ascii="Tahoma" w:hAnsi="Tahoma" w:cs="Tahoma"/>
          <w:sz w:val="20"/>
          <w:szCs w:val="20"/>
        </w:rPr>
        <w:t xml:space="preserve">alebo Služieb </w:t>
      </w:r>
      <w:r w:rsidR="004A6BFB" w:rsidRPr="00D73627">
        <w:rPr>
          <w:rFonts w:ascii="Tahoma" w:hAnsi="Tahoma" w:cs="Tahoma"/>
          <w:sz w:val="20"/>
          <w:szCs w:val="20"/>
        </w:rPr>
        <w:t xml:space="preserve">a </w:t>
      </w:r>
      <w:r w:rsidR="0038479F" w:rsidRPr="00D73627">
        <w:rPr>
          <w:rFonts w:ascii="Tahoma" w:hAnsi="Tahoma" w:cs="Tahoma"/>
          <w:sz w:val="20"/>
          <w:szCs w:val="20"/>
        </w:rPr>
        <w:t xml:space="preserve">jej </w:t>
      </w:r>
      <w:r w:rsidR="004A6BFB" w:rsidRPr="00D73627">
        <w:rPr>
          <w:rFonts w:ascii="Tahoma" w:hAnsi="Tahoma" w:cs="Tahoma"/>
          <w:sz w:val="20"/>
          <w:szCs w:val="20"/>
        </w:rPr>
        <w:t xml:space="preserve">zadaním novému </w:t>
      </w:r>
      <w:r w:rsidR="00954C29" w:rsidRPr="00D73627">
        <w:rPr>
          <w:rFonts w:ascii="Tahoma" w:hAnsi="Tahoma" w:cs="Tahoma"/>
          <w:sz w:val="20"/>
          <w:szCs w:val="20"/>
        </w:rPr>
        <w:t>projektantovi</w:t>
      </w:r>
      <w:r w:rsidR="004A6BFB" w:rsidRPr="00D73627">
        <w:rPr>
          <w:rFonts w:ascii="Tahoma" w:hAnsi="Tahoma" w:cs="Tahoma"/>
          <w:sz w:val="20"/>
          <w:szCs w:val="20"/>
        </w:rPr>
        <w:t xml:space="preserve"> (napr. rozdiel v cene odňatej </w:t>
      </w:r>
      <w:r w:rsidR="007B54A3" w:rsidRPr="00D73627">
        <w:rPr>
          <w:rFonts w:ascii="Tahoma" w:hAnsi="Tahoma" w:cs="Tahoma"/>
          <w:sz w:val="20"/>
          <w:szCs w:val="20"/>
        </w:rPr>
        <w:t>č</w:t>
      </w:r>
      <w:r w:rsidR="004A6BFB" w:rsidRPr="00D73627">
        <w:rPr>
          <w:rFonts w:ascii="Tahoma" w:hAnsi="Tahoma" w:cs="Tahoma"/>
          <w:sz w:val="20"/>
          <w:szCs w:val="20"/>
        </w:rPr>
        <w:t>asti Diela</w:t>
      </w:r>
      <w:r w:rsidR="00515B9A" w:rsidRPr="00D73627">
        <w:rPr>
          <w:rFonts w:ascii="Tahoma" w:hAnsi="Tahoma" w:cs="Tahoma"/>
          <w:sz w:val="20"/>
          <w:szCs w:val="20"/>
        </w:rPr>
        <w:t xml:space="preserve"> a</w:t>
      </w:r>
      <w:r w:rsidR="00B951E2" w:rsidRPr="00D73627">
        <w:rPr>
          <w:rFonts w:ascii="Tahoma" w:hAnsi="Tahoma" w:cs="Tahoma"/>
          <w:sz w:val="20"/>
          <w:szCs w:val="20"/>
        </w:rPr>
        <w:t> c</w:t>
      </w:r>
      <w:r w:rsidR="00515B9A" w:rsidRPr="00D73627">
        <w:rPr>
          <w:rFonts w:ascii="Tahoma" w:hAnsi="Tahoma" w:cs="Tahoma"/>
          <w:sz w:val="20"/>
          <w:szCs w:val="20"/>
        </w:rPr>
        <w:t>ene</w:t>
      </w:r>
      <w:r w:rsidR="00B951E2" w:rsidRPr="00D73627">
        <w:rPr>
          <w:rFonts w:ascii="Tahoma" w:hAnsi="Tahoma" w:cs="Tahoma"/>
          <w:sz w:val="20"/>
          <w:szCs w:val="20"/>
        </w:rPr>
        <w:t xml:space="preserve"> za plnenie podľa</w:t>
      </w:r>
      <w:r w:rsidR="00515B9A" w:rsidRPr="00D73627">
        <w:rPr>
          <w:rFonts w:ascii="Tahoma" w:hAnsi="Tahoma" w:cs="Tahoma"/>
          <w:sz w:val="20"/>
          <w:szCs w:val="20"/>
        </w:rPr>
        <w:t xml:space="preserve"> nového právneho vzťahu, za ktor</w:t>
      </w:r>
      <w:r w:rsidR="00A5037B" w:rsidRPr="00D73627">
        <w:rPr>
          <w:rFonts w:ascii="Tahoma" w:hAnsi="Tahoma" w:cs="Tahoma"/>
          <w:sz w:val="20"/>
          <w:szCs w:val="20"/>
        </w:rPr>
        <w:t>ú</w:t>
      </w:r>
      <w:r w:rsidR="00515B9A" w:rsidRPr="00D73627">
        <w:rPr>
          <w:rFonts w:ascii="Tahoma" w:hAnsi="Tahoma" w:cs="Tahoma"/>
          <w:sz w:val="20"/>
          <w:szCs w:val="20"/>
        </w:rPr>
        <w:t xml:space="preserve"> bola odňatá </w:t>
      </w:r>
      <w:r w:rsidR="007B54A3" w:rsidRPr="00D73627">
        <w:rPr>
          <w:rFonts w:ascii="Tahoma" w:hAnsi="Tahoma" w:cs="Tahoma"/>
          <w:sz w:val="20"/>
          <w:szCs w:val="20"/>
        </w:rPr>
        <w:t>č</w:t>
      </w:r>
      <w:r w:rsidR="00515B9A" w:rsidRPr="00D73627">
        <w:rPr>
          <w:rFonts w:ascii="Tahoma" w:hAnsi="Tahoma" w:cs="Tahoma"/>
          <w:sz w:val="20"/>
          <w:szCs w:val="20"/>
        </w:rPr>
        <w:t>asť Diela</w:t>
      </w:r>
      <w:r w:rsidR="004A6BFB" w:rsidRPr="00D73627">
        <w:rPr>
          <w:rFonts w:ascii="Tahoma" w:hAnsi="Tahoma" w:cs="Tahoma"/>
          <w:sz w:val="20"/>
          <w:szCs w:val="20"/>
        </w:rPr>
        <w:t xml:space="preserve"> následne novo obstaraná,</w:t>
      </w:r>
      <w:r w:rsidR="00515B9A" w:rsidRPr="00D73627">
        <w:rPr>
          <w:rFonts w:ascii="Tahoma" w:hAnsi="Tahoma" w:cs="Tahoma"/>
          <w:sz w:val="20"/>
          <w:szCs w:val="20"/>
        </w:rPr>
        <w:t xml:space="preserve"> náklady na prieskum trhu, znalecké a iné odborné činnosti,</w:t>
      </w:r>
      <w:r w:rsidR="004A6BFB" w:rsidRPr="00D73627">
        <w:rPr>
          <w:rFonts w:ascii="Tahoma" w:hAnsi="Tahoma" w:cs="Tahoma"/>
          <w:sz w:val="20"/>
          <w:szCs w:val="20"/>
        </w:rPr>
        <w:t xml:space="preserve"> vzniknuté škody, ďalšie vyvolané náklady, prípadné pokuty, </w:t>
      </w:r>
      <w:r w:rsidR="009766E0" w:rsidRPr="00D73627">
        <w:rPr>
          <w:rFonts w:ascii="Tahoma" w:hAnsi="Tahoma" w:cs="Tahoma"/>
          <w:sz w:val="20"/>
          <w:szCs w:val="20"/>
        </w:rPr>
        <w:t xml:space="preserve">náklady na obstaranie nového </w:t>
      </w:r>
      <w:r w:rsidR="00954C29" w:rsidRPr="00D73627">
        <w:rPr>
          <w:rFonts w:ascii="Tahoma" w:hAnsi="Tahoma" w:cs="Tahoma"/>
          <w:sz w:val="20"/>
          <w:szCs w:val="20"/>
        </w:rPr>
        <w:t>projektanta</w:t>
      </w:r>
      <w:r w:rsidR="009766E0" w:rsidRPr="00D73627">
        <w:rPr>
          <w:rFonts w:ascii="Tahoma" w:hAnsi="Tahoma" w:cs="Tahoma"/>
          <w:sz w:val="20"/>
          <w:szCs w:val="20"/>
        </w:rPr>
        <w:t xml:space="preserve"> a/alebo na obstaranie súvisiacich právnych a iných odborných služieb</w:t>
      </w:r>
      <w:r w:rsidR="001920CA" w:rsidRPr="00D73627">
        <w:rPr>
          <w:rFonts w:ascii="Tahoma" w:hAnsi="Tahoma" w:cs="Tahoma"/>
          <w:sz w:val="20"/>
          <w:szCs w:val="20"/>
        </w:rPr>
        <w:t xml:space="preserve">, </w:t>
      </w:r>
      <w:r w:rsidR="009766E0" w:rsidRPr="00D73627">
        <w:rPr>
          <w:rFonts w:ascii="Tahoma" w:hAnsi="Tahoma" w:cs="Tahoma"/>
          <w:sz w:val="20"/>
          <w:szCs w:val="20"/>
        </w:rPr>
        <w:t>vrátane nákladov na právne a iné odborné služby</w:t>
      </w:r>
      <w:r w:rsidR="00067522" w:rsidRPr="00D73627">
        <w:rPr>
          <w:rFonts w:ascii="Tahoma" w:hAnsi="Tahoma" w:cs="Tahoma"/>
          <w:sz w:val="20"/>
          <w:szCs w:val="20"/>
        </w:rPr>
        <w:t>)</w:t>
      </w:r>
      <w:r w:rsidR="009766E0" w:rsidRPr="00D73627">
        <w:rPr>
          <w:rFonts w:ascii="Tahoma" w:hAnsi="Tahoma" w:cs="Tahoma"/>
          <w:sz w:val="20"/>
          <w:szCs w:val="20"/>
        </w:rPr>
        <w:t>.</w:t>
      </w:r>
    </w:p>
    <w:p w14:paraId="2737F19C" w14:textId="0A78B801" w:rsidR="00BB7FEC" w:rsidRPr="00D73627" w:rsidRDefault="00BB7FEC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Akceleračné opatrenia </w:t>
      </w:r>
      <w:r w:rsidRPr="00D73627">
        <w:rPr>
          <w:rFonts w:ascii="Tahoma" w:hAnsi="Tahoma" w:cs="Tahoma"/>
          <w:bCs/>
          <w:sz w:val="20"/>
          <w:szCs w:val="20"/>
        </w:rPr>
        <w:t>– opatreni</w:t>
      </w:r>
      <w:r w:rsidR="00F81DA4" w:rsidRPr="00D73627">
        <w:rPr>
          <w:rFonts w:ascii="Tahoma" w:hAnsi="Tahoma" w:cs="Tahoma"/>
          <w:bCs/>
          <w:sz w:val="20"/>
          <w:szCs w:val="20"/>
        </w:rPr>
        <w:t>a</w:t>
      </w:r>
      <w:r w:rsidRPr="00D73627">
        <w:rPr>
          <w:rFonts w:ascii="Tahoma" w:hAnsi="Tahoma" w:cs="Tahoma"/>
          <w:bCs/>
          <w:sz w:val="20"/>
          <w:szCs w:val="20"/>
        </w:rPr>
        <w:t xml:space="preserve"> na urýchlenie Vykonávania Diela </w:t>
      </w:r>
      <w:r w:rsidR="007D5B58" w:rsidRPr="00D73627">
        <w:rPr>
          <w:rFonts w:ascii="Tahoma" w:hAnsi="Tahoma" w:cs="Tahoma"/>
          <w:bCs/>
          <w:sz w:val="20"/>
          <w:szCs w:val="20"/>
        </w:rPr>
        <w:t>podľa bodu 4.</w:t>
      </w:r>
      <w:r w:rsidR="00DF0F39" w:rsidRPr="00D73627">
        <w:rPr>
          <w:rFonts w:ascii="Tahoma" w:hAnsi="Tahoma" w:cs="Tahoma"/>
          <w:bCs/>
          <w:sz w:val="20"/>
          <w:szCs w:val="20"/>
        </w:rPr>
        <w:t>2</w:t>
      </w:r>
      <w:r w:rsidR="007D5B58" w:rsidRPr="00D73627">
        <w:rPr>
          <w:rFonts w:ascii="Tahoma" w:hAnsi="Tahoma" w:cs="Tahoma"/>
          <w:bCs/>
          <w:sz w:val="20"/>
          <w:szCs w:val="20"/>
        </w:rPr>
        <w:t xml:space="preserve"> písm. </w:t>
      </w:r>
      <w:r w:rsidR="00DF0F39" w:rsidRPr="00D73627">
        <w:rPr>
          <w:rFonts w:ascii="Tahoma" w:hAnsi="Tahoma" w:cs="Tahoma"/>
          <w:bCs/>
          <w:sz w:val="20"/>
          <w:szCs w:val="20"/>
        </w:rPr>
        <w:t>a</w:t>
      </w:r>
      <w:r w:rsidR="007D5B58" w:rsidRPr="00D73627">
        <w:rPr>
          <w:rFonts w:ascii="Tahoma" w:hAnsi="Tahoma" w:cs="Tahoma"/>
          <w:bCs/>
          <w:sz w:val="20"/>
          <w:szCs w:val="20"/>
        </w:rPr>
        <w:t>)</w:t>
      </w:r>
      <w:r w:rsidR="00F81DA4" w:rsidRPr="00D73627">
        <w:rPr>
          <w:rFonts w:ascii="Tahoma" w:hAnsi="Tahoma" w:cs="Tahoma"/>
          <w:bCs/>
          <w:sz w:val="20"/>
          <w:szCs w:val="20"/>
        </w:rPr>
        <w:t>.</w:t>
      </w:r>
    </w:p>
    <w:p w14:paraId="0E5806F5" w14:textId="5998CC8D" w:rsidR="00201246" w:rsidRPr="00D73627" w:rsidRDefault="00201246" w:rsidP="00201246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Autorské podklady </w:t>
      </w:r>
      <w:r w:rsidRPr="00D73627">
        <w:rPr>
          <w:rFonts w:ascii="Tahoma" w:hAnsi="Tahoma" w:cs="Tahoma"/>
          <w:bCs/>
          <w:sz w:val="20"/>
          <w:szCs w:val="20"/>
        </w:rPr>
        <w:t xml:space="preserve">– </w:t>
      </w:r>
      <w:r w:rsidRPr="00D73627">
        <w:rPr>
          <w:rFonts w:ascii="Tahoma" w:hAnsi="Tahoma" w:cs="Tahoma"/>
          <w:sz w:val="20"/>
          <w:szCs w:val="20"/>
        </w:rPr>
        <w:t xml:space="preserve">akékoľvek štúdie, projektové dokumentácie, výkresy, databázy, vyhotovenia alebo iné diela, ktoré budú použité ako Podklady, z ktorých bude Dielo vychádzať alebo ktoré budú akokoľvek v súvislosti s Dielom </w:t>
      </w:r>
      <w:r w:rsidR="0069244A" w:rsidRPr="00D73627">
        <w:rPr>
          <w:rFonts w:ascii="Tahoma" w:hAnsi="Tahoma" w:cs="Tahoma"/>
          <w:sz w:val="20"/>
          <w:szCs w:val="20"/>
        </w:rPr>
        <w:t xml:space="preserve">Projektantom </w:t>
      </w:r>
      <w:r w:rsidR="005B7137" w:rsidRPr="00D73627">
        <w:rPr>
          <w:rFonts w:ascii="Tahoma" w:hAnsi="Tahoma" w:cs="Tahoma"/>
          <w:sz w:val="20"/>
          <w:szCs w:val="20"/>
        </w:rPr>
        <w:t>na účely Vykon</w:t>
      </w:r>
      <w:r w:rsidR="001F4956" w:rsidRPr="00D73627">
        <w:rPr>
          <w:rFonts w:ascii="Tahoma" w:hAnsi="Tahoma" w:cs="Tahoma"/>
          <w:sz w:val="20"/>
          <w:szCs w:val="20"/>
        </w:rPr>
        <w:t>ávania</w:t>
      </w:r>
      <w:r w:rsidR="005B7137" w:rsidRPr="00D73627">
        <w:rPr>
          <w:rFonts w:ascii="Tahoma" w:hAnsi="Tahoma" w:cs="Tahoma"/>
          <w:sz w:val="20"/>
          <w:szCs w:val="20"/>
        </w:rPr>
        <w:t xml:space="preserve"> Diela</w:t>
      </w:r>
      <w:r w:rsidRPr="00D73627">
        <w:rPr>
          <w:rFonts w:ascii="Tahoma" w:hAnsi="Tahoma" w:cs="Tahoma"/>
          <w:sz w:val="20"/>
          <w:szCs w:val="20"/>
        </w:rPr>
        <w:t xml:space="preserve"> použité, ak v čase ich použitia požívajú alebo môžu požívať autorskoprávnu ochranu podľa Autorského zákona alebo inú ochranu z práv duševného vlastníctva</w:t>
      </w:r>
      <w:r w:rsidR="005B7137" w:rsidRPr="00D73627">
        <w:rPr>
          <w:rFonts w:ascii="Tahoma" w:hAnsi="Tahoma" w:cs="Tahoma"/>
          <w:sz w:val="20"/>
          <w:szCs w:val="20"/>
        </w:rPr>
        <w:t>, najmä ochranu práv majiteľov zapísaného dizajnu</w:t>
      </w:r>
      <w:r w:rsidRPr="00D73627">
        <w:rPr>
          <w:rFonts w:ascii="Tahoma" w:hAnsi="Tahoma" w:cs="Tahoma"/>
          <w:sz w:val="20"/>
          <w:szCs w:val="20"/>
        </w:rPr>
        <w:t>.</w:t>
      </w:r>
    </w:p>
    <w:p w14:paraId="7237A060" w14:textId="57C2DB45" w:rsidR="008A6E62" w:rsidRPr="00D73627" w:rsidRDefault="008A6E62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lastRenderedPageBreak/>
        <w:t xml:space="preserve">Autorský zákon </w:t>
      </w:r>
      <w:r w:rsidRPr="00D73627">
        <w:rPr>
          <w:rFonts w:ascii="Tahoma" w:hAnsi="Tahoma" w:cs="Tahoma"/>
          <w:bCs/>
          <w:sz w:val="20"/>
          <w:szCs w:val="20"/>
        </w:rPr>
        <w:t xml:space="preserve">– zákon č. </w:t>
      </w:r>
      <w:r w:rsidR="00A37A91" w:rsidRPr="00D73627">
        <w:rPr>
          <w:rFonts w:ascii="Tahoma" w:hAnsi="Tahoma" w:cs="Tahoma"/>
          <w:bCs/>
          <w:sz w:val="20"/>
          <w:szCs w:val="20"/>
        </w:rPr>
        <w:t>185</w:t>
      </w:r>
      <w:r w:rsidRPr="00D73627">
        <w:rPr>
          <w:rFonts w:ascii="Tahoma" w:hAnsi="Tahoma" w:cs="Tahoma"/>
          <w:bCs/>
          <w:sz w:val="20"/>
          <w:szCs w:val="20"/>
        </w:rPr>
        <w:t>/</w:t>
      </w:r>
      <w:r w:rsidR="00A37A91" w:rsidRPr="00D73627">
        <w:rPr>
          <w:rFonts w:ascii="Tahoma" w:hAnsi="Tahoma" w:cs="Tahoma"/>
          <w:bCs/>
          <w:sz w:val="20"/>
          <w:szCs w:val="20"/>
        </w:rPr>
        <w:t xml:space="preserve">2015 </w:t>
      </w:r>
      <w:r w:rsidRPr="00D73627">
        <w:rPr>
          <w:rFonts w:ascii="Tahoma" w:hAnsi="Tahoma" w:cs="Tahoma"/>
          <w:bCs/>
          <w:sz w:val="20"/>
          <w:szCs w:val="20"/>
        </w:rPr>
        <w:t>Z.</w:t>
      </w:r>
      <w:r w:rsidR="00A37A91" w:rsidRPr="00D73627">
        <w:rPr>
          <w:rFonts w:ascii="Tahoma" w:hAnsi="Tahoma" w:cs="Tahoma"/>
          <w:bCs/>
          <w:sz w:val="20"/>
          <w:szCs w:val="20"/>
        </w:rPr>
        <w:t xml:space="preserve"> z. Autorský zákon</w:t>
      </w:r>
      <w:r w:rsidRPr="00D73627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="00CF17ED" w:rsidRPr="00D73627">
        <w:rPr>
          <w:rFonts w:ascii="Tahoma" w:hAnsi="Tahoma" w:cs="Tahoma"/>
          <w:bCs/>
          <w:sz w:val="20"/>
          <w:szCs w:val="20"/>
        </w:rPr>
        <w:t>.</w:t>
      </w:r>
    </w:p>
    <w:p w14:paraId="2EBA886C" w14:textId="490A0672" w:rsidR="00E946FE" w:rsidRPr="00D73627" w:rsidRDefault="005337EE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Cena </w:t>
      </w:r>
      <w:r w:rsidRPr="00D73627">
        <w:rPr>
          <w:rFonts w:ascii="Tahoma" w:hAnsi="Tahoma" w:cs="Tahoma"/>
          <w:bCs/>
          <w:sz w:val="20"/>
          <w:szCs w:val="20"/>
        </w:rPr>
        <w:t xml:space="preserve">– </w:t>
      </w:r>
      <w:r w:rsidR="00A8772C" w:rsidRPr="00D73627">
        <w:rPr>
          <w:rFonts w:ascii="Tahoma" w:hAnsi="Tahoma" w:cs="Tahoma"/>
          <w:bCs/>
          <w:sz w:val="20"/>
          <w:szCs w:val="20"/>
        </w:rPr>
        <w:t xml:space="preserve">maximálne </w:t>
      </w:r>
      <w:r w:rsidRPr="00D73627">
        <w:rPr>
          <w:rFonts w:ascii="Tahoma" w:hAnsi="Tahoma" w:cs="Tahoma"/>
          <w:bCs/>
          <w:sz w:val="20"/>
          <w:szCs w:val="20"/>
        </w:rPr>
        <w:t xml:space="preserve">peňažné plnenie </w:t>
      </w:r>
      <w:r w:rsidR="0069244A" w:rsidRPr="00D73627">
        <w:rPr>
          <w:rFonts w:ascii="Tahoma" w:hAnsi="Tahoma" w:cs="Tahoma"/>
          <w:bCs/>
          <w:sz w:val="20"/>
          <w:szCs w:val="20"/>
        </w:rPr>
        <w:t>BBSK</w:t>
      </w:r>
      <w:r w:rsidRPr="00D73627">
        <w:rPr>
          <w:rFonts w:ascii="Tahoma" w:hAnsi="Tahoma" w:cs="Tahoma"/>
          <w:bCs/>
          <w:sz w:val="20"/>
          <w:szCs w:val="20"/>
        </w:rPr>
        <w:t xml:space="preserve"> v prospech </w:t>
      </w:r>
      <w:r w:rsidR="0082113E" w:rsidRPr="00D73627">
        <w:rPr>
          <w:rFonts w:ascii="Tahoma" w:hAnsi="Tahoma" w:cs="Tahoma"/>
          <w:bCs/>
          <w:sz w:val="20"/>
          <w:szCs w:val="20"/>
        </w:rPr>
        <w:t>Projektanta</w:t>
      </w:r>
      <w:r w:rsidR="00924926" w:rsidRPr="00D73627">
        <w:rPr>
          <w:rFonts w:ascii="Tahoma" w:hAnsi="Tahoma" w:cs="Tahoma"/>
          <w:bCs/>
          <w:sz w:val="20"/>
          <w:szCs w:val="20"/>
        </w:rPr>
        <w:t xml:space="preserve"> podľa Zmluvy</w:t>
      </w:r>
      <w:r w:rsidR="00D623F9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237FAF" w:rsidRPr="00D73627">
        <w:rPr>
          <w:rFonts w:ascii="Tahoma" w:hAnsi="Tahoma" w:cs="Tahoma"/>
          <w:bCs/>
          <w:sz w:val="20"/>
          <w:szCs w:val="20"/>
        </w:rPr>
        <w:t xml:space="preserve">vo výške podľa bodu </w:t>
      </w:r>
      <w:r w:rsidR="009A3CD6" w:rsidRPr="00D73627">
        <w:rPr>
          <w:rFonts w:ascii="Tahoma" w:hAnsi="Tahoma" w:cs="Tahoma"/>
          <w:bCs/>
          <w:sz w:val="20"/>
          <w:szCs w:val="20"/>
        </w:rPr>
        <w:t>10</w:t>
      </w:r>
      <w:r w:rsidR="00237FAF" w:rsidRPr="00D73627">
        <w:rPr>
          <w:rFonts w:ascii="Tahoma" w:hAnsi="Tahoma" w:cs="Tahoma"/>
          <w:bCs/>
          <w:sz w:val="20"/>
          <w:szCs w:val="20"/>
        </w:rPr>
        <w:t>.</w:t>
      </w:r>
      <w:r w:rsidR="009A3CD6" w:rsidRPr="00D73627">
        <w:rPr>
          <w:rFonts w:ascii="Tahoma" w:hAnsi="Tahoma" w:cs="Tahoma"/>
          <w:bCs/>
          <w:sz w:val="20"/>
          <w:szCs w:val="20"/>
        </w:rPr>
        <w:t>2</w:t>
      </w:r>
      <w:r w:rsidR="00237FAF" w:rsidRPr="00D73627">
        <w:rPr>
          <w:rFonts w:ascii="Tahoma" w:hAnsi="Tahoma" w:cs="Tahoma"/>
          <w:bCs/>
          <w:sz w:val="20"/>
          <w:szCs w:val="20"/>
        </w:rPr>
        <w:t xml:space="preserve"> písm. </w:t>
      </w:r>
      <w:r w:rsidR="00750D5B" w:rsidRPr="00D73627">
        <w:rPr>
          <w:rFonts w:ascii="Tahoma" w:hAnsi="Tahoma" w:cs="Tahoma"/>
          <w:bCs/>
          <w:sz w:val="20"/>
          <w:szCs w:val="20"/>
        </w:rPr>
        <w:t>a</w:t>
      </w:r>
      <w:r w:rsidR="00237FAF" w:rsidRPr="00D73627">
        <w:rPr>
          <w:rFonts w:ascii="Tahoma" w:hAnsi="Tahoma" w:cs="Tahoma"/>
          <w:bCs/>
          <w:sz w:val="20"/>
          <w:szCs w:val="20"/>
        </w:rPr>
        <w:t>)</w:t>
      </w:r>
      <w:r w:rsidR="00E601C1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F32C25" w:rsidRPr="00D73627">
        <w:rPr>
          <w:rFonts w:ascii="Tahoma" w:hAnsi="Tahoma" w:cs="Tahoma"/>
          <w:bCs/>
          <w:sz w:val="20"/>
          <w:szCs w:val="20"/>
        </w:rPr>
        <w:t xml:space="preserve">(t. j. </w:t>
      </w:r>
      <w:r w:rsidR="00E601C1" w:rsidRPr="00D73627">
        <w:rPr>
          <w:rFonts w:ascii="Tahoma" w:hAnsi="Tahoma" w:cs="Tahoma"/>
          <w:bCs/>
          <w:sz w:val="20"/>
          <w:szCs w:val="20"/>
        </w:rPr>
        <w:t>vrátane DPH</w:t>
      </w:r>
      <w:r w:rsidR="00F32C25" w:rsidRPr="00D73627">
        <w:rPr>
          <w:rFonts w:ascii="Tahoma" w:hAnsi="Tahoma" w:cs="Tahoma"/>
          <w:bCs/>
          <w:sz w:val="20"/>
          <w:szCs w:val="20"/>
        </w:rPr>
        <w:t>)</w:t>
      </w:r>
      <w:r w:rsidRPr="00D73627">
        <w:rPr>
          <w:rFonts w:ascii="Tahoma" w:hAnsi="Tahoma" w:cs="Tahoma"/>
          <w:bCs/>
          <w:sz w:val="20"/>
          <w:szCs w:val="20"/>
        </w:rPr>
        <w:t xml:space="preserve">, ktoré má </w:t>
      </w:r>
      <w:r w:rsidR="00A90647" w:rsidRPr="00D73627">
        <w:rPr>
          <w:rFonts w:ascii="Tahoma" w:hAnsi="Tahoma" w:cs="Tahoma"/>
          <w:bCs/>
          <w:sz w:val="20"/>
          <w:szCs w:val="20"/>
        </w:rPr>
        <w:t>BBSK</w:t>
      </w:r>
      <w:r w:rsidRPr="00D73627">
        <w:rPr>
          <w:rFonts w:ascii="Tahoma" w:hAnsi="Tahoma" w:cs="Tahoma"/>
          <w:bCs/>
          <w:sz w:val="20"/>
          <w:szCs w:val="20"/>
        </w:rPr>
        <w:t xml:space="preserve"> uhradiť </w:t>
      </w:r>
      <w:r w:rsidR="0082113E" w:rsidRPr="00D73627">
        <w:rPr>
          <w:rFonts w:ascii="Tahoma" w:hAnsi="Tahoma" w:cs="Tahoma"/>
          <w:bCs/>
          <w:sz w:val="20"/>
          <w:szCs w:val="20"/>
        </w:rPr>
        <w:t>Projektantovi</w:t>
      </w:r>
      <w:r w:rsidR="00593894" w:rsidRPr="00D73627">
        <w:rPr>
          <w:rFonts w:ascii="Tahoma" w:hAnsi="Tahoma" w:cs="Tahoma"/>
          <w:bCs/>
          <w:sz w:val="20"/>
          <w:szCs w:val="20"/>
        </w:rPr>
        <w:t>, za podmienok uvedených v Zmluve</w:t>
      </w:r>
      <w:r w:rsidR="00A8772C" w:rsidRPr="00D73627">
        <w:rPr>
          <w:rFonts w:ascii="Tahoma" w:hAnsi="Tahoma" w:cs="Tahoma"/>
          <w:bCs/>
          <w:sz w:val="20"/>
          <w:szCs w:val="20"/>
        </w:rPr>
        <w:t>.</w:t>
      </w:r>
    </w:p>
    <w:p w14:paraId="401A45AF" w14:textId="7203C405" w:rsidR="00BE0413" w:rsidRPr="00D73627" w:rsidRDefault="00BE0413" w:rsidP="00BE0413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Civilný sporový poriadok </w:t>
      </w:r>
      <w:r w:rsidRPr="00D73627">
        <w:rPr>
          <w:rFonts w:ascii="Tahoma" w:hAnsi="Tahoma" w:cs="Tahoma"/>
          <w:bCs/>
          <w:sz w:val="20"/>
          <w:szCs w:val="20"/>
        </w:rPr>
        <w:t xml:space="preserve">– zákon </w:t>
      </w:r>
      <w:r w:rsidR="00996897" w:rsidRPr="00D73627">
        <w:rPr>
          <w:rFonts w:ascii="Tahoma" w:hAnsi="Tahoma" w:cs="Tahoma"/>
          <w:bCs/>
          <w:sz w:val="20"/>
          <w:szCs w:val="20"/>
        </w:rPr>
        <w:t xml:space="preserve">č. 160/2015 Z. z. Civilný sporový poriadok </w:t>
      </w:r>
      <w:r w:rsidR="00037394" w:rsidRPr="00D73627">
        <w:rPr>
          <w:rFonts w:ascii="Tahoma" w:hAnsi="Tahoma" w:cs="Tahoma"/>
          <w:bCs/>
          <w:sz w:val="20"/>
          <w:szCs w:val="20"/>
        </w:rPr>
        <w:t>v znení neskorších predpisov</w:t>
      </w:r>
      <w:r w:rsidRPr="00D73627">
        <w:rPr>
          <w:rFonts w:ascii="Tahoma" w:hAnsi="Tahoma" w:cs="Tahoma"/>
          <w:bCs/>
          <w:sz w:val="20"/>
          <w:szCs w:val="20"/>
        </w:rPr>
        <w:t>.</w:t>
      </w:r>
    </w:p>
    <w:p w14:paraId="7C96095C" w14:textId="24844E48" w:rsidR="00217C23" w:rsidRPr="004B2384" w:rsidRDefault="00217C23" w:rsidP="00593894">
      <w:pPr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Deň účinnosti </w:t>
      </w:r>
      <w:r w:rsidRPr="00D73627">
        <w:rPr>
          <w:rFonts w:ascii="Tahoma" w:hAnsi="Tahoma" w:cs="Tahoma"/>
          <w:bCs/>
          <w:sz w:val="20"/>
          <w:szCs w:val="20"/>
        </w:rPr>
        <w:t xml:space="preserve">– deň, v ktorom nadobudne v zmysle bodu </w:t>
      </w:r>
      <w:r w:rsidR="00E1712A" w:rsidRPr="00D73627">
        <w:rPr>
          <w:rFonts w:ascii="Tahoma" w:hAnsi="Tahoma" w:cs="Tahoma"/>
          <w:bCs/>
          <w:sz w:val="20"/>
          <w:szCs w:val="20"/>
        </w:rPr>
        <w:t>1</w:t>
      </w:r>
      <w:r w:rsidR="00765472" w:rsidRPr="00D73627">
        <w:rPr>
          <w:rFonts w:ascii="Tahoma" w:hAnsi="Tahoma" w:cs="Tahoma"/>
          <w:bCs/>
          <w:sz w:val="20"/>
          <w:szCs w:val="20"/>
        </w:rPr>
        <w:t>8</w:t>
      </w:r>
      <w:r w:rsidR="0019452F" w:rsidRPr="00D73627">
        <w:rPr>
          <w:rFonts w:ascii="Tahoma" w:hAnsi="Tahoma" w:cs="Tahoma"/>
          <w:bCs/>
          <w:sz w:val="20"/>
          <w:szCs w:val="20"/>
        </w:rPr>
        <w:t>.1</w:t>
      </w:r>
      <w:r w:rsidRPr="00D73627">
        <w:rPr>
          <w:rFonts w:ascii="Tahoma" w:hAnsi="Tahoma" w:cs="Tahoma"/>
          <w:bCs/>
          <w:sz w:val="20"/>
          <w:szCs w:val="20"/>
        </w:rPr>
        <w:t xml:space="preserve"> Zmluva účinnos</w:t>
      </w:r>
      <w:r w:rsidRPr="004B2384">
        <w:rPr>
          <w:rFonts w:ascii="Tahoma" w:hAnsi="Tahoma" w:cs="Tahoma"/>
          <w:bCs/>
          <w:sz w:val="20"/>
          <w:szCs w:val="20"/>
        </w:rPr>
        <w:t>ť</w:t>
      </w:r>
      <w:r w:rsidR="00114E62" w:rsidRPr="004B2384">
        <w:rPr>
          <w:rFonts w:ascii="Tahoma" w:hAnsi="Tahoma" w:cs="Tahoma"/>
          <w:bCs/>
          <w:sz w:val="20"/>
          <w:szCs w:val="20"/>
        </w:rPr>
        <w:t>.</w:t>
      </w:r>
    </w:p>
    <w:p w14:paraId="5B18DAF5" w14:textId="59B1DA17" w:rsidR="008D5972" w:rsidRPr="00D73627" w:rsidRDefault="00C76FFE" w:rsidP="00F47F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Dielo</w:t>
      </w:r>
      <w:r w:rsidR="00CF53F7" w:rsidRPr="004B2384">
        <w:rPr>
          <w:rFonts w:ascii="Tahoma" w:hAnsi="Tahoma" w:cs="Tahoma"/>
          <w:b/>
          <w:sz w:val="20"/>
          <w:szCs w:val="20"/>
        </w:rPr>
        <w:t xml:space="preserve"> </w:t>
      </w:r>
      <w:r w:rsidR="00264BE3" w:rsidRPr="004B2384">
        <w:rPr>
          <w:rFonts w:ascii="Tahoma" w:hAnsi="Tahoma" w:cs="Tahoma"/>
          <w:bCs/>
          <w:sz w:val="20"/>
          <w:szCs w:val="20"/>
        </w:rPr>
        <w:t>–</w:t>
      </w:r>
      <w:r w:rsidR="006D6D27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78275A" w:rsidRPr="004B2384">
        <w:rPr>
          <w:rFonts w:ascii="Tahoma" w:hAnsi="Tahoma" w:cs="Tahoma"/>
          <w:bCs/>
          <w:sz w:val="20"/>
          <w:szCs w:val="20"/>
        </w:rPr>
        <w:t>Dokumentáci</w:t>
      </w:r>
      <w:r w:rsidR="006D6D27" w:rsidRPr="004B2384">
        <w:rPr>
          <w:rFonts w:ascii="Tahoma" w:hAnsi="Tahoma" w:cs="Tahoma"/>
          <w:bCs/>
          <w:sz w:val="20"/>
          <w:szCs w:val="20"/>
        </w:rPr>
        <w:t>a</w:t>
      </w:r>
      <w:r w:rsidR="0078275A" w:rsidRPr="004B2384">
        <w:rPr>
          <w:rFonts w:ascii="Tahoma" w:hAnsi="Tahoma" w:cs="Tahoma"/>
          <w:bCs/>
          <w:sz w:val="20"/>
          <w:szCs w:val="20"/>
        </w:rPr>
        <w:t xml:space="preserve"> a tiež</w:t>
      </w:r>
      <w:r w:rsidR="00264BE3" w:rsidRPr="004B2384">
        <w:rPr>
          <w:rFonts w:ascii="Tahoma" w:hAnsi="Tahoma" w:cs="Tahoma"/>
          <w:bCs/>
          <w:sz w:val="20"/>
          <w:szCs w:val="20"/>
        </w:rPr>
        <w:t xml:space="preserve"> akékoľvek ďalšie hmotne </w:t>
      </w:r>
      <w:r w:rsidR="00715ECE" w:rsidRPr="004B2384">
        <w:rPr>
          <w:rFonts w:ascii="Tahoma" w:hAnsi="Tahoma" w:cs="Tahoma"/>
          <w:bCs/>
          <w:sz w:val="20"/>
          <w:szCs w:val="20"/>
        </w:rPr>
        <w:t>vyjadrené</w:t>
      </w:r>
      <w:r w:rsidR="00264BE3" w:rsidRPr="004B2384">
        <w:rPr>
          <w:rFonts w:ascii="Tahoma" w:hAnsi="Tahoma" w:cs="Tahoma"/>
          <w:bCs/>
          <w:sz w:val="20"/>
          <w:szCs w:val="20"/>
        </w:rPr>
        <w:t xml:space="preserve"> výsledky</w:t>
      </w:r>
      <w:r w:rsidR="00881A3A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53449C" w:rsidRPr="004B2384">
        <w:rPr>
          <w:rFonts w:ascii="Tahoma" w:hAnsi="Tahoma" w:cs="Tahoma"/>
          <w:bCs/>
          <w:sz w:val="20"/>
          <w:szCs w:val="20"/>
        </w:rPr>
        <w:t>poskytnutých Služieb, ktoré nie sú súčasťou Dokumentácie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 dodanej </w:t>
      </w:r>
      <w:r w:rsidR="0007250D" w:rsidRPr="00D73627">
        <w:rPr>
          <w:rFonts w:ascii="Tahoma" w:hAnsi="Tahoma" w:cs="Tahoma"/>
          <w:bCs/>
          <w:sz w:val="20"/>
          <w:szCs w:val="20"/>
        </w:rPr>
        <w:t>podľa bod</w:t>
      </w:r>
      <w:r w:rsidR="00AB7249" w:rsidRPr="00D73627">
        <w:rPr>
          <w:rFonts w:ascii="Tahoma" w:hAnsi="Tahoma" w:cs="Tahoma"/>
          <w:bCs/>
          <w:sz w:val="20"/>
          <w:szCs w:val="20"/>
        </w:rPr>
        <w:t>u</w:t>
      </w:r>
      <w:r w:rsidR="002B7165" w:rsidRPr="00D73627">
        <w:rPr>
          <w:rFonts w:ascii="Tahoma" w:hAnsi="Tahoma" w:cs="Tahoma"/>
          <w:bCs/>
          <w:sz w:val="20"/>
          <w:szCs w:val="20"/>
        </w:rPr>
        <w:t xml:space="preserve"> 6.6 a podľa bodu</w:t>
      </w:r>
      <w:r w:rsidR="0007250D" w:rsidRPr="00D73627">
        <w:rPr>
          <w:rFonts w:ascii="Tahoma" w:hAnsi="Tahoma" w:cs="Tahoma"/>
          <w:bCs/>
          <w:sz w:val="20"/>
          <w:szCs w:val="20"/>
        </w:rPr>
        <w:t xml:space="preserve"> 6.</w:t>
      </w:r>
      <w:r w:rsidR="003D16BD" w:rsidRPr="00D73627">
        <w:rPr>
          <w:rFonts w:ascii="Tahoma" w:hAnsi="Tahoma" w:cs="Tahoma"/>
          <w:bCs/>
          <w:sz w:val="20"/>
          <w:szCs w:val="20"/>
        </w:rPr>
        <w:t>9</w:t>
      </w:r>
      <w:r w:rsidR="0053449C" w:rsidRPr="00D73627">
        <w:rPr>
          <w:rFonts w:ascii="Tahoma" w:hAnsi="Tahoma" w:cs="Tahoma"/>
          <w:bCs/>
          <w:sz w:val="20"/>
          <w:szCs w:val="20"/>
        </w:rPr>
        <w:t xml:space="preserve">, ale ktoré </w:t>
      </w:r>
      <w:r w:rsidR="00264BE3" w:rsidRPr="00D73627">
        <w:rPr>
          <w:rFonts w:ascii="Tahoma" w:hAnsi="Tahoma" w:cs="Tahoma"/>
          <w:bCs/>
          <w:sz w:val="20"/>
          <w:szCs w:val="20"/>
        </w:rPr>
        <w:t>akokoľvek v</w:t>
      </w:r>
      <w:r w:rsidR="0053449C" w:rsidRPr="00D73627">
        <w:rPr>
          <w:rFonts w:ascii="Tahoma" w:hAnsi="Tahoma" w:cs="Tahoma"/>
          <w:bCs/>
          <w:sz w:val="20"/>
          <w:szCs w:val="20"/>
        </w:rPr>
        <w:t xml:space="preserve">zniknú na základe plnenia </w:t>
      </w:r>
      <w:r w:rsidR="00FD2539" w:rsidRPr="00D73627">
        <w:rPr>
          <w:rFonts w:ascii="Tahoma" w:hAnsi="Tahoma" w:cs="Tahoma"/>
          <w:bCs/>
          <w:sz w:val="20"/>
          <w:szCs w:val="20"/>
        </w:rPr>
        <w:t>Projektanta</w:t>
      </w:r>
      <w:r w:rsidR="0053449C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264BE3" w:rsidRPr="00D73627">
        <w:rPr>
          <w:rFonts w:ascii="Tahoma" w:hAnsi="Tahoma" w:cs="Tahoma"/>
          <w:bCs/>
          <w:sz w:val="20"/>
          <w:szCs w:val="20"/>
        </w:rPr>
        <w:t>zo Zmluvy</w:t>
      </w:r>
      <w:r w:rsidR="0007250D" w:rsidRPr="00D73627">
        <w:rPr>
          <w:rFonts w:ascii="Tahoma" w:hAnsi="Tahoma" w:cs="Tahoma"/>
          <w:bCs/>
          <w:sz w:val="20"/>
          <w:szCs w:val="20"/>
        </w:rPr>
        <w:t xml:space="preserve"> (napr. výsledky </w:t>
      </w:r>
      <w:r w:rsidR="007A404B" w:rsidRPr="00D73627">
        <w:rPr>
          <w:rFonts w:ascii="Tahoma" w:hAnsi="Tahoma" w:cs="Tahoma"/>
          <w:bCs/>
          <w:sz w:val="20"/>
          <w:szCs w:val="20"/>
        </w:rPr>
        <w:t xml:space="preserve">Dohľadu </w:t>
      </w:r>
      <w:r w:rsidR="00DD728C" w:rsidRPr="00D73627">
        <w:rPr>
          <w:rFonts w:ascii="Tahoma" w:hAnsi="Tahoma" w:cs="Tahoma"/>
          <w:bCs/>
          <w:sz w:val="20"/>
          <w:szCs w:val="20"/>
        </w:rPr>
        <w:t>P</w:t>
      </w:r>
      <w:r w:rsidR="007A404B" w:rsidRPr="00D73627">
        <w:rPr>
          <w:rFonts w:ascii="Tahoma" w:hAnsi="Tahoma" w:cs="Tahoma"/>
          <w:bCs/>
          <w:sz w:val="20"/>
          <w:szCs w:val="20"/>
        </w:rPr>
        <w:t>rojektanta</w:t>
      </w:r>
      <w:r w:rsidR="0007250D" w:rsidRPr="00D73627">
        <w:rPr>
          <w:rFonts w:ascii="Tahoma" w:hAnsi="Tahoma" w:cs="Tahoma"/>
          <w:bCs/>
          <w:sz w:val="20"/>
          <w:szCs w:val="20"/>
        </w:rPr>
        <w:t>)</w:t>
      </w:r>
      <w:r w:rsidR="00264BE3" w:rsidRPr="00D73627">
        <w:rPr>
          <w:rFonts w:ascii="Tahoma" w:hAnsi="Tahoma" w:cs="Tahoma"/>
          <w:bCs/>
          <w:sz w:val="20"/>
          <w:szCs w:val="20"/>
        </w:rPr>
        <w:t xml:space="preserve">. </w:t>
      </w:r>
    </w:p>
    <w:p w14:paraId="30FB3C26" w14:textId="3CE0CA32" w:rsidR="00BE7CDB" w:rsidRPr="00D73627" w:rsidRDefault="00BE7CDB" w:rsidP="001D5AB1">
      <w:pPr>
        <w:spacing w:before="120" w:after="120"/>
        <w:ind w:left="703"/>
        <w:jc w:val="both"/>
        <w:rPr>
          <w:rFonts w:ascii="Tahoma" w:hAnsi="Tahoma" w:cs="Tahoma"/>
          <w:bCs/>
          <w:sz w:val="20"/>
          <w:szCs w:val="20"/>
        </w:rPr>
      </w:pPr>
      <w:bookmarkStart w:id="2" w:name="_Hlk122333481"/>
      <w:r w:rsidRPr="00D73627">
        <w:rPr>
          <w:rFonts w:ascii="Tahoma" w:hAnsi="Tahoma" w:cs="Tahoma"/>
          <w:b/>
          <w:sz w:val="20"/>
          <w:szCs w:val="20"/>
        </w:rPr>
        <w:t xml:space="preserve">Dodávateľ stavebných prác </w:t>
      </w:r>
      <w:r w:rsidRPr="00D73627">
        <w:rPr>
          <w:rFonts w:ascii="Tahoma" w:hAnsi="Tahoma" w:cs="Tahoma"/>
          <w:bCs/>
          <w:sz w:val="20"/>
          <w:szCs w:val="20"/>
        </w:rPr>
        <w:t xml:space="preserve">– zmluvný partner </w:t>
      </w:r>
      <w:r w:rsidR="00463A5D" w:rsidRPr="00D73627">
        <w:rPr>
          <w:rFonts w:ascii="Tahoma" w:hAnsi="Tahoma" w:cs="Tahoma"/>
          <w:bCs/>
          <w:sz w:val="20"/>
          <w:szCs w:val="20"/>
        </w:rPr>
        <w:t>BBSK</w:t>
      </w:r>
      <w:r w:rsidRPr="00D73627">
        <w:rPr>
          <w:rFonts w:ascii="Tahoma" w:hAnsi="Tahoma" w:cs="Tahoma"/>
          <w:bCs/>
          <w:sz w:val="20"/>
          <w:szCs w:val="20"/>
        </w:rPr>
        <w:t xml:space="preserve"> podľa zmluvy o dielo, ktorú </w:t>
      </w:r>
      <w:r w:rsidR="002962FC" w:rsidRPr="00D73627">
        <w:rPr>
          <w:rFonts w:ascii="Tahoma" w:hAnsi="Tahoma" w:cs="Tahoma"/>
          <w:bCs/>
          <w:sz w:val="20"/>
          <w:szCs w:val="20"/>
        </w:rPr>
        <w:t xml:space="preserve">BBSK </w:t>
      </w:r>
      <w:r w:rsidRPr="00D73627">
        <w:rPr>
          <w:rFonts w:ascii="Tahoma" w:hAnsi="Tahoma" w:cs="Tahoma"/>
          <w:bCs/>
          <w:sz w:val="20"/>
          <w:szCs w:val="20"/>
        </w:rPr>
        <w:t>uzatvorí s dodávateľom postupom podľa Zákona o VO na stavebnú realizáciu Stavby podľa Dokumentácie dodanej v zmysle tejto Zmluvy.</w:t>
      </w:r>
    </w:p>
    <w:p w14:paraId="5A930B44" w14:textId="4B554CDA" w:rsidR="001D5AB1" w:rsidRPr="00D73627" w:rsidRDefault="001D5AB1" w:rsidP="001D5AB1">
      <w:pPr>
        <w:spacing w:before="120" w:after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Dohľad </w:t>
      </w:r>
      <w:r w:rsidR="002F7D2C" w:rsidRPr="00D73627">
        <w:rPr>
          <w:rFonts w:ascii="Tahoma" w:hAnsi="Tahoma" w:cs="Tahoma"/>
          <w:b/>
          <w:sz w:val="20"/>
          <w:szCs w:val="20"/>
        </w:rPr>
        <w:t>P</w:t>
      </w:r>
      <w:r w:rsidRPr="00D73627">
        <w:rPr>
          <w:rFonts w:ascii="Tahoma" w:hAnsi="Tahoma" w:cs="Tahoma"/>
          <w:b/>
          <w:sz w:val="20"/>
          <w:szCs w:val="20"/>
        </w:rPr>
        <w:t xml:space="preserve">rojektanta </w:t>
      </w:r>
      <w:r w:rsidRPr="00D73627">
        <w:rPr>
          <w:rFonts w:ascii="Tahoma" w:hAnsi="Tahoma" w:cs="Tahoma"/>
          <w:bCs/>
          <w:sz w:val="20"/>
          <w:szCs w:val="20"/>
        </w:rPr>
        <w:t>– služby spočívajúce v kontrole dodržiavania Dokumentácie počas zhotovovania Stavby a ďalšie služby a práce v rozsahu podľa bodu 8.3 písm. c)</w:t>
      </w:r>
      <w:r w:rsidR="00B06531" w:rsidRPr="00D73627">
        <w:rPr>
          <w:rFonts w:ascii="Tahoma" w:hAnsi="Tahoma" w:cs="Tahoma"/>
          <w:bCs/>
          <w:sz w:val="20"/>
          <w:szCs w:val="20"/>
        </w:rPr>
        <w:t xml:space="preserve"> a písm. d)</w:t>
      </w:r>
      <w:r w:rsidRPr="00D73627">
        <w:rPr>
          <w:rFonts w:ascii="Tahoma" w:hAnsi="Tahoma" w:cs="Tahoma"/>
          <w:bCs/>
          <w:sz w:val="20"/>
          <w:szCs w:val="20"/>
        </w:rPr>
        <w:t xml:space="preserve">. Výsledkami </w:t>
      </w:r>
      <w:r w:rsidR="007A404B" w:rsidRPr="00D73627">
        <w:rPr>
          <w:rFonts w:ascii="Tahoma" w:hAnsi="Tahoma" w:cs="Tahoma"/>
          <w:bCs/>
          <w:sz w:val="20"/>
          <w:szCs w:val="20"/>
        </w:rPr>
        <w:t xml:space="preserve">Dohľadu </w:t>
      </w:r>
      <w:r w:rsidR="00D61995" w:rsidRPr="00D73627">
        <w:rPr>
          <w:rFonts w:ascii="Tahoma" w:hAnsi="Tahoma" w:cs="Tahoma"/>
          <w:bCs/>
          <w:sz w:val="20"/>
          <w:szCs w:val="20"/>
        </w:rPr>
        <w:t>P</w:t>
      </w:r>
      <w:r w:rsidR="007A404B" w:rsidRPr="00D73627">
        <w:rPr>
          <w:rFonts w:ascii="Tahoma" w:hAnsi="Tahoma" w:cs="Tahoma"/>
          <w:bCs/>
          <w:sz w:val="20"/>
          <w:szCs w:val="20"/>
        </w:rPr>
        <w:t>rojektanta</w:t>
      </w:r>
      <w:r w:rsidRPr="00D73627">
        <w:rPr>
          <w:rFonts w:ascii="Tahoma" w:hAnsi="Tahoma" w:cs="Tahoma"/>
          <w:bCs/>
          <w:sz w:val="20"/>
          <w:szCs w:val="20"/>
        </w:rPr>
        <w:t xml:space="preserve"> sú najmä práce vykonané </w:t>
      </w:r>
      <w:r w:rsidR="002C5C39" w:rsidRPr="00D73627">
        <w:rPr>
          <w:rFonts w:ascii="Tahoma" w:hAnsi="Tahoma" w:cs="Tahoma"/>
          <w:bCs/>
          <w:sz w:val="20"/>
          <w:szCs w:val="20"/>
        </w:rPr>
        <w:t>Projektantom</w:t>
      </w:r>
      <w:r w:rsidRPr="00D73627">
        <w:rPr>
          <w:rFonts w:ascii="Tahoma" w:hAnsi="Tahoma" w:cs="Tahoma"/>
          <w:bCs/>
          <w:sz w:val="20"/>
          <w:szCs w:val="20"/>
        </w:rPr>
        <w:t xml:space="preserve"> na Dokumentácii alebo s ňou súvisiace</w:t>
      </w:r>
      <w:r w:rsidR="00C25B24" w:rsidRPr="00D73627">
        <w:rPr>
          <w:rFonts w:ascii="Tahoma" w:hAnsi="Tahoma" w:cs="Tahoma"/>
          <w:bCs/>
          <w:sz w:val="20"/>
          <w:szCs w:val="20"/>
        </w:rPr>
        <w:t xml:space="preserve"> a/alebo</w:t>
      </w:r>
      <w:r w:rsidRPr="00D73627">
        <w:rPr>
          <w:rFonts w:ascii="Tahoma" w:hAnsi="Tahoma" w:cs="Tahoma"/>
          <w:bCs/>
          <w:sz w:val="20"/>
          <w:szCs w:val="20"/>
        </w:rPr>
        <w:t xml:space="preserve"> vyplývajúce z /vyvolané potrebami realizačných stavebných prác na Stavbe (riešenia, stanoviská, vysvetlenia).</w:t>
      </w:r>
    </w:p>
    <w:p w14:paraId="0AE96CC8" w14:textId="73FE7370" w:rsidR="0081596B" w:rsidRDefault="0081596B" w:rsidP="001D5AB1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>Dokumentácia</w:t>
      </w:r>
      <w:bookmarkEnd w:id="2"/>
      <w:r w:rsidR="007B54A3" w:rsidRPr="00D73627">
        <w:rPr>
          <w:rFonts w:ascii="Tahoma" w:hAnsi="Tahoma" w:cs="Tahoma"/>
          <w:b/>
          <w:sz w:val="20"/>
          <w:szCs w:val="20"/>
        </w:rPr>
        <w:t xml:space="preserve"> </w:t>
      </w:r>
      <w:r w:rsidRPr="00D73627">
        <w:rPr>
          <w:rFonts w:ascii="Tahoma" w:hAnsi="Tahoma" w:cs="Tahoma"/>
          <w:bCs/>
          <w:sz w:val="20"/>
          <w:szCs w:val="20"/>
        </w:rPr>
        <w:t xml:space="preserve">– </w:t>
      </w:r>
      <w:r w:rsidR="007035A1" w:rsidRPr="00D73627">
        <w:rPr>
          <w:rFonts w:ascii="Tahoma" w:hAnsi="Tahoma" w:cs="Tahoma"/>
          <w:bCs/>
          <w:sz w:val="20"/>
          <w:szCs w:val="20"/>
        </w:rPr>
        <w:t xml:space="preserve">projektová </w:t>
      </w:r>
      <w:r w:rsidR="007B54A3" w:rsidRPr="00D73627">
        <w:rPr>
          <w:rFonts w:ascii="Tahoma" w:hAnsi="Tahoma" w:cs="Tahoma"/>
          <w:bCs/>
          <w:sz w:val="20"/>
          <w:szCs w:val="20"/>
        </w:rPr>
        <w:t xml:space="preserve">dokumentácia </w:t>
      </w:r>
      <w:r w:rsidR="00E5761B" w:rsidRPr="00D73627">
        <w:rPr>
          <w:rFonts w:ascii="Tahoma" w:hAnsi="Tahoma" w:cs="Tahoma"/>
          <w:bCs/>
          <w:sz w:val="20"/>
          <w:szCs w:val="20"/>
        </w:rPr>
        <w:t>podľa Zákona o územnom plánovaní</w:t>
      </w:r>
      <w:r w:rsidR="005A1718" w:rsidRPr="00D73627">
        <w:rPr>
          <w:rFonts w:ascii="Tahoma" w:hAnsi="Tahoma" w:cs="Tahoma"/>
          <w:bCs/>
          <w:sz w:val="20"/>
          <w:szCs w:val="20"/>
        </w:rPr>
        <w:t xml:space="preserve"> a </w:t>
      </w:r>
      <w:r w:rsidR="009C28C7" w:rsidRPr="00D73627">
        <w:rPr>
          <w:rFonts w:ascii="Tahoma" w:hAnsi="Tahoma" w:cs="Tahoma"/>
          <w:bCs/>
          <w:sz w:val="20"/>
          <w:szCs w:val="20"/>
        </w:rPr>
        <w:t xml:space="preserve">Stavebného zákona </w:t>
      </w:r>
      <w:r w:rsidR="00FF7DF6" w:rsidRPr="00D73627">
        <w:rPr>
          <w:rFonts w:ascii="Tahoma" w:hAnsi="Tahoma" w:cs="Tahoma"/>
          <w:bCs/>
          <w:sz w:val="20"/>
          <w:szCs w:val="20"/>
        </w:rPr>
        <w:t>v stupni</w:t>
      </w:r>
      <w:r w:rsidR="009C28C7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7B54A3" w:rsidRPr="00D73627">
        <w:rPr>
          <w:rFonts w:ascii="Tahoma" w:hAnsi="Tahoma" w:cs="Tahoma"/>
          <w:bCs/>
          <w:sz w:val="20"/>
          <w:szCs w:val="20"/>
        </w:rPr>
        <w:t>pre</w:t>
      </w:r>
      <w:r w:rsidR="000E7470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9C28C7" w:rsidRPr="00D73627">
        <w:rPr>
          <w:rFonts w:ascii="Tahoma" w:hAnsi="Tahoma" w:cs="Tahoma"/>
          <w:bCs/>
          <w:sz w:val="20"/>
          <w:szCs w:val="20"/>
        </w:rPr>
        <w:t xml:space="preserve">vydanie </w:t>
      </w:r>
      <w:r w:rsidR="000E7470" w:rsidRPr="00D73627">
        <w:rPr>
          <w:rFonts w:ascii="Tahoma" w:hAnsi="Tahoma" w:cs="Tahoma"/>
          <w:bCs/>
          <w:sz w:val="20"/>
          <w:szCs w:val="20"/>
        </w:rPr>
        <w:t>rozhodn</w:t>
      </w:r>
      <w:r w:rsidR="00505854" w:rsidRPr="00D73627">
        <w:rPr>
          <w:rFonts w:ascii="Tahoma" w:hAnsi="Tahoma" w:cs="Tahoma"/>
          <w:bCs/>
          <w:sz w:val="20"/>
          <w:szCs w:val="20"/>
        </w:rPr>
        <w:t>uti</w:t>
      </w:r>
      <w:r w:rsidR="009C28C7" w:rsidRPr="00D73627">
        <w:rPr>
          <w:rFonts w:ascii="Tahoma" w:hAnsi="Tahoma" w:cs="Tahoma"/>
          <w:bCs/>
          <w:sz w:val="20"/>
          <w:szCs w:val="20"/>
        </w:rPr>
        <w:t>a</w:t>
      </w:r>
      <w:r w:rsidR="00505854" w:rsidRPr="00D73627">
        <w:rPr>
          <w:rFonts w:ascii="Tahoma" w:hAnsi="Tahoma" w:cs="Tahoma"/>
          <w:bCs/>
          <w:sz w:val="20"/>
          <w:szCs w:val="20"/>
        </w:rPr>
        <w:t xml:space="preserve"> o stavebnom zámere a pre</w:t>
      </w:r>
      <w:r w:rsidR="007B54A3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D139E7" w:rsidRPr="00D73627">
        <w:rPr>
          <w:rFonts w:ascii="Tahoma" w:hAnsi="Tahoma" w:cs="Tahoma"/>
          <w:bCs/>
          <w:sz w:val="20"/>
          <w:szCs w:val="20"/>
        </w:rPr>
        <w:t xml:space="preserve">overenie projektu </w:t>
      </w:r>
      <w:r w:rsidR="00B6686E" w:rsidRPr="00D73627">
        <w:rPr>
          <w:rFonts w:ascii="Tahoma" w:hAnsi="Tahoma" w:cs="Tahoma"/>
          <w:bCs/>
          <w:sz w:val="20"/>
          <w:szCs w:val="20"/>
        </w:rPr>
        <w:t>S</w:t>
      </w:r>
      <w:r w:rsidR="00D139E7" w:rsidRPr="00D73627">
        <w:rPr>
          <w:rFonts w:ascii="Tahoma" w:hAnsi="Tahoma" w:cs="Tahoma"/>
          <w:bCs/>
          <w:sz w:val="20"/>
          <w:szCs w:val="20"/>
        </w:rPr>
        <w:t>tavby</w:t>
      </w:r>
      <w:r w:rsidR="007B54A3" w:rsidRPr="00D73627">
        <w:rPr>
          <w:rFonts w:ascii="Tahoma" w:hAnsi="Tahoma" w:cs="Tahoma"/>
          <w:sz w:val="20"/>
          <w:szCs w:val="20"/>
        </w:rPr>
        <w:t xml:space="preserve"> s</w:t>
      </w:r>
      <w:r w:rsidR="00507F5E" w:rsidRPr="00D73627">
        <w:rPr>
          <w:rFonts w:ascii="Tahoma" w:hAnsi="Tahoma" w:cs="Tahoma"/>
          <w:sz w:val="20"/>
          <w:szCs w:val="20"/>
        </w:rPr>
        <w:t> </w:t>
      </w:r>
      <w:r w:rsidR="007B54A3" w:rsidRPr="00D73627">
        <w:rPr>
          <w:rFonts w:ascii="Tahoma" w:hAnsi="Tahoma" w:cs="Tahoma"/>
          <w:sz w:val="20"/>
          <w:szCs w:val="20"/>
        </w:rPr>
        <w:t>obsahom</w:t>
      </w:r>
      <w:r w:rsidR="00507F5E" w:rsidRPr="00D73627">
        <w:rPr>
          <w:rFonts w:ascii="Tahoma" w:hAnsi="Tahoma" w:cs="Tahoma"/>
          <w:sz w:val="20"/>
          <w:szCs w:val="20"/>
        </w:rPr>
        <w:t>,</w:t>
      </w:r>
      <w:r w:rsidR="007B54A3" w:rsidRPr="00D73627">
        <w:rPr>
          <w:rFonts w:ascii="Tahoma" w:hAnsi="Tahoma" w:cs="Tahoma"/>
          <w:sz w:val="20"/>
          <w:szCs w:val="20"/>
        </w:rPr>
        <w:t> v</w:t>
      </w:r>
      <w:r w:rsidR="00507F5E" w:rsidRPr="00D73627">
        <w:rPr>
          <w:rFonts w:ascii="Tahoma" w:hAnsi="Tahoma" w:cs="Tahoma"/>
          <w:sz w:val="20"/>
          <w:szCs w:val="20"/>
        </w:rPr>
        <w:t> </w:t>
      </w:r>
      <w:r w:rsidR="007B54A3" w:rsidRPr="00D73627">
        <w:rPr>
          <w:rFonts w:ascii="Tahoma" w:hAnsi="Tahoma" w:cs="Tahoma"/>
          <w:sz w:val="20"/>
          <w:szCs w:val="20"/>
        </w:rPr>
        <w:t>rozsahu</w:t>
      </w:r>
      <w:r w:rsidR="00507F5E" w:rsidRPr="00D73627">
        <w:rPr>
          <w:rFonts w:ascii="Tahoma" w:hAnsi="Tahoma" w:cs="Tahoma"/>
          <w:sz w:val="20"/>
          <w:szCs w:val="20"/>
        </w:rPr>
        <w:t xml:space="preserve"> a v kvalite</w:t>
      </w:r>
      <w:r w:rsidR="007B54A3" w:rsidRPr="00D73627">
        <w:rPr>
          <w:rFonts w:ascii="Tahoma" w:hAnsi="Tahoma" w:cs="Tahoma"/>
          <w:sz w:val="20"/>
          <w:szCs w:val="20"/>
        </w:rPr>
        <w:t xml:space="preserve"> špecifikovan</w:t>
      </w:r>
      <w:r w:rsidR="0007250D" w:rsidRPr="00D73627">
        <w:rPr>
          <w:rFonts w:ascii="Tahoma" w:hAnsi="Tahoma" w:cs="Tahoma"/>
          <w:sz w:val="20"/>
          <w:szCs w:val="20"/>
        </w:rPr>
        <w:t>ých</w:t>
      </w:r>
      <w:r w:rsidR="007B54A3" w:rsidRPr="00D73627">
        <w:rPr>
          <w:rFonts w:ascii="Tahoma" w:hAnsi="Tahoma" w:cs="Tahoma"/>
          <w:sz w:val="20"/>
          <w:szCs w:val="20"/>
        </w:rPr>
        <w:t xml:space="preserve"> v </w:t>
      </w:r>
      <w:r w:rsidR="007F1199" w:rsidRPr="00D73627">
        <w:rPr>
          <w:rFonts w:ascii="Tahoma" w:hAnsi="Tahoma" w:cs="Tahoma"/>
          <w:sz w:val="20"/>
          <w:szCs w:val="20"/>
        </w:rPr>
        <w:t>p</w:t>
      </w:r>
      <w:r w:rsidR="007B54A3" w:rsidRPr="00D73627">
        <w:rPr>
          <w:rFonts w:ascii="Tahoma" w:hAnsi="Tahoma" w:cs="Tahoma"/>
          <w:sz w:val="20"/>
          <w:szCs w:val="20"/>
        </w:rPr>
        <w:t>rílohe č. 1</w:t>
      </w:r>
      <w:r w:rsidR="00507F5E" w:rsidRPr="00D73627">
        <w:rPr>
          <w:rFonts w:ascii="Tahoma" w:hAnsi="Tahoma" w:cs="Tahoma"/>
          <w:sz w:val="20"/>
          <w:szCs w:val="20"/>
        </w:rPr>
        <w:t xml:space="preserve"> a v Zmluve</w:t>
      </w:r>
      <w:r w:rsidR="006D6D27" w:rsidRPr="00D73627">
        <w:rPr>
          <w:rFonts w:ascii="Tahoma" w:hAnsi="Tahoma" w:cs="Tahoma"/>
          <w:sz w:val="20"/>
          <w:szCs w:val="20"/>
        </w:rPr>
        <w:t xml:space="preserve">, pričom </w:t>
      </w:r>
      <w:r w:rsidR="007035A1" w:rsidRPr="00D73627">
        <w:rPr>
          <w:rFonts w:ascii="Tahoma" w:hAnsi="Tahoma" w:cs="Tahoma"/>
          <w:sz w:val="20"/>
          <w:szCs w:val="20"/>
        </w:rPr>
        <w:t>p</w:t>
      </w:r>
      <w:r w:rsidR="006D6D27" w:rsidRPr="00D73627">
        <w:rPr>
          <w:rFonts w:ascii="Tahoma" w:hAnsi="Tahoma" w:cs="Tahoma"/>
          <w:sz w:val="20"/>
          <w:szCs w:val="20"/>
        </w:rPr>
        <w:t>rojektovou</w:t>
      </w:r>
      <w:r w:rsidR="007035A1" w:rsidRPr="00D73627">
        <w:rPr>
          <w:rFonts w:ascii="Tahoma" w:hAnsi="Tahoma" w:cs="Tahoma"/>
          <w:sz w:val="20"/>
          <w:szCs w:val="20"/>
        </w:rPr>
        <w:t xml:space="preserve"> do</w:t>
      </w:r>
      <w:r w:rsidR="006D6D27" w:rsidRPr="00D73627">
        <w:rPr>
          <w:rFonts w:ascii="Tahoma" w:hAnsi="Tahoma" w:cs="Tahoma"/>
          <w:sz w:val="20"/>
          <w:szCs w:val="20"/>
        </w:rPr>
        <w:t xml:space="preserve">kumentáciou sa rozumejú všetky projektové, výkresové, textové a iné hmotne </w:t>
      </w:r>
      <w:r w:rsidR="001F3F38" w:rsidRPr="00D73627">
        <w:rPr>
          <w:rFonts w:ascii="Tahoma" w:hAnsi="Tahoma" w:cs="Tahoma"/>
          <w:sz w:val="20"/>
          <w:szCs w:val="20"/>
        </w:rPr>
        <w:t xml:space="preserve">vyjadrené výsledky prác </w:t>
      </w:r>
      <w:r w:rsidR="006D6D27" w:rsidRPr="00D73627">
        <w:rPr>
          <w:rFonts w:ascii="Tahoma" w:hAnsi="Tahoma" w:cs="Tahoma"/>
          <w:sz w:val="20"/>
          <w:szCs w:val="20"/>
        </w:rPr>
        <w:t>a všetka dokumentácia súvisiaca</w:t>
      </w:r>
      <w:r w:rsidR="00206451" w:rsidRPr="00D73627">
        <w:rPr>
          <w:rFonts w:ascii="Tahoma" w:hAnsi="Tahoma" w:cs="Tahoma"/>
          <w:sz w:val="20"/>
          <w:szCs w:val="20"/>
        </w:rPr>
        <w:t xml:space="preserve"> s </w:t>
      </w:r>
      <w:r w:rsidR="00AC39B4" w:rsidRPr="00D73627">
        <w:rPr>
          <w:rFonts w:ascii="Tahoma" w:hAnsi="Tahoma" w:cs="Tahoma"/>
          <w:sz w:val="20"/>
          <w:szCs w:val="20"/>
        </w:rPr>
        <w:t>konaním</w:t>
      </w:r>
      <w:r w:rsidR="00206451" w:rsidRPr="00D73627">
        <w:rPr>
          <w:rFonts w:ascii="Tahoma" w:hAnsi="Tahoma" w:cs="Tahoma"/>
          <w:sz w:val="20"/>
          <w:szCs w:val="20"/>
        </w:rPr>
        <w:t xml:space="preserve"> o stavebnom zámere a</w:t>
      </w:r>
      <w:r w:rsidR="006D6D27" w:rsidRPr="00D73627">
        <w:rPr>
          <w:rFonts w:ascii="Tahoma" w:hAnsi="Tahoma" w:cs="Tahoma"/>
          <w:sz w:val="20"/>
          <w:szCs w:val="20"/>
        </w:rPr>
        <w:t xml:space="preserve"> s </w:t>
      </w:r>
      <w:r w:rsidR="00674F44" w:rsidRPr="00D73627">
        <w:rPr>
          <w:rFonts w:ascii="Tahoma" w:hAnsi="Tahoma" w:cs="Tahoma"/>
          <w:sz w:val="20"/>
          <w:szCs w:val="20"/>
        </w:rPr>
        <w:t xml:space="preserve">overením projektu </w:t>
      </w:r>
      <w:r w:rsidR="00B6686E" w:rsidRPr="00D73627">
        <w:rPr>
          <w:rFonts w:ascii="Tahoma" w:hAnsi="Tahoma" w:cs="Tahoma"/>
          <w:sz w:val="20"/>
          <w:szCs w:val="20"/>
        </w:rPr>
        <w:t>S</w:t>
      </w:r>
      <w:r w:rsidR="00674F44" w:rsidRPr="00D73627">
        <w:rPr>
          <w:rFonts w:ascii="Tahoma" w:hAnsi="Tahoma" w:cs="Tahoma"/>
          <w:sz w:val="20"/>
          <w:szCs w:val="20"/>
        </w:rPr>
        <w:t>tavby</w:t>
      </w:r>
      <w:r w:rsidR="003F608A" w:rsidRPr="00D73627">
        <w:rPr>
          <w:rFonts w:ascii="Tahoma" w:hAnsi="Tahoma" w:cs="Tahoma"/>
          <w:sz w:val="20"/>
          <w:szCs w:val="20"/>
        </w:rPr>
        <w:t xml:space="preserve">, </w:t>
      </w:r>
      <w:r w:rsidR="006D6D27" w:rsidRPr="00D73627">
        <w:rPr>
          <w:rFonts w:ascii="Tahoma" w:hAnsi="Tahoma" w:cs="Tahoma"/>
          <w:sz w:val="20"/>
          <w:szCs w:val="20"/>
        </w:rPr>
        <w:t xml:space="preserve">ktorá </w:t>
      </w:r>
      <w:r w:rsidR="00711256" w:rsidRPr="00D73627">
        <w:rPr>
          <w:rFonts w:ascii="Tahoma" w:hAnsi="Tahoma" w:cs="Tahoma"/>
          <w:sz w:val="20"/>
          <w:szCs w:val="20"/>
        </w:rPr>
        <w:t>má byť</w:t>
      </w:r>
      <w:r w:rsidR="006D6D27" w:rsidRPr="00D73627">
        <w:rPr>
          <w:rFonts w:ascii="Tahoma" w:hAnsi="Tahoma" w:cs="Tahoma"/>
          <w:sz w:val="20"/>
          <w:szCs w:val="20"/>
        </w:rPr>
        <w:t xml:space="preserve"> </w:t>
      </w:r>
      <w:r w:rsidR="00952E3B" w:rsidRPr="00D73627">
        <w:rPr>
          <w:rFonts w:ascii="Tahoma" w:hAnsi="Tahoma" w:cs="Tahoma"/>
          <w:sz w:val="20"/>
          <w:szCs w:val="20"/>
        </w:rPr>
        <w:t>výsledk</w:t>
      </w:r>
      <w:r w:rsidR="001C62A5" w:rsidRPr="00D73627">
        <w:rPr>
          <w:rFonts w:ascii="Tahoma" w:hAnsi="Tahoma" w:cs="Tahoma"/>
          <w:sz w:val="20"/>
          <w:szCs w:val="20"/>
        </w:rPr>
        <w:t xml:space="preserve">om </w:t>
      </w:r>
      <w:r w:rsidR="00952E3B" w:rsidRPr="00D73627">
        <w:rPr>
          <w:rFonts w:ascii="Tahoma" w:hAnsi="Tahoma" w:cs="Tahoma"/>
          <w:sz w:val="20"/>
          <w:szCs w:val="20"/>
        </w:rPr>
        <w:t>In</w:t>
      </w:r>
      <w:r w:rsidR="000C49C0" w:rsidRPr="00D73627">
        <w:rPr>
          <w:rFonts w:ascii="Tahoma" w:hAnsi="Tahoma" w:cs="Tahoma"/>
          <w:sz w:val="20"/>
          <w:szCs w:val="20"/>
        </w:rPr>
        <w:t>žinierskych služieb</w:t>
      </w:r>
      <w:r w:rsidR="007B54A3" w:rsidRPr="00D73627">
        <w:rPr>
          <w:rFonts w:ascii="Tahoma" w:hAnsi="Tahoma" w:cs="Tahoma"/>
          <w:sz w:val="20"/>
          <w:szCs w:val="20"/>
        </w:rPr>
        <w:t>.</w:t>
      </w:r>
      <w:r w:rsidR="0026264B" w:rsidRPr="00D73627">
        <w:rPr>
          <w:rFonts w:ascii="Tahoma" w:hAnsi="Tahoma" w:cs="Tahoma"/>
          <w:sz w:val="20"/>
          <w:szCs w:val="20"/>
        </w:rPr>
        <w:t xml:space="preserve"> </w:t>
      </w:r>
      <w:r w:rsidR="0026264B" w:rsidRPr="00D73627">
        <w:rPr>
          <w:rFonts w:ascii="Tahoma" w:hAnsi="Tahoma" w:cs="Tahoma"/>
          <w:bCs/>
          <w:sz w:val="20"/>
          <w:szCs w:val="20"/>
        </w:rPr>
        <w:t>D</w:t>
      </w:r>
      <w:r w:rsidR="00383962" w:rsidRPr="00D73627">
        <w:rPr>
          <w:rFonts w:ascii="Tahoma" w:hAnsi="Tahoma" w:cs="Tahoma"/>
          <w:bCs/>
          <w:sz w:val="20"/>
          <w:szCs w:val="20"/>
        </w:rPr>
        <w:t>okumentáciu</w:t>
      </w:r>
      <w:r w:rsidR="0026264B" w:rsidRPr="00D73627">
        <w:rPr>
          <w:rFonts w:ascii="Tahoma" w:hAnsi="Tahoma" w:cs="Tahoma"/>
          <w:bCs/>
          <w:sz w:val="20"/>
          <w:szCs w:val="20"/>
        </w:rPr>
        <w:t xml:space="preserve"> tvoria všetky časti D</w:t>
      </w:r>
      <w:r w:rsidR="00383962" w:rsidRPr="00D73627">
        <w:rPr>
          <w:rFonts w:ascii="Tahoma" w:hAnsi="Tahoma" w:cs="Tahoma"/>
          <w:bCs/>
          <w:sz w:val="20"/>
          <w:szCs w:val="20"/>
        </w:rPr>
        <w:t>okumentácie</w:t>
      </w:r>
      <w:r w:rsidR="0026264B" w:rsidRPr="00D73627">
        <w:rPr>
          <w:rFonts w:ascii="Tahoma" w:hAnsi="Tahoma" w:cs="Tahoma"/>
          <w:bCs/>
          <w:sz w:val="20"/>
          <w:szCs w:val="20"/>
        </w:rPr>
        <w:t xml:space="preserve"> požadované prílohou č. 1 a pod pojmom Do</w:t>
      </w:r>
      <w:r w:rsidR="00383962" w:rsidRPr="00D73627">
        <w:rPr>
          <w:rFonts w:ascii="Tahoma" w:hAnsi="Tahoma" w:cs="Tahoma"/>
          <w:bCs/>
          <w:sz w:val="20"/>
          <w:szCs w:val="20"/>
        </w:rPr>
        <w:t>kumentácia</w:t>
      </w:r>
      <w:r w:rsidR="0026264B">
        <w:rPr>
          <w:rFonts w:ascii="Tahoma" w:hAnsi="Tahoma" w:cs="Tahoma"/>
          <w:bCs/>
          <w:sz w:val="20"/>
          <w:szCs w:val="20"/>
        </w:rPr>
        <w:t xml:space="preserve"> sa na ten účel rozumie aj každá jednotlivá časť D</w:t>
      </w:r>
      <w:r w:rsidR="00383962">
        <w:rPr>
          <w:rFonts w:ascii="Tahoma" w:hAnsi="Tahoma" w:cs="Tahoma"/>
          <w:bCs/>
          <w:sz w:val="20"/>
          <w:szCs w:val="20"/>
        </w:rPr>
        <w:t>okumentácie</w:t>
      </w:r>
      <w:r w:rsidR="0026264B">
        <w:rPr>
          <w:rFonts w:ascii="Tahoma" w:hAnsi="Tahoma" w:cs="Tahoma"/>
          <w:bCs/>
          <w:sz w:val="20"/>
          <w:szCs w:val="20"/>
        </w:rPr>
        <w:t>.</w:t>
      </w:r>
      <w:r w:rsidR="00507F5E" w:rsidRPr="00566F8F">
        <w:rPr>
          <w:rFonts w:ascii="Tahoma" w:hAnsi="Tahoma" w:cs="Tahoma"/>
          <w:sz w:val="20"/>
          <w:szCs w:val="20"/>
        </w:rPr>
        <w:t xml:space="preserve"> </w:t>
      </w:r>
    </w:p>
    <w:p w14:paraId="05C5070D" w14:textId="4218AD45" w:rsidR="001C402F" w:rsidRDefault="007518D5" w:rsidP="001C402F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Dokumentácia pre OPS </w:t>
      </w:r>
      <w:r w:rsidR="00C25B24" w:rsidRPr="0055202F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41437D" w:rsidRPr="00460ED0">
        <w:rPr>
          <w:rFonts w:ascii="Tahoma" w:hAnsi="Tahoma" w:cs="Tahoma"/>
          <w:bCs/>
          <w:sz w:val="20"/>
          <w:szCs w:val="20"/>
        </w:rPr>
        <w:t>časť D</w:t>
      </w:r>
      <w:r w:rsidR="00D35321">
        <w:rPr>
          <w:rFonts w:ascii="Tahoma" w:hAnsi="Tahoma" w:cs="Tahoma"/>
          <w:bCs/>
          <w:sz w:val="20"/>
          <w:szCs w:val="20"/>
        </w:rPr>
        <w:t>okumentácie</w:t>
      </w:r>
      <w:r w:rsidR="0041437D" w:rsidRPr="00460ED0">
        <w:rPr>
          <w:rFonts w:ascii="Tahoma" w:hAnsi="Tahoma" w:cs="Tahoma"/>
          <w:bCs/>
          <w:sz w:val="20"/>
          <w:szCs w:val="20"/>
        </w:rPr>
        <w:t xml:space="preserve"> obsahujúca </w:t>
      </w:r>
      <w:r w:rsidR="0041437D"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 w:rsidR="0041437D">
        <w:rPr>
          <w:rFonts w:ascii="Tahoma" w:hAnsi="Tahoma" w:cs="Tahoma"/>
          <w:sz w:val="20"/>
          <w:szCs w:val="20"/>
        </w:rPr>
        <w:t xml:space="preserve"> overenie projektu Stavby</w:t>
      </w:r>
      <w:r w:rsidR="0041437D" w:rsidRPr="005911EA">
        <w:rPr>
          <w:rFonts w:ascii="Tahoma" w:hAnsi="Tahoma" w:cs="Tahoma"/>
          <w:sz w:val="20"/>
          <w:szCs w:val="20"/>
        </w:rPr>
        <w:t xml:space="preserve">, </w:t>
      </w:r>
      <w:r w:rsidR="0056037E">
        <w:rPr>
          <w:rFonts w:ascii="Tahoma" w:hAnsi="Tahoma" w:cs="Tahoma"/>
          <w:sz w:val="20"/>
          <w:szCs w:val="20"/>
        </w:rPr>
        <w:t>vrátane</w:t>
      </w:r>
      <w:r w:rsidR="0041437D" w:rsidRPr="00460ED0">
        <w:rPr>
          <w:rFonts w:ascii="Tahoma" w:hAnsi="Tahoma" w:cs="Tahoma"/>
          <w:sz w:val="20"/>
          <w:szCs w:val="20"/>
        </w:rPr>
        <w:t xml:space="preserve"> dokumentácie súvisiacej s </w:t>
      </w:r>
      <w:r w:rsidR="0041437D">
        <w:rPr>
          <w:rFonts w:ascii="Tahoma" w:hAnsi="Tahoma" w:cs="Tahoma"/>
          <w:sz w:val="20"/>
          <w:szCs w:val="20"/>
        </w:rPr>
        <w:t>overením projektu Stavby,</w:t>
      </w:r>
      <w:r w:rsidR="0041437D" w:rsidRPr="00460ED0">
        <w:rPr>
          <w:rFonts w:ascii="Tahoma" w:hAnsi="Tahoma" w:cs="Tahoma"/>
          <w:sz w:val="20"/>
          <w:szCs w:val="20"/>
        </w:rPr>
        <w:t xml:space="preserve"> ktor</w:t>
      </w:r>
      <w:r w:rsidR="0041437D">
        <w:rPr>
          <w:rFonts w:ascii="Tahoma" w:hAnsi="Tahoma" w:cs="Tahoma"/>
          <w:sz w:val="20"/>
          <w:szCs w:val="20"/>
        </w:rPr>
        <w:t>á</w:t>
      </w:r>
      <w:r w:rsidR="0041437D" w:rsidRPr="00460ED0">
        <w:rPr>
          <w:rFonts w:ascii="Tahoma" w:hAnsi="Tahoma" w:cs="Tahoma"/>
          <w:sz w:val="20"/>
          <w:szCs w:val="20"/>
        </w:rPr>
        <w:t xml:space="preserve"> </w:t>
      </w:r>
      <w:r w:rsidR="001C402F">
        <w:rPr>
          <w:rFonts w:ascii="Tahoma" w:hAnsi="Tahoma" w:cs="Tahoma"/>
          <w:sz w:val="20"/>
          <w:szCs w:val="20"/>
        </w:rPr>
        <w:t>má byť</w:t>
      </w:r>
      <w:r w:rsidR="0041437D" w:rsidRPr="00460ED0">
        <w:rPr>
          <w:rFonts w:ascii="Tahoma" w:hAnsi="Tahoma" w:cs="Tahoma"/>
          <w:sz w:val="20"/>
          <w:szCs w:val="20"/>
        </w:rPr>
        <w:t xml:space="preserve"> do D</w:t>
      </w:r>
      <w:r w:rsidR="009F5F7D">
        <w:rPr>
          <w:rFonts w:ascii="Tahoma" w:hAnsi="Tahoma" w:cs="Tahoma"/>
          <w:sz w:val="20"/>
          <w:szCs w:val="20"/>
        </w:rPr>
        <w:t>okumentácie</w:t>
      </w:r>
      <w:r w:rsidR="0041437D" w:rsidRPr="00460ED0">
        <w:rPr>
          <w:rFonts w:ascii="Tahoma" w:hAnsi="Tahoma" w:cs="Tahoma"/>
          <w:sz w:val="20"/>
          <w:szCs w:val="20"/>
        </w:rPr>
        <w:t xml:space="preserve"> zapracovan</w:t>
      </w:r>
      <w:r w:rsidR="0041437D">
        <w:rPr>
          <w:rFonts w:ascii="Tahoma" w:hAnsi="Tahoma" w:cs="Tahoma"/>
          <w:sz w:val="20"/>
          <w:szCs w:val="20"/>
        </w:rPr>
        <w:t>á</w:t>
      </w:r>
      <w:r w:rsidR="0041437D" w:rsidRPr="00460ED0">
        <w:rPr>
          <w:rFonts w:ascii="Tahoma" w:hAnsi="Tahoma" w:cs="Tahoma"/>
          <w:sz w:val="20"/>
          <w:szCs w:val="20"/>
        </w:rPr>
        <w:t xml:space="preserve"> ako výsledok Inžinierskych služieb</w:t>
      </w:r>
      <w:r w:rsidR="00551361">
        <w:rPr>
          <w:rFonts w:ascii="Tahoma" w:hAnsi="Tahoma" w:cs="Tahoma"/>
          <w:sz w:val="20"/>
          <w:szCs w:val="20"/>
        </w:rPr>
        <w:t xml:space="preserve"> a </w:t>
      </w:r>
      <w:r w:rsidR="00AB5484">
        <w:rPr>
          <w:rFonts w:ascii="Tahoma" w:hAnsi="Tahoma" w:cs="Tahoma"/>
          <w:sz w:val="20"/>
          <w:szCs w:val="20"/>
        </w:rPr>
        <w:t>vykonávací</w:t>
      </w:r>
      <w:r w:rsidR="00551361">
        <w:rPr>
          <w:rFonts w:ascii="Tahoma" w:hAnsi="Tahoma" w:cs="Tahoma"/>
          <w:sz w:val="20"/>
          <w:szCs w:val="20"/>
        </w:rPr>
        <w:t xml:space="preserve"> projekt</w:t>
      </w:r>
      <w:r w:rsidR="0041437D" w:rsidRPr="00460ED0">
        <w:rPr>
          <w:rFonts w:ascii="Tahoma" w:hAnsi="Tahoma" w:cs="Tahoma"/>
          <w:sz w:val="20"/>
          <w:szCs w:val="20"/>
        </w:rPr>
        <w:t>.</w:t>
      </w:r>
    </w:p>
    <w:p w14:paraId="3F58E954" w14:textId="407DAD4E" w:rsidR="00B72BE7" w:rsidRPr="001C402F" w:rsidRDefault="001C402F" w:rsidP="001C402F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Dokumentácia pre </w:t>
      </w:r>
      <w:proofErr w:type="spellStart"/>
      <w:r>
        <w:rPr>
          <w:rFonts w:ascii="Tahoma" w:hAnsi="Tahoma" w:cs="Tahoma"/>
          <w:b/>
          <w:sz w:val="20"/>
          <w:szCs w:val="20"/>
        </w:rPr>
        <w:t>RoSZ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 w:rsidR="00C25B24" w:rsidRPr="0055202F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460ED0">
        <w:rPr>
          <w:rFonts w:ascii="Tahoma" w:hAnsi="Tahoma" w:cs="Tahoma"/>
          <w:bCs/>
          <w:sz w:val="20"/>
          <w:szCs w:val="20"/>
        </w:rPr>
        <w:t>časť D</w:t>
      </w:r>
      <w:r>
        <w:rPr>
          <w:rFonts w:ascii="Tahoma" w:hAnsi="Tahoma" w:cs="Tahoma"/>
          <w:bCs/>
          <w:sz w:val="20"/>
          <w:szCs w:val="20"/>
        </w:rPr>
        <w:t>okumentácie</w:t>
      </w:r>
      <w:r w:rsidRPr="00460ED0">
        <w:rPr>
          <w:rFonts w:ascii="Tahoma" w:hAnsi="Tahoma" w:cs="Tahoma"/>
          <w:bCs/>
          <w:sz w:val="20"/>
          <w:szCs w:val="20"/>
        </w:rPr>
        <w:t xml:space="preserve"> obsahujúca </w:t>
      </w:r>
      <w:r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>
        <w:rPr>
          <w:rFonts w:ascii="Tahoma" w:hAnsi="Tahoma" w:cs="Tahoma"/>
          <w:sz w:val="20"/>
          <w:szCs w:val="20"/>
        </w:rPr>
        <w:t>rozhodnutie o stavebnom zámere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vrátane</w:t>
      </w:r>
      <w:r w:rsidRPr="00460ED0">
        <w:rPr>
          <w:rFonts w:ascii="Tahoma" w:hAnsi="Tahoma" w:cs="Tahoma"/>
          <w:sz w:val="20"/>
          <w:szCs w:val="20"/>
        </w:rPr>
        <w:t xml:space="preserve"> dokumentácie súvisiacej s </w:t>
      </w:r>
      <w:r>
        <w:rPr>
          <w:rFonts w:ascii="Tahoma" w:hAnsi="Tahoma" w:cs="Tahoma"/>
          <w:sz w:val="20"/>
          <w:szCs w:val="20"/>
        </w:rPr>
        <w:t>konaním o stavebnom zámere,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byť do Diela zapracovan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477C92C6" w14:textId="0435D3D6" w:rsidR="000506C7" w:rsidRDefault="00D623F9" w:rsidP="00F47F94">
      <w:pPr>
        <w:spacing w:before="120" w:after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 xml:space="preserve">DPH </w:t>
      </w:r>
      <w:r w:rsidRPr="00566F8F">
        <w:rPr>
          <w:rFonts w:ascii="Tahoma" w:hAnsi="Tahoma" w:cs="Tahoma"/>
          <w:bCs/>
          <w:sz w:val="20"/>
          <w:szCs w:val="20"/>
        </w:rPr>
        <w:t>– daň z pridanej hodnoty</w:t>
      </w:r>
      <w:r w:rsidR="00D43785" w:rsidRPr="00566F8F">
        <w:rPr>
          <w:rFonts w:ascii="Tahoma" w:hAnsi="Tahoma" w:cs="Tahoma"/>
          <w:bCs/>
          <w:sz w:val="20"/>
          <w:szCs w:val="20"/>
        </w:rPr>
        <w:t xml:space="preserve"> podľa Zákona o DPH</w:t>
      </w:r>
      <w:r w:rsidRPr="00566F8F">
        <w:rPr>
          <w:rFonts w:ascii="Tahoma" w:hAnsi="Tahoma" w:cs="Tahoma"/>
          <w:bCs/>
          <w:sz w:val="20"/>
          <w:szCs w:val="20"/>
        </w:rPr>
        <w:t>.</w:t>
      </w:r>
    </w:p>
    <w:p w14:paraId="34B8D931" w14:textId="0F3F88A2" w:rsidR="00677293" w:rsidRPr="00566F8F" w:rsidRDefault="00677293" w:rsidP="00F47F94">
      <w:pPr>
        <w:spacing w:before="120" w:after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GDPR</w:t>
      </w:r>
      <w:r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D7455C" w:rsidRPr="00566F8F">
        <w:rPr>
          <w:rFonts w:ascii="Tahoma" w:hAnsi="Tahoma" w:cs="Tahoma"/>
          <w:bCs/>
          <w:sz w:val="20"/>
          <w:szCs w:val="20"/>
        </w:rPr>
        <w:t>–</w:t>
      </w:r>
      <w:r w:rsidRPr="00566F8F">
        <w:rPr>
          <w:rFonts w:ascii="Tahoma" w:hAnsi="Tahoma" w:cs="Tahoma"/>
          <w:bCs/>
          <w:sz w:val="20"/>
          <w:szCs w:val="20"/>
        </w:rPr>
        <w:t xml:space="preserve"> Nariadenie Európskeho parlamentu a Rady (EÚ) 2016/679 z 27. apríla 2016 o ochrane fyzických osôb pri spracúvaní osobných údajov a o voľnom pohybe takýchto údajov, ktorým sa zrušuje smernica 95/46/ES (všeobecné nariadenie o ochrane údajov).</w:t>
      </w:r>
    </w:p>
    <w:p w14:paraId="7778F0E5" w14:textId="24EFA1B8" w:rsidR="00F274C3" w:rsidRPr="00566F8F" w:rsidRDefault="000466FE" w:rsidP="00F274C3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Inžinierske služby</w:t>
      </w:r>
      <w:r w:rsidR="001D39E7" w:rsidRPr="00566F8F">
        <w:rPr>
          <w:rFonts w:ascii="Tahoma" w:hAnsi="Tahoma" w:cs="Tahoma"/>
          <w:b/>
          <w:sz w:val="20"/>
          <w:szCs w:val="20"/>
        </w:rPr>
        <w:t xml:space="preserve"> </w:t>
      </w:r>
      <w:r w:rsidR="001D39E7" w:rsidRPr="00566F8F">
        <w:rPr>
          <w:rFonts w:ascii="Tahoma" w:hAnsi="Tahoma" w:cs="Tahoma"/>
          <w:bCs/>
          <w:sz w:val="20"/>
          <w:szCs w:val="20"/>
        </w:rPr>
        <w:t>–</w:t>
      </w:r>
      <w:r w:rsidR="00B656E8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566F8F">
        <w:rPr>
          <w:rFonts w:ascii="Tahoma" w:hAnsi="Tahoma" w:cs="Tahoma"/>
          <w:bCs/>
          <w:sz w:val="20"/>
          <w:szCs w:val="20"/>
        </w:rPr>
        <w:t>služby</w:t>
      </w:r>
      <w:r w:rsidR="00137F10" w:rsidRPr="00566F8F">
        <w:rPr>
          <w:rFonts w:ascii="Tahoma" w:hAnsi="Tahoma" w:cs="Tahoma"/>
          <w:bCs/>
          <w:sz w:val="20"/>
          <w:szCs w:val="20"/>
        </w:rPr>
        <w:t xml:space="preserve"> zastupovania </w:t>
      </w:r>
      <w:r w:rsidR="00805092">
        <w:rPr>
          <w:rFonts w:ascii="Tahoma" w:hAnsi="Tahoma" w:cs="Tahoma"/>
          <w:bCs/>
          <w:sz w:val="20"/>
          <w:szCs w:val="20"/>
        </w:rPr>
        <w:t>BBSK</w:t>
      </w:r>
      <w:r w:rsidR="00805092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8937CD" w:rsidRPr="00566F8F">
        <w:rPr>
          <w:rFonts w:ascii="Tahoma" w:hAnsi="Tahoma" w:cs="Tahoma"/>
          <w:bCs/>
          <w:sz w:val="20"/>
          <w:szCs w:val="20"/>
        </w:rPr>
        <w:t xml:space="preserve">pred Príslušnými orgánmi </w:t>
      </w:r>
      <w:r w:rsidR="00FA5CF8" w:rsidRPr="00566F8F">
        <w:rPr>
          <w:rFonts w:ascii="Tahoma" w:hAnsi="Tahoma" w:cs="Tahoma"/>
          <w:bCs/>
          <w:sz w:val="20"/>
          <w:szCs w:val="20"/>
        </w:rPr>
        <w:t xml:space="preserve">poskytované </w:t>
      </w:r>
      <w:r w:rsidR="00805092">
        <w:rPr>
          <w:rFonts w:ascii="Tahoma" w:hAnsi="Tahoma" w:cs="Tahoma"/>
          <w:bCs/>
          <w:sz w:val="20"/>
          <w:szCs w:val="20"/>
        </w:rPr>
        <w:t>Projektantom BBSK</w:t>
      </w:r>
      <w:r w:rsidR="00F51129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566F8F">
        <w:rPr>
          <w:rFonts w:ascii="Tahoma" w:hAnsi="Tahoma" w:cs="Tahoma"/>
          <w:bCs/>
          <w:sz w:val="20"/>
          <w:szCs w:val="20"/>
        </w:rPr>
        <w:t>spočívajúce v</w:t>
      </w:r>
      <w:r w:rsidR="006C1914" w:rsidRPr="00566F8F">
        <w:rPr>
          <w:rFonts w:ascii="Tahoma" w:hAnsi="Tahoma" w:cs="Tahoma"/>
          <w:bCs/>
          <w:sz w:val="20"/>
          <w:szCs w:val="20"/>
        </w:rPr>
        <w:t xml:space="preserve"> právnych a faktických </w:t>
      </w:r>
      <w:r w:rsidR="00FA5CF8" w:rsidRPr="00566F8F">
        <w:rPr>
          <w:rFonts w:ascii="Tahoma" w:hAnsi="Tahoma" w:cs="Tahoma"/>
          <w:bCs/>
          <w:sz w:val="20"/>
          <w:szCs w:val="20"/>
        </w:rPr>
        <w:t xml:space="preserve">úkonoch súvisiacich s </w:t>
      </w:r>
      <w:r w:rsidR="00137F10" w:rsidRPr="00566F8F">
        <w:rPr>
          <w:rFonts w:ascii="Tahoma" w:hAnsi="Tahoma" w:cs="Tahoma"/>
          <w:bCs/>
          <w:sz w:val="20"/>
          <w:szCs w:val="20"/>
        </w:rPr>
        <w:t xml:space="preserve">a potrebných </w:t>
      </w:r>
      <w:r w:rsidR="00B041F1" w:rsidRPr="00566F8F">
        <w:rPr>
          <w:rFonts w:ascii="Tahoma" w:hAnsi="Tahoma" w:cs="Tahoma"/>
          <w:bCs/>
          <w:sz w:val="20"/>
          <w:szCs w:val="20"/>
        </w:rPr>
        <w:t xml:space="preserve">pre </w:t>
      </w:r>
      <w:r w:rsidR="00D24170" w:rsidRPr="00566F8F">
        <w:rPr>
          <w:rFonts w:ascii="Tahoma" w:hAnsi="Tahoma" w:cs="Tahoma"/>
          <w:bCs/>
          <w:sz w:val="20"/>
          <w:szCs w:val="20"/>
        </w:rPr>
        <w:t>vydan</w:t>
      </w:r>
      <w:r w:rsidR="00B041F1" w:rsidRPr="00566F8F">
        <w:rPr>
          <w:rFonts w:ascii="Tahoma" w:hAnsi="Tahoma" w:cs="Tahoma"/>
          <w:bCs/>
          <w:sz w:val="20"/>
          <w:szCs w:val="20"/>
        </w:rPr>
        <w:t xml:space="preserve">ie </w:t>
      </w:r>
      <w:r w:rsidR="00206EC5" w:rsidRPr="00566F8F">
        <w:rPr>
          <w:rFonts w:ascii="Tahoma" w:hAnsi="Tahoma" w:cs="Tahoma"/>
          <w:bCs/>
          <w:sz w:val="20"/>
          <w:szCs w:val="20"/>
        </w:rPr>
        <w:t xml:space="preserve">právoplatného </w:t>
      </w:r>
      <w:r w:rsidR="001F1C82">
        <w:rPr>
          <w:rFonts w:ascii="Tahoma" w:hAnsi="Tahoma" w:cs="Tahoma"/>
          <w:bCs/>
          <w:sz w:val="20"/>
          <w:szCs w:val="20"/>
        </w:rPr>
        <w:t>rozhodnutia o stavebnom zámere</w:t>
      </w:r>
      <w:r w:rsidR="00B12B45">
        <w:rPr>
          <w:rFonts w:ascii="Tahoma" w:hAnsi="Tahoma" w:cs="Tahoma"/>
          <w:bCs/>
          <w:sz w:val="20"/>
          <w:szCs w:val="20"/>
        </w:rPr>
        <w:t xml:space="preserve"> a pre overenie projektu </w:t>
      </w:r>
      <w:r w:rsidR="00B6686E">
        <w:rPr>
          <w:rFonts w:ascii="Tahoma" w:hAnsi="Tahoma" w:cs="Tahoma"/>
          <w:bCs/>
          <w:sz w:val="20"/>
          <w:szCs w:val="20"/>
        </w:rPr>
        <w:t>S</w:t>
      </w:r>
      <w:r w:rsidR="00B12B45">
        <w:rPr>
          <w:rFonts w:ascii="Tahoma" w:hAnsi="Tahoma" w:cs="Tahoma"/>
          <w:bCs/>
          <w:sz w:val="20"/>
          <w:szCs w:val="20"/>
        </w:rPr>
        <w:t>tavby</w:t>
      </w:r>
      <w:r w:rsidR="00206EC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331D5E" w:rsidRPr="00566F8F">
        <w:rPr>
          <w:rFonts w:ascii="Tahoma" w:hAnsi="Tahoma" w:cs="Tahoma"/>
          <w:bCs/>
          <w:sz w:val="20"/>
          <w:szCs w:val="20"/>
        </w:rPr>
        <w:t xml:space="preserve">podľa </w:t>
      </w:r>
      <w:r w:rsidR="00D24170" w:rsidRPr="00566F8F">
        <w:rPr>
          <w:rFonts w:ascii="Tahoma" w:hAnsi="Tahoma" w:cs="Tahoma"/>
          <w:bCs/>
          <w:sz w:val="20"/>
          <w:szCs w:val="20"/>
        </w:rPr>
        <w:t>Stavebného z</w:t>
      </w:r>
      <w:r w:rsidR="00FA5CF8" w:rsidRPr="00566F8F">
        <w:rPr>
          <w:rFonts w:ascii="Tahoma" w:hAnsi="Tahoma" w:cs="Tahoma"/>
          <w:bCs/>
          <w:sz w:val="20"/>
          <w:szCs w:val="20"/>
        </w:rPr>
        <w:t>ákona</w:t>
      </w:r>
      <w:r w:rsidR="00331D5E" w:rsidRPr="00566F8F">
        <w:rPr>
          <w:rFonts w:ascii="Tahoma" w:hAnsi="Tahoma" w:cs="Tahoma"/>
          <w:bCs/>
          <w:sz w:val="20"/>
          <w:szCs w:val="20"/>
        </w:rPr>
        <w:t xml:space="preserve"> a</w:t>
      </w:r>
      <w:r w:rsidR="007879FA" w:rsidRPr="00566F8F">
        <w:rPr>
          <w:rFonts w:ascii="Tahoma" w:hAnsi="Tahoma" w:cs="Tahoma"/>
          <w:bCs/>
          <w:sz w:val="20"/>
          <w:szCs w:val="20"/>
        </w:rPr>
        <w:t> </w:t>
      </w:r>
      <w:r w:rsidR="00331D5E" w:rsidRPr="00566F8F">
        <w:rPr>
          <w:rFonts w:ascii="Tahoma" w:hAnsi="Tahoma" w:cs="Tahoma"/>
          <w:bCs/>
          <w:sz w:val="20"/>
          <w:szCs w:val="20"/>
        </w:rPr>
        <w:t>Vyhlášky</w:t>
      </w:r>
      <w:r w:rsidR="007879FA" w:rsidRPr="00566F8F">
        <w:rPr>
          <w:rFonts w:ascii="Tahoma" w:hAnsi="Tahoma" w:cs="Tahoma"/>
          <w:bCs/>
          <w:sz w:val="20"/>
          <w:szCs w:val="20"/>
        </w:rPr>
        <w:t>,</w:t>
      </w:r>
      <w:r w:rsidR="00151AAF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5D63C1" w:rsidRPr="00566F8F">
        <w:rPr>
          <w:rFonts w:ascii="Tahoma" w:hAnsi="Tahoma" w:cs="Tahoma"/>
          <w:bCs/>
          <w:sz w:val="20"/>
          <w:szCs w:val="20"/>
        </w:rPr>
        <w:t xml:space="preserve">povoľujúceho </w:t>
      </w:r>
      <w:r w:rsidR="0039392D">
        <w:rPr>
          <w:rFonts w:ascii="Tahoma" w:hAnsi="Tahoma" w:cs="Tahoma"/>
          <w:bCs/>
          <w:sz w:val="20"/>
          <w:szCs w:val="20"/>
        </w:rPr>
        <w:t>zhotovovanie</w:t>
      </w:r>
      <w:r w:rsidR="005D63C1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07250D" w:rsidRPr="004B2384">
        <w:rPr>
          <w:rFonts w:ascii="Tahoma" w:hAnsi="Tahoma" w:cs="Tahoma"/>
          <w:bCs/>
          <w:sz w:val="20"/>
          <w:szCs w:val="20"/>
        </w:rPr>
        <w:t>Stavby</w:t>
      </w:r>
      <w:r w:rsidR="005D63C1" w:rsidRPr="004B2384">
        <w:rPr>
          <w:rFonts w:ascii="Tahoma" w:hAnsi="Tahoma" w:cs="Tahoma"/>
          <w:bCs/>
          <w:sz w:val="20"/>
          <w:szCs w:val="20"/>
        </w:rPr>
        <w:t xml:space="preserve">, najmä, nie však výlučne, služby a práce 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a ich hmotne zachytené výsledky </w:t>
      </w:r>
      <w:r w:rsidR="005D63C1" w:rsidRPr="00D73627">
        <w:rPr>
          <w:rFonts w:ascii="Tahoma" w:hAnsi="Tahoma" w:cs="Tahoma"/>
          <w:bCs/>
          <w:sz w:val="20"/>
          <w:szCs w:val="20"/>
        </w:rPr>
        <w:t>podľa bodu 6.</w:t>
      </w:r>
      <w:r w:rsidR="008B1FF4" w:rsidRPr="00D73627">
        <w:rPr>
          <w:rFonts w:ascii="Tahoma" w:hAnsi="Tahoma" w:cs="Tahoma"/>
          <w:bCs/>
          <w:sz w:val="20"/>
          <w:szCs w:val="20"/>
        </w:rPr>
        <w:t>6</w:t>
      </w:r>
      <w:r w:rsidR="00BA4B2F" w:rsidRPr="00D73627">
        <w:rPr>
          <w:rFonts w:ascii="Tahoma" w:hAnsi="Tahoma" w:cs="Tahoma"/>
          <w:bCs/>
          <w:sz w:val="20"/>
          <w:szCs w:val="20"/>
        </w:rPr>
        <w:t xml:space="preserve"> a podľa bodu 6.9</w:t>
      </w:r>
      <w:r w:rsidR="0044127E" w:rsidRPr="00D73627">
        <w:rPr>
          <w:rFonts w:ascii="Tahoma" w:hAnsi="Tahoma" w:cs="Tahoma"/>
          <w:bCs/>
          <w:sz w:val="20"/>
          <w:szCs w:val="20"/>
        </w:rPr>
        <w:t>.</w:t>
      </w:r>
      <w:r w:rsidR="00FA5CF8" w:rsidRPr="00D73627">
        <w:rPr>
          <w:rFonts w:ascii="Tahoma" w:hAnsi="Tahoma" w:cs="Tahoma"/>
          <w:bCs/>
          <w:sz w:val="20"/>
          <w:szCs w:val="20"/>
        </w:rPr>
        <w:t xml:space="preserve"> </w:t>
      </w:r>
      <w:r w:rsidR="000B5E0D" w:rsidRPr="00D73627">
        <w:rPr>
          <w:rFonts w:ascii="Tahoma" w:hAnsi="Tahoma" w:cs="Tahoma"/>
          <w:bCs/>
          <w:sz w:val="20"/>
          <w:szCs w:val="20"/>
        </w:rPr>
        <w:t>I</w:t>
      </w:r>
      <w:r w:rsidR="00D24170" w:rsidRPr="00D73627">
        <w:rPr>
          <w:rFonts w:ascii="Tahoma" w:hAnsi="Tahoma" w:cs="Tahoma"/>
          <w:bCs/>
          <w:sz w:val="20"/>
          <w:szCs w:val="20"/>
        </w:rPr>
        <w:t>nžiniersk</w:t>
      </w:r>
      <w:r w:rsidR="00FA5CF8" w:rsidRPr="00D73627">
        <w:rPr>
          <w:rFonts w:ascii="Tahoma" w:hAnsi="Tahoma" w:cs="Tahoma"/>
          <w:bCs/>
          <w:sz w:val="20"/>
          <w:szCs w:val="20"/>
        </w:rPr>
        <w:t xml:space="preserve">e služby nezahŕňajú zastupovanie </w:t>
      </w:r>
      <w:r w:rsidR="00F03A42" w:rsidRPr="00D73627">
        <w:rPr>
          <w:rFonts w:ascii="Tahoma" w:hAnsi="Tahoma" w:cs="Tahoma"/>
          <w:bCs/>
          <w:sz w:val="20"/>
          <w:szCs w:val="20"/>
        </w:rPr>
        <w:t xml:space="preserve">BBSK </w:t>
      </w:r>
      <w:r w:rsidR="00FA5CF8" w:rsidRPr="00D73627">
        <w:rPr>
          <w:rFonts w:ascii="Tahoma" w:hAnsi="Tahoma" w:cs="Tahoma"/>
          <w:bCs/>
          <w:sz w:val="20"/>
          <w:szCs w:val="20"/>
        </w:rPr>
        <w:t>v konaniach pred súdmi, pred orgánmi činnými v trestnom konaní</w:t>
      </w:r>
      <w:r w:rsidR="00DF0F39" w:rsidRPr="00D73627">
        <w:rPr>
          <w:rFonts w:ascii="Tahoma" w:hAnsi="Tahoma" w:cs="Tahoma"/>
          <w:bCs/>
          <w:sz w:val="20"/>
          <w:szCs w:val="20"/>
        </w:rPr>
        <w:t>,</w:t>
      </w:r>
      <w:r w:rsidR="00FA5CF8" w:rsidRPr="00D73627">
        <w:rPr>
          <w:rFonts w:ascii="Tahoma" w:hAnsi="Tahoma" w:cs="Tahoma"/>
          <w:bCs/>
          <w:sz w:val="20"/>
          <w:szCs w:val="20"/>
        </w:rPr>
        <w:t xml:space="preserve"> a</w:t>
      </w:r>
      <w:r w:rsidR="005D63C1" w:rsidRPr="00D73627">
        <w:rPr>
          <w:rFonts w:ascii="Tahoma" w:hAnsi="Tahoma" w:cs="Tahoma"/>
          <w:bCs/>
          <w:sz w:val="20"/>
          <w:szCs w:val="20"/>
        </w:rPr>
        <w:t xml:space="preserve">ni </w:t>
      </w:r>
      <w:r w:rsidR="00FA5CF8" w:rsidRPr="00D73627">
        <w:rPr>
          <w:rFonts w:ascii="Tahoma" w:hAnsi="Tahoma" w:cs="Tahoma"/>
          <w:bCs/>
          <w:sz w:val="20"/>
          <w:szCs w:val="20"/>
        </w:rPr>
        <w:t xml:space="preserve">zastupovanie </w:t>
      </w:r>
      <w:r w:rsidR="00F03A42" w:rsidRPr="00D73627">
        <w:rPr>
          <w:rFonts w:ascii="Tahoma" w:hAnsi="Tahoma" w:cs="Tahoma"/>
          <w:bCs/>
          <w:sz w:val="20"/>
          <w:szCs w:val="20"/>
        </w:rPr>
        <w:t xml:space="preserve">BBSK </w:t>
      </w:r>
      <w:r w:rsidR="00FA5CF8" w:rsidRPr="00D73627">
        <w:rPr>
          <w:rFonts w:ascii="Tahoma" w:hAnsi="Tahoma" w:cs="Tahoma"/>
          <w:bCs/>
          <w:sz w:val="20"/>
          <w:szCs w:val="20"/>
        </w:rPr>
        <w:t>pri uzatváraní akýchkoľvek zmlúv</w:t>
      </w:r>
      <w:r w:rsidR="00DF0F39" w:rsidRPr="00D73627">
        <w:rPr>
          <w:rFonts w:ascii="Tahoma" w:hAnsi="Tahoma" w:cs="Tahoma"/>
          <w:bCs/>
          <w:sz w:val="20"/>
          <w:szCs w:val="20"/>
        </w:rPr>
        <w:t>, a to ani za účelom MPV</w:t>
      </w:r>
      <w:r w:rsidR="00FA5CF8" w:rsidRPr="00D73627">
        <w:rPr>
          <w:rFonts w:ascii="Tahoma" w:hAnsi="Tahoma" w:cs="Tahoma"/>
          <w:bCs/>
          <w:sz w:val="20"/>
          <w:szCs w:val="20"/>
        </w:rPr>
        <w:t>.</w:t>
      </w:r>
      <w:r w:rsidR="000B5E0D" w:rsidRPr="00D73627">
        <w:rPr>
          <w:rFonts w:ascii="Tahoma" w:hAnsi="Tahoma" w:cs="Tahoma"/>
          <w:bCs/>
          <w:sz w:val="20"/>
          <w:szCs w:val="20"/>
        </w:rPr>
        <w:t xml:space="preserve"> Pre predídenie pochybností, výsledk</w:t>
      </w:r>
      <w:r w:rsidR="00F274C3" w:rsidRPr="00D73627">
        <w:rPr>
          <w:rFonts w:ascii="Tahoma" w:hAnsi="Tahoma" w:cs="Tahoma"/>
          <w:bCs/>
          <w:sz w:val="20"/>
          <w:szCs w:val="20"/>
        </w:rPr>
        <w:t>om</w:t>
      </w:r>
      <w:r w:rsidR="000B5E0D" w:rsidRPr="00D73627">
        <w:rPr>
          <w:rFonts w:ascii="Tahoma" w:hAnsi="Tahoma" w:cs="Tahoma"/>
          <w:bCs/>
          <w:sz w:val="20"/>
          <w:szCs w:val="20"/>
        </w:rPr>
        <w:t xml:space="preserve"> Inžinierskych služieb </w:t>
      </w:r>
      <w:r w:rsidR="00F274C3" w:rsidRPr="00D73627">
        <w:rPr>
          <w:rFonts w:ascii="Tahoma" w:hAnsi="Tahoma" w:cs="Tahoma"/>
          <w:bCs/>
          <w:sz w:val="20"/>
          <w:szCs w:val="20"/>
        </w:rPr>
        <w:t xml:space="preserve">je </w:t>
      </w:r>
      <w:r w:rsidR="0007250D" w:rsidRPr="00D73627">
        <w:rPr>
          <w:rFonts w:ascii="Tahoma" w:hAnsi="Tahoma" w:cs="Tahoma"/>
          <w:bCs/>
          <w:sz w:val="20"/>
          <w:szCs w:val="20"/>
        </w:rPr>
        <w:t xml:space="preserve">aj </w:t>
      </w:r>
      <w:r w:rsidR="00F274C3" w:rsidRPr="00D73627">
        <w:rPr>
          <w:rFonts w:ascii="Tahoma" w:hAnsi="Tahoma" w:cs="Tahoma"/>
          <w:sz w:val="20"/>
          <w:szCs w:val="20"/>
        </w:rPr>
        <w:t>dokumentácia</w:t>
      </w:r>
      <w:r w:rsidR="00F274C3" w:rsidRPr="00566F8F">
        <w:rPr>
          <w:rFonts w:ascii="Tahoma" w:hAnsi="Tahoma" w:cs="Tahoma"/>
          <w:sz w:val="20"/>
          <w:szCs w:val="20"/>
        </w:rPr>
        <w:t xml:space="preserve"> </w:t>
      </w:r>
      <w:r w:rsidR="00F959AA" w:rsidRPr="00566F8F">
        <w:rPr>
          <w:rFonts w:ascii="Tahoma" w:hAnsi="Tahoma" w:cs="Tahoma"/>
          <w:sz w:val="20"/>
          <w:szCs w:val="20"/>
        </w:rPr>
        <w:t>súvisiaca</w:t>
      </w:r>
      <w:r w:rsidR="00F959AA">
        <w:rPr>
          <w:rFonts w:ascii="Tahoma" w:hAnsi="Tahoma" w:cs="Tahoma"/>
          <w:sz w:val="20"/>
          <w:szCs w:val="20"/>
        </w:rPr>
        <w:t xml:space="preserve"> s </w:t>
      </w:r>
      <w:r w:rsidR="00AC39B4">
        <w:rPr>
          <w:rFonts w:ascii="Tahoma" w:hAnsi="Tahoma" w:cs="Tahoma"/>
          <w:sz w:val="20"/>
          <w:szCs w:val="20"/>
        </w:rPr>
        <w:t>konaním</w:t>
      </w:r>
      <w:r w:rsidR="00F959AA">
        <w:rPr>
          <w:rFonts w:ascii="Tahoma" w:hAnsi="Tahoma" w:cs="Tahoma"/>
          <w:sz w:val="20"/>
          <w:szCs w:val="20"/>
        </w:rPr>
        <w:t xml:space="preserve"> o stavebnom zámere a</w:t>
      </w:r>
      <w:r w:rsidR="00F959AA" w:rsidRPr="00566F8F">
        <w:rPr>
          <w:rFonts w:ascii="Tahoma" w:hAnsi="Tahoma" w:cs="Tahoma"/>
          <w:sz w:val="20"/>
          <w:szCs w:val="20"/>
        </w:rPr>
        <w:t xml:space="preserve"> s </w:t>
      </w:r>
      <w:r w:rsidR="00F959AA">
        <w:rPr>
          <w:rFonts w:ascii="Tahoma" w:hAnsi="Tahoma" w:cs="Tahoma"/>
          <w:sz w:val="20"/>
          <w:szCs w:val="20"/>
        </w:rPr>
        <w:t xml:space="preserve">overením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F959AA">
        <w:rPr>
          <w:rFonts w:ascii="Tahoma" w:hAnsi="Tahoma" w:cs="Tahoma"/>
          <w:sz w:val="20"/>
          <w:szCs w:val="20"/>
        </w:rPr>
        <w:t>tavby</w:t>
      </w:r>
      <w:r w:rsidR="00F274C3" w:rsidRPr="00566F8F">
        <w:rPr>
          <w:rFonts w:ascii="Tahoma" w:hAnsi="Tahoma" w:cs="Tahoma"/>
          <w:sz w:val="20"/>
          <w:szCs w:val="20"/>
        </w:rPr>
        <w:t>, ktorá je súčasťou Dokumentácie a</w:t>
      </w:r>
      <w:r w:rsidR="00DF0F39" w:rsidRPr="00566F8F">
        <w:rPr>
          <w:rFonts w:ascii="Tahoma" w:hAnsi="Tahoma" w:cs="Tahoma"/>
          <w:sz w:val="20"/>
          <w:szCs w:val="20"/>
        </w:rPr>
        <w:t xml:space="preserve"> ktorá sa preto </w:t>
      </w:r>
      <w:r w:rsidR="00AC5024" w:rsidRPr="00566F8F">
        <w:rPr>
          <w:rFonts w:ascii="Tahoma" w:hAnsi="Tahoma" w:cs="Tahoma"/>
          <w:sz w:val="20"/>
          <w:szCs w:val="20"/>
        </w:rPr>
        <w:t>považuje za časť Diela</w:t>
      </w:r>
      <w:r w:rsidR="00F274C3" w:rsidRPr="00566F8F">
        <w:rPr>
          <w:rFonts w:ascii="Tahoma" w:hAnsi="Tahoma" w:cs="Tahoma"/>
          <w:sz w:val="20"/>
          <w:szCs w:val="20"/>
        </w:rPr>
        <w:t>.</w:t>
      </w:r>
      <w:r w:rsidR="004F591F" w:rsidRPr="00566F8F">
        <w:rPr>
          <w:rFonts w:ascii="Tahoma" w:hAnsi="Tahoma" w:cs="Tahoma"/>
          <w:sz w:val="20"/>
          <w:szCs w:val="20"/>
        </w:rPr>
        <w:t xml:space="preserve"> </w:t>
      </w:r>
    </w:p>
    <w:p w14:paraId="33B55DBE" w14:textId="0F830DEF" w:rsidR="00A7769E" w:rsidRDefault="00A7769E" w:rsidP="00A7769E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460ED0">
        <w:rPr>
          <w:rFonts w:ascii="Tahoma" w:hAnsi="Tahoma" w:cs="Tahoma"/>
          <w:b/>
          <w:sz w:val="20"/>
          <w:szCs w:val="20"/>
        </w:rPr>
        <w:t>Koncept D</w:t>
      </w:r>
      <w:r w:rsidR="008044CF" w:rsidRPr="00460ED0">
        <w:rPr>
          <w:rFonts w:ascii="Tahoma" w:hAnsi="Tahoma" w:cs="Tahoma"/>
          <w:b/>
          <w:sz w:val="20"/>
          <w:szCs w:val="20"/>
        </w:rPr>
        <w:t>okumentácie</w:t>
      </w:r>
      <w:r w:rsidR="00076635">
        <w:rPr>
          <w:rFonts w:ascii="Tahoma" w:hAnsi="Tahoma" w:cs="Tahoma"/>
          <w:b/>
          <w:sz w:val="20"/>
          <w:szCs w:val="20"/>
        </w:rPr>
        <w:t xml:space="preserve"> </w:t>
      </w:r>
      <w:r w:rsidR="005B0E55">
        <w:rPr>
          <w:rFonts w:ascii="Tahoma" w:hAnsi="Tahoma" w:cs="Tahoma"/>
          <w:b/>
          <w:sz w:val="20"/>
          <w:szCs w:val="20"/>
        </w:rPr>
        <w:t>pre OPS</w:t>
      </w:r>
      <w:r w:rsidR="008044CF" w:rsidRPr="00460ED0">
        <w:rPr>
          <w:rFonts w:ascii="Tahoma" w:hAnsi="Tahoma" w:cs="Tahoma"/>
          <w:bCs/>
          <w:sz w:val="20"/>
          <w:szCs w:val="20"/>
        </w:rPr>
        <w:t xml:space="preserve"> </w:t>
      </w:r>
      <w:r w:rsidRPr="00460ED0">
        <w:rPr>
          <w:rFonts w:ascii="Tahoma" w:hAnsi="Tahoma" w:cs="Tahoma"/>
          <w:bCs/>
          <w:sz w:val="20"/>
          <w:szCs w:val="20"/>
        </w:rPr>
        <w:t xml:space="preserve">– </w:t>
      </w:r>
      <w:r w:rsidR="00C21A4E" w:rsidRPr="00460ED0">
        <w:rPr>
          <w:rFonts w:ascii="Tahoma" w:hAnsi="Tahoma" w:cs="Tahoma"/>
          <w:bCs/>
          <w:sz w:val="20"/>
          <w:szCs w:val="20"/>
        </w:rPr>
        <w:t xml:space="preserve">časť Diela obsahujúca </w:t>
      </w:r>
      <w:r w:rsidR="00C26A3B" w:rsidRPr="005911EA">
        <w:rPr>
          <w:rFonts w:ascii="Tahoma" w:hAnsi="Tahoma" w:cs="Tahoma"/>
          <w:sz w:val="20"/>
          <w:szCs w:val="20"/>
        </w:rPr>
        <w:t>projektovú dokument</w:t>
      </w:r>
      <w:r w:rsidR="00115A2B" w:rsidRPr="005911EA">
        <w:rPr>
          <w:rFonts w:ascii="Tahoma" w:hAnsi="Tahoma" w:cs="Tahoma"/>
          <w:sz w:val="20"/>
          <w:szCs w:val="20"/>
        </w:rPr>
        <w:t xml:space="preserve">áciu pre </w:t>
      </w:r>
      <w:r w:rsidR="00985A80">
        <w:rPr>
          <w:rFonts w:ascii="Tahoma" w:hAnsi="Tahoma" w:cs="Tahoma"/>
          <w:sz w:val="20"/>
          <w:szCs w:val="20"/>
        </w:rPr>
        <w:t xml:space="preserve"> overenie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985A80">
        <w:rPr>
          <w:rFonts w:ascii="Tahoma" w:hAnsi="Tahoma" w:cs="Tahoma"/>
          <w:sz w:val="20"/>
          <w:szCs w:val="20"/>
        </w:rPr>
        <w:t>tavby</w:t>
      </w:r>
      <w:r w:rsidR="00115A2B" w:rsidRPr="005911EA">
        <w:rPr>
          <w:rFonts w:ascii="Tahoma" w:hAnsi="Tahoma" w:cs="Tahoma"/>
          <w:sz w:val="20"/>
          <w:szCs w:val="20"/>
        </w:rPr>
        <w:t xml:space="preserve">, </w:t>
      </w:r>
      <w:r w:rsidRPr="00460ED0">
        <w:rPr>
          <w:rFonts w:ascii="Tahoma" w:hAnsi="Tahoma" w:cs="Tahoma"/>
          <w:sz w:val="20"/>
          <w:szCs w:val="20"/>
        </w:rPr>
        <w:t>bez dokumentácie súvisiacej s</w:t>
      </w:r>
      <w:r w:rsidR="00C9034B" w:rsidRPr="00460ED0">
        <w:rPr>
          <w:rFonts w:ascii="Tahoma" w:hAnsi="Tahoma" w:cs="Tahoma"/>
          <w:sz w:val="20"/>
          <w:szCs w:val="20"/>
        </w:rPr>
        <w:t> </w:t>
      </w:r>
      <w:r w:rsidR="00A11A85">
        <w:rPr>
          <w:rFonts w:ascii="Tahoma" w:hAnsi="Tahoma" w:cs="Tahoma"/>
          <w:sz w:val="20"/>
          <w:szCs w:val="20"/>
        </w:rPr>
        <w:t>overením</w:t>
      </w:r>
      <w:r w:rsidR="003D2B0C">
        <w:rPr>
          <w:rFonts w:ascii="Tahoma" w:hAnsi="Tahoma" w:cs="Tahoma"/>
          <w:sz w:val="20"/>
          <w:szCs w:val="20"/>
        </w:rPr>
        <w:t xml:space="preserve">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3D2B0C">
        <w:rPr>
          <w:rFonts w:ascii="Tahoma" w:hAnsi="Tahoma" w:cs="Tahoma"/>
          <w:sz w:val="20"/>
          <w:szCs w:val="20"/>
        </w:rPr>
        <w:t>tavby</w:t>
      </w:r>
      <w:r w:rsidR="008C661F">
        <w:rPr>
          <w:rFonts w:ascii="Tahoma" w:hAnsi="Tahoma" w:cs="Tahoma"/>
          <w:sz w:val="20"/>
          <w:szCs w:val="20"/>
        </w:rPr>
        <w:t>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 w:rsidR="00D9574E"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</w:t>
      </w:r>
      <w:r w:rsidR="008B0127" w:rsidRPr="00460ED0">
        <w:rPr>
          <w:rFonts w:ascii="Tahoma" w:hAnsi="Tahoma" w:cs="Tahoma"/>
          <w:sz w:val="20"/>
          <w:szCs w:val="20"/>
        </w:rPr>
        <w:t>m</w:t>
      </w:r>
      <w:r w:rsidR="00D9574E">
        <w:rPr>
          <w:rFonts w:ascii="Tahoma" w:hAnsi="Tahoma" w:cs="Tahoma"/>
          <w:sz w:val="20"/>
          <w:szCs w:val="20"/>
        </w:rPr>
        <w:t>á</w:t>
      </w:r>
      <w:r w:rsidR="008B0127" w:rsidRPr="00460ED0">
        <w:rPr>
          <w:rFonts w:ascii="Tahoma" w:hAnsi="Tahoma" w:cs="Tahoma"/>
          <w:sz w:val="20"/>
          <w:szCs w:val="20"/>
        </w:rPr>
        <w:t xml:space="preserve"> byť do Diela zapracovan</w:t>
      </w:r>
      <w:r w:rsidR="00D9574E"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1D93000E" w14:textId="70CE4632" w:rsidR="005B0E55" w:rsidRPr="00566F8F" w:rsidRDefault="005B0E55" w:rsidP="005B0E55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460ED0">
        <w:rPr>
          <w:rFonts w:ascii="Tahoma" w:hAnsi="Tahoma" w:cs="Tahoma"/>
          <w:b/>
          <w:sz w:val="20"/>
          <w:szCs w:val="20"/>
        </w:rPr>
        <w:t>Koncept Dokumentácie</w:t>
      </w:r>
      <w:r>
        <w:rPr>
          <w:rFonts w:ascii="Tahoma" w:hAnsi="Tahoma" w:cs="Tahoma"/>
          <w:b/>
          <w:sz w:val="20"/>
          <w:szCs w:val="20"/>
        </w:rPr>
        <w:t xml:space="preserve"> pre </w:t>
      </w:r>
      <w:proofErr w:type="spellStart"/>
      <w:r>
        <w:rPr>
          <w:rFonts w:ascii="Tahoma" w:hAnsi="Tahoma" w:cs="Tahoma"/>
          <w:b/>
          <w:sz w:val="20"/>
          <w:szCs w:val="20"/>
        </w:rPr>
        <w:t>RoSZ</w:t>
      </w:r>
      <w:proofErr w:type="spellEnd"/>
      <w:r w:rsidRPr="00460ED0">
        <w:rPr>
          <w:rFonts w:ascii="Tahoma" w:hAnsi="Tahoma" w:cs="Tahoma"/>
          <w:bCs/>
          <w:sz w:val="20"/>
          <w:szCs w:val="20"/>
        </w:rPr>
        <w:t xml:space="preserve"> – časť Diela obsahujúca </w:t>
      </w:r>
      <w:r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>
        <w:rPr>
          <w:rFonts w:ascii="Tahoma" w:hAnsi="Tahoma" w:cs="Tahoma"/>
          <w:sz w:val="20"/>
          <w:szCs w:val="20"/>
        </w:rPr>
        <w:t>rozhodnutie o stavebnom zámere</w:t>
      </w:r>
      <w:r w:rsidR="00DD6D10">
        <w:rPr>
          <w:rFonts w:ascii="Tahoma" w:hAnsi="Tahoma" w:cs="Tahoma"/>
          <w:sz w:val="20"/>
          <w:szCs w:val="20"/>
        </w:rPr>
        <w:t xml:space="preserve"> a </w:t>
      </w:r>
      <w:r w:rsidR="00DD6D10" w:rsidRPr="00621F3C">
        <w:rPr>
          <w:rFonts w:ascii="Tahoma" w:hAnsi="Tahoma" w:cs="Tahoma"/>
          <w:b/>
          <w:bCs/>
          <w:sz w:val="20"/>
          <w:szCs w:val="20"/>
        </w:rPr>
        <w:t>vizualizáciu projektu Stavby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 w:rsidRPr="00460ED0">
        <w:rPr>
          <w:rFonts w:ascii="Tahoma" w:hAnsi="Tahoma" w:cs="Tahoma"/>
          <w:sz w:val="20"/>
          <w:szCs w:val="20"/>
        </w:rPr>
        <w:t xml:space="preserve">bez dokumentácie </w:t>
      </w:r>
      <w:r w:rsidRPr="00460ED0">
        <w:rPr>
          <w:rFonts w:ascii="Tahoma" w:hAnsi="Tahoma" w:cs="Tahoma"/>
          <w:sz w:val="20"/>
          <w:szCs w:val="20"/>
        </w:rPr>
        <w:lastRenderedPageBreak/>
        <w:t>súvisiacej s </w:t>
      </w:r>
      <w:r>
        <w:rPr>
          <w:rFonts w:ascii="Tahoma" w:hAnsi="Tahoma" w:cs="Tahoma"/>
          <w:sz w:val="20"/>
          <w:szCs w:val="20"/>
        </w:rPr>
        <w:t>konaním o stavebnom zámere,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byť do Diela zapracovan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3270F6E8" w14:textId="73FB39B8" w:rsidR="00677293" w:rsidRPr="00D73627" w:rsidRDefault="00677293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Kontaktná osoba</w:t>
      </w:r>
      <w:r w:rsidRPr="00566F8F">
        <w:rPr>
          <w:rFonts w:ascii="Tahoma" w:hAnsi="Tahoma" w:cs="Tahoma"/>
          <w:sz w:val="20"/>
          <w:szCs w:val="20"/>
        </w:rPr>
        <w:t xml:space="preserve"> </w:t>
      </w:r>
      <w:r w:rsidR="00FA5C50" w:rsidRPr="00566F8F">
        <w:rPr>
          <w:rFonts w:ascii="Tahoma" w:hAnsi="Tahoma" w:cs="Tahoma"/>
          <w:sz w:val="20"/>
          <w:szCs w:val="20"/>
        </w:rPr>
        <w:t>–</w:t>
      </w:r>
      <w:r w:rsidRPr="00566F8F">
        <w:rPr>
          <w:rFonts w:ascii="Tahoma" w:hAnsi="Tahoma" w:cs="Tahoma"/>
          <w:sz w:val="20"/>
          <w:szCs w:val="20"/>
        </w:rPr>
        <w:t xml:space="preserve"> zamestnanec</w:t>
      </w:r>
      <w:r w:rsidR="00FA5C50" w:rsidRPr="00566F8F">
        <w:rPr>
          <w:rFonts w:ascii="Tahoma" w:hAnsi="Tahoma" w:cs="Tahoma"/>
          <w:sz w:val="20"/>
          <w:szCs w:val="20"/>
        </w:rPr>
        <w:t xml:space="preserve"> alebo iný zástupca</w:t>
      </w:r>
      <w:r w:rsidRPr="00566F8F">
        <w:rPr>
          <w:rFonts w:ascii="Tahoma" w:hAnsi="Tahoma" w:cs="Tahoma"/>
          <w:sz w:val="20"/>
          <w:szCs w:val="20"/>
        </w:rPr>
        <w:t xml:space="preserve"> Zmluvnej strany určený Zmluvnou stranou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Zmluve, ktorý je oprávnený zastupovať Zmluvnú stranu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záležitostiach súvisiacich s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realizáciou predmetu Zmluvy, ako aj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 xml:space="preserve">akejkoľvek inej súvislosti </w:t>
      </w:r>
      <w:r w:rsidRPr="004B2384">
        <w:rPr>
          <w:rFonts w:ascii="Tahoma" w:hAnsi="Tahoma" w:cs="Tahoma"/>
          <w:sz w:val="20"/>
          <w:szCs w:val="20"/>
        </w:rPr>
        <w:t>s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plnením podľa Zmluvy, pričom rozsah zastupovať Zmluvnú stranu môže byť obmedzený </w:t>
      </w:r>
      <w:r w:rsidRPr="00D73627">
        <w:rPr>
          <w:rFonts w:ascii="Tahoma" w:hAnsi="Tahoma" w:cs="Tahoma"/>
          <w:sz w:val="20"/>
          <w:szCs w:val="20"/>
        </w:rPr>
        <w:t>v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 xml:space="preserve">bode </w:t>
      </w:r>
      <w:r w:rsidR="00285364" w:rsidRPr="00D73627">
        <w:rPr>
          <w:rFonts w:ascii="Tahoma" w:hAnsi="Tahoma" w:cs="Tahoma"/>
          <w:sz w:val="20"/>
          <w:szCs w:val="20"/>
        </w:rPr>
        <w:t>1</w:t>
      </w:r>
      <w:r w:rsidR="00AF57A9" w:rsidRPr="00D73627">
        <w:rPr>
          <w:rFonts w:ascii="Tahoma" w:hAnsi="Tahoma" w:cs="Tahoma"/>
          <w:sz w:val="20"/>
          <w:szCs w:val="20"/>
        </w:rPr>
        <w:t>5</w:t>
      </w:r>
      <w:r w:rsidRPr="00D73627">
        <w:rPr>
          <w:rFonts w:ascii="Tahoma" w:hAnsi="Tahoma" w:cs="Tahoma"/>
          <w:sz w:val="20"/>
          <w:szCs w:val="20"/>
        </w:rPr>
        <w:t xml:space="preserve">.2 </w:t>
      </w:r>
      <w:r w:rsidR="00957008" w:rsidRPr="00D73627">
        <w:rPr>
          <w:rFonts w:ascii="Tahoma" w:hAnsi="Tahoma" w:cs="Tahoma"/>
          <w:bCs/>
          <w:sz w:val="20"/>
          <w:szCs w:val="20"/>
        </w:rPr>
        <w:t xml:space="preserve">písm. </w:t>
      </w:r>
      <w:r w:rsidRPr="00D73627">
        <w:rPr>
          <w:rFonts w:ascii="Tahoma" w:hAnsi="Tahoma" w:cs="Tahoma"/>
          <w:sz w:val="20"/>
          <w:szCs w:val="20"/>
        </w:rPr>
        <w:t xml:space="preserve">b) </w:t>
      </w:r>
      <w:r w:rsidR="00687CAC" w:rsidRPr="00D73627">
        <w:rPr>
          <w:rFonts w:ascii="Tahoma" w:hAnsi="Tahoma" w:cs="Tahoma"/>
          <w:sz w:val="20"/>
          <w:szCs w:val="20"/>
        </w:rPr>
        <w:t>a</w:t>
      </w:r>
      <w:bookmarkEnd w:id="0"/>
      <w:bookmarkEnd w:id="1"/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>d).</w:t>
      </w:r>
    </w:p>
    <w:p w14:paraId="25D947D2" w14:textId="4ED18493" w:rsidR="0017771D" w:rsidRPr="00D73627" w:rsidRDefault="00677293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bookmarkStart w:id="3" w:name="_Toc248119099"/>
      <w:bookmarkStart w:id="4" w:name="_Toc248145684"/>
      <w:r w:rsidRPr="00D73627">
        <w:rPr>
          <w:rFonts w:ascii="Tahoma" w:hAnsi="Tahoma" w:cs="Tahoma"/>
          <w:b/>
          <w:sz w:val="20"/>
          <w:szCs w:val="20"/>
        </w:rPr>
        <w:t>Kontaktné údaje</w:t>
      </w:r>
      <w:r w:rsidRPr="00D73627">
        <w:rPr>
          <w:rFonts w:ascii="Tahoma" w:hAnsi="Tahoma" w:cs="Tahoma"/>
          <w:sz w:val="20"/>
          <w:szCs w:val="20"/>
        </w:rPr>
        <w:t xml:space="preserve"> </w:t>
      </w:r>
      <w:r w:rsidR="00F556CB" w:rsidRPr="00D73627">
        <w:rPr>
          <w:rFonts w:ascii="Tahoma" w:hAnsi="Tahoma" w:cs="Tahoma"/>
          <w:sz w:val="20"/>
          <w:szCs w:val="20"/>
        </w:rPr>
        <w:t>–</w:t>
      </w:r>
      <w:r w:rsidRPr="00D73627">
        <w:rPr>
          <w:rFonts w:ascii="Tahoma" w:hAnsi="Tahoma" w:cs="Tahoma"/>
          <w:sz w:val="20"/>
          <w:szCs w:val="20"/>
        </w:rPr>
        <w:t xml:space="preserve"> údaje Zmluvných strán, na ktoré sa oznamuje Korešpondencia</w:t>
      </w:r>
      <w:bookmarkEnd w:id="3"/>
      <w:bookmarkEnd w:id="4"/>
      <w:r w:rsidRPr="00D73627">
        <w:rPr>
          <w:rFonts w:ascii="Tahoma" w:hAnsi="Tahoma" w:cs="Tahoma"/>
          <w:sz w:val="20"/>
          <w:szCs w:val="20"/>
        </w:rPr>
        <w:t xml:space="preserve">, </w:t>
      </w:r>
      <w:r w:rsidR="00FA5C50" w:rsidRPr="00D73627">
        <w:rPr>
          <w:rFonts w:ascii="Tahoma" w:hAnsi="Tahoma" w:cs="Tahoma"/>
          <w:sz w:val="20"/>
          <w:szCs w:val="20"/>
        </w:rPr>
        <w:t>ako</w:t>
      </w:r>
      <w:r w:rsidRPr="00D73627">
        <w:rPr>
          <w:rFonts w:ascii="Tahoma" w:hAnsi="Tahoma" w:cs="Tahoma"/>
          <w:sz w:val="20"/>
          <w:szCs w:val="20"/>
        </w:rPr>
        <w:t xml:space="preserve"> sú uvedené v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 xml:space="preserve">bode </w:t>
      </w:r>
      <w:r w:rsidR="00285364" w:rsidRPr="00D73627">
        <w:rPr>
          <w:rFonts w:ascii="Tahoma" w:hAnsi="Tahoma" w:cs="Tahoma"/>
          <w:sz w:val="20"/>
          <w:szCs w:val="20"/>
        </w:rPr>
        <w:t>1</w:t>
      </w:r>
      <w:r w:rsidR="00AF57A9" w:rsidRPr="00D73627">
        <w:rPr>
          <w:rFonts w:ascii="Tahoma" w:hAnsi="Tahoma" w:cs="Tahoma"/>
          <w:sz w:val="20"/>
          <w:szCs w:val="20"/>
        </w:rPr>
        <w:t>5</w:t>
      </w:r>
      <w:r w:rsidRPr="00D73627">
        <w:rPr>
          <w:rFonts w:ascii="Tahoma" w:hAnsi="Tahoma" w:cs="Tahoma"/>
          <w:sz w:val="20"/>
          <w:szCs w:val="20"/>
        </w:rPr>
        <w:t>.2.</w:t>
      </w:r>
    </w:p>
    <w:p w14:paraId="664410F8" w14:textId="54627B6E" w:rsidR="0017771D" w:rsidRPr="00D73627" w:rsidRDefault="0017771D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D73627">
        <w:rPr>
          <w:rFonts w:ascii="Tahoma" w:hAnsi="Tahoma" w:cs="Tahoma"/>
          <w:b/>
          <w:bCs/>
          <w:sz w:val="20"/>
          <w:szCs w:val="20"/>
        </w:rPr>
        <w:t xml:space="preserve">Kontrolný a skúšobný plán </w:t>
      </w:r>
      <w:r w:rsidRPr="00D73627">
        <w:rPr>
          <w:rFonts w:ascii="Tahoma" w:hAnsi="Tahoma" w:cs="Tahoma"/>
          <w:sz w:val="20"/>
          <w:szCs w:val="20"/>
        </w:rPr>
        <w:t xml:space="preserve">– dokumentácia podľa § 13 Zákona o verejných prácach, podľa ktorej sa plánujú, organizujú a vykonávajú kontrolné, inšpekčné, dozorné a skúšobné činnosti na Stavbe tak, aby bola dosiahnutá a preukázaná zhoda technických vlastností Stavby a jej jednotlivých častí s požiadavkami všeobecne záväzných predpisov, technických noriem, všeobecných záväzných nariadení obce, s </w:t>
      </w:r>
      <w:r w:rsidR="00EA5D00" w:rsidRPr="00D73627">
        <w:rPr>
          <w:rFonts w:ascii="Tahoma" w:hAnsi="Tahoma" w:cs="Tahoma"/>
          <w:sz w:val="20"/>
          <w:szCs w:val="20"/>
        </w:rPr>
        <w:t>p</w:t>
      </w:r>
      <w:r w:rsidRPr="00D73627">
        <w:rPr>
          <w:rFonts w:ascii="Tahoma" w:hAnsi="Tahoma" w:cs="Tahoma"/>
          <w:sz w:val="20"/>
          <w:szCs w:val="20"/>
        </w:rPr>
        <w:t>ovoleniami a požiadavkami stanovenými Zmluvou.</w:t>
      </w:r>
    </w:p>
    <w:p w14:paraId="1718F74F" w14:textId="0FE37E9B" w:rsidR="00F556CB" w:rsidRPr="004B2384" w:rsidRDefault="00F556CB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Konzultačné služby </w:t>
      </w:r>
      <w:r w:rsidRPr="00D73627">
        <w:rPr>
          <w:rFonts w:ascii="Tahoma" w:hAnsi="Tahoma" w:cs="Tahoma"/>
          <w:sz w:val="20"/>
          <w:szCs w:val="20"/>
        </w:rPr>
        <w:t>– služby v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 xml:space="preserve">rozsahu podľa bodu </w:t>
      </w:r>
      <w:r w:rsidR="00AF57A9" w:rsidRPr="00D73627">
        <w:rPr>
          <w:rFonts w:ascii="Tahoma" w:hAnsi="Tahoma" w:cs="Tahoma"/>
          <w:sz w:val="20"/>
          <w:szCs w:val="20"/>
        </w:rPr>
        <w:t>8.</w:t>
      </w:r>
      <w:r w:rsidR="001119F0" w:rsidRPr="00D73627">
        <w:rPr>
          <w:rFonts w:ascii="Tahoma" w:hAnsi="Tahoma" w:cs="Tahoma"/>
          <w:sz w:val="20"/>
          <w:szCs w:val="20"/>
        </w:rPr>
        <w:t>4</w:t>
      </w:r>
      <w:r w:rsidRPr="00D73627">
        <w:rPr>
          <w:rFonts w:ascii="Tahoma" w:hAnsi="Tahoma" w:cs="Tahoma"/>
          <w:sz w:val="20"/>
          <w:szCs w:val="20"/>
        </w:rPr>
        <w:t>.</w:t>
      </w:r>
    </w:p>
    <w:p w14:paraId="1512FA9A" w14:textId="4023426C" w:rsidR="00677293" w:rsidRPr="00EB758B" w:rsidRDefault="00677293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Korešpondencia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212F19" w:rsidRPr="004B2384">
        <w:rPr>
          <w:rFonts w:ascii="Tahoma" w:hAnsi="Tahoma" w:cs="Tahoma"/>
          <w:sz w:val="20"/>
          <w:szCs w:val="20"/>
        </w:rPr>
        <w:t>–</w:t>
      </w:r>
      <w:r w:rsidRPr="004B2384">
        <w:rPr>
          <w:rFonts w:ascii="Tahoma" w:hAnsi="Tahoma" w:cs="Tahoma"/>
          <w:sz w:val="20"/>
          <w:szCs w:val="20"/>
        </w:rPr>
        <w:t xml:space="preserve"> akékoľvek oznámenia, žiadosti, požiadavky,</w:t>
      </w:r>
      <w:r w:rsidR="005B7137">
        <w:rPr>
          <w:rFonts w:ascii="Tahoma" w:hAnsi="Tahoma" w:cs="Tahoma"/>
          <w:sz w:val="20"/>
          <w:szCs w:val="20"/>
        </w:rPr>
        <w:t xml:space="preserve"> </w:t>
      </w:r>
      <w:r w:rsidR="005B7137" w:rsidRPr="003C5091">
        <w:rPr>
          <w:rFonts w:ascii="Tahoma" w:hAnsi="Tahoma" w:cs="Tahoma"/>
          <w:sz w:val="20"/>
          <w:szCs w:val="20"/>
        </w:rPr>
        <w:t>vyrozumenia, výzvy, notifikácie,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1F480B" w:rsidRPr="004B2384">
        <w:rPr>
          <w:rFonts w:ascii="Tahoma" w:hAnsi="Tahoma" w:cs="Tahoma"/>
          <w:sz w:val="20"/>
          <w:szCs w:val="20"/>
        </w:rPr>
        <w:t xml:space="preserve">upozornenia, </w:t>
      </w:r>
      <w:r w:rsidR="00760D04" w:rsidRPr="004B2384">
        <w:rPr>
          <w:rFonts w:ascii="Tahoma" w:hAnsi="Tahoma" w:cs="Tahoma"/>
          <w:sz w:val="20"/>
          <w:szCs w:val="20"/>
        </w:rPr>
        <w:t xml:space="preserve">pokyny, </w:t>
      </w:r>
      <w:r w:rsidRPr="004B2384">
        <w:rPr>
          <w:rFonts w:ascii="Tahoma" w:hAnsi="Tahoma" w:cs="Tahoma"/>
          <w:sz w:val="20"/>
          <w:szCs w:val="20"/>
        </w:rPr>
        <w:t xml:space="preserve">návrhy, </w:t>
      </w:r>
      <w:r w:rsidR="001F480B" w:rsidRPr="004B2384">
        <w:rPr>
          <w:rFonts w:ascii="Tahoma" w:hAnsi="Tahoma" w:cs="Tahoma"/>
          <w:sz w:val="20"/>
          <w:szCs w:val="20"/>
        </w:rPr>
        <w:t xml:space="preserve">správy, </w:t>
      </w:r>
      <w:r w:rsidR="00BE3133" w:rsidRPr="004B2384">
        <w:rPr>
          <w:rFonts w:ascii="Tahoma" w:hAnsi="Tahoma" w:cs="Tahoma"/>
          <w:sz w:val="20"/>
          <w:szCs w:val="20"/>
        </w:rPr>
        <w:t xml:space="preserve">vyjadrenia, </w:t>
      </w:r>
      <w:r w:rsidR="0006745E" w:rsidRPr="004B2384">
        <w:rPr>
          <w:rFonts w:ascii="Tahoma" w:hAnsi="Tahoma" w:cs="Tahoma"/>
          <w:sz w:val="20"/>
          <w:szCs w:val="20"/>
        </w:rPr>
        <w:t xml:space="preserve">potvrdenia, </w:t>
      </w:r>
      <w:r w:rsidR="00114E62" w:rsidRPr="004B2384">
        <w:rPr>
          <w:rFonts w:ascii="Tahoma" w:hAnsi="Tahoma" w:cs="Tahoma"/>
          <w:sz w:val="20"/>
          <w:szCs w:val="20"/>
        </w:rPr>
        <w:t xml:space="preserve">pripomienky, </w:t>
      </w:r>
      <w:r w:rsidRPr="004B2384">
        <w:rPr>
          <w:rFonts w:ascii="Tahoma" w:hAnsi="Tahoma" w:cs="Tahoma"/>
          <w:sz w:val="20"/>
          <w:szCs w:val="20"/>
        </w:rPr>
        <w:t>reklamácie</w:t>
      </w:r>
      <w:r w:rsidR="00FA5C50" w:rsidRPr="004B2384">
        <w:rPr>
          <w:rFonts w:ascii="Tahoma" w:hAnsi="Tahoma" w:cs="Tahoma"/>
          <w:sz w:val="20"/>
          <w:szCs w:val="20"/>
        </w:rPr>
        <w:t>,</w:t>
      </w:r>
      <w:r w:rsidR="005B7137">
        <w:rPr>
          <w:rFonts w:ascii="Tahoma" w:hAnsi="Tahoma" w:cs="Tahoma"/>
          <w:sz w:val="20"/>
          <w:szCs w:val="20"/>
        </w:rPr>
        <w:t xml:space="preserve"> zadania,</w:t>
      </w:r>
      <w:r w:rsidR="00FA5C50" w:rsidRPr="004B2384">
        <w:rPr>
          <w:rFonts w:ascii="Tahoma" w:hAnsi="Tahoma" w:cs="Tahoma"/>
          <w:sz w:val="20"/>
          <w:szCs w:val="20"/>
        </w:rPr>
        <w:t xml:space="preserve"> uplatnenia</w:t>
      </w:r>
      <w:r w:rsidR="00FA5C50" w:rsidRPr="00EB758B">
        <w:rPr>
          <w:rFonts w:ascii="Tahoma" w:hAnsi="Tahoma" w:cs="Tahoma"/>
          <w:sz w:val="20"/>
          <w:szCs w:val="20"/>
        </w:rPr>
        <w:t>,</w:t>
      </w:r>
      <w:r w:rsidRPr="00EB758B">
        <w:rPr>
          <w:rFonts w:ascii="Tahoma" w:hAnsi="Tahoma" w:cs="Tahoma"/>
          <w:sz w:val="20"/>
          <w:szCs w:val="20"/>
        </w:rPr>
        <w:t xml:space="preserve"> súhlas</w:t>
      </w:r>
      <w:r w:rsidR="001F480B">
        <w:rPr>
          <w:rFonts w:ascii="Tahoma" w:hAnsi="Tahoma" w:cs="Tahoma"/>
          <w:sz w:val="20"/>
          <w:szCs w:val="20"/>
        </w:rPr>
        <w:t>y</w:t>
      </w:r>
      <w:r w:rsidRPr="00EB758B">
        <w:rPr>
          <w:rFonts w:ascii="Tahoma" w:hAnsi="Tahoma" w:cs="Tahoma"/>
          <w:sz w:val="20"/>
          <w:szCs w:val="20"/>
        </w:rPr>
        <w:t>/nesúhlas</w:t>
      </w:r>
      <w:r w:rsidR="001F480B">
        <w:rPr>
          <w:rFonts w:ascii="Tahoma" w:hAnsi="Tahoma" w:cs="Tahoma"/>
          <w:sz w:val="20"/>
          <w:szCs w:val="20"/>
        </w:rPr>
        <w:t>y</w:t>
      </w:r>
      <w:r w:rsidRPr="00EB758B">
        <w:rPr>
          <w:rFonts w:ascii="Tahoma" w:hAnsi="Tahoma" w:cs="Tahoma"/>
          <w:sz w:val="20"/>
          <w:szCs w:val="20"/>
        </w:rPr>
        <w:t>, schváleni</w:t>
      </w:r>
      <w:r w:rsidR="001F480B"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>/odmietnuti</w:t>
      </w:r>
      <w:r w:rsidR="001F480B"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 xml:space="preserve"> schválenia alebo akákoľvek iná komunikácia </w:t>
      </w:r>
      <w:r w:rsidR="00557716" w:rsidRPr="00EB758B">
        <w:rPr>
          <w:rFonts w:ascii="Tahoma" w:hAnsi="Tahoma" w:cs="Tahoma"/>
          <w:sz w:val="20"/>
          <w:szCs w:val="20"/>
        </w:rPr>
        <w:t xml:space="preserve">resp. úkon </w:t>
      </w:r>
      <w:r w:rsidRPr="00EB758B">
        <w:rPr>
          <w:rFonts w:ascii="Tahoma" w:hAnsi="Tahoma" w:cs="Tahoma"/>
          <w:sz w:val="20"/>
          <w:szCs w:val="20"/>
        </w:rPr>
        <w:t>predpokladan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>, vyžadovan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 xml:space="preserve"> alebo povolen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 xml:space="preserve"> Zmluvou</w:t>
      </w:r>
      <w:r w:rsidR="005B7137">
        <w:rPr>
          <w:rFonts w:ascii="Tahoma" w:hAnsi="Tahoma" w:cs="Tahoma"/>
          <w:sz w:val="20"/>
          <w:szCs w:val="20"/>
        </w:rPr>
        <w:t xml:space="preserve"> </w:t>
      </w:r>
      <w:r w:rsidR="005B7137" w:rsidRPr="003C5091">
        <w:rPr>
          <w:rFonts w:ascii="Tahoma" w:hAnsi="Tahoma" w:cs="Tahoma"/>
          <w:sz w:val="20"/>
          <w:szCs w:val="20"/>
        </w:rPr>
        <w:t>(napr. aj osobitné dohody Zmluvných strán, odstúpenie od Zmluvy, uplatňovanie zmluvných pokút, a pod.)</w:t>
      </w:r>
      <w:r w:rsidR="002A7724">
        <w:rPr>
          <w:rFonts w:ascii="Tahoma" w:hAnsi="Tahoma" w:cs="Tahoma"/>
          <w:sz w:val="20"/>
          <w:szCs w:val="20"/>
        </w:rPr>
        <w:t xml:space="preserve">, vrátane doručovania písomností </w:t>
      </w:r>
      <w:r w:rsidR="005B7137">
        <w:rPr>
          <w:rFonts w:ascii="Tahoma" w:hAnsi="Tahoma" w:cs="Tahoma"/>
          <w:sz w:val="20"/>
          <w:szCs w:val="20"/>
        </w:rPr>
        <w:t>spísaných</w:t>
      </w:r>
      <w:r w:rsidR="002A7724">
        <w:rPr>
          <w:rFonts w:ascii="Tahoma" w:hAnsi="Tahoma" w:cs="Tahoma"/>
          <w:sz w:val="20"/>
          <w:szCs w:val="20"/>
        </w:rPr>
        <w:t xml:space="preserve"> v</w:t>
      </w:r>
      <w:r w:rsidR="005B7137">
        <w:rPr>
          <w:rFonts w:ascii="Tahoma" w:hAnsi="Tahoma" w:cs="Tahoma"/>
          <w:sz w:val="20"/>
          <w:szCs w:val="20"/>
        </w:rPr>
        <w:t xml:space="preserve"> súvislosti s </w:t>
      </w:r>
      <w:r w:rsidR="002A7724">
        <w:rPr>
          <w:rFonts w:ascii="Tahoma" w:hAnsi="Tahoma" w:cs="Tahoma"/>
          <w:sz w:val="20"/>
          <w:szCs w:val="20"/>
        </w:rPr>
        <w:t>plnen</w:t>
      </w:r>
      <w:r w:rsidR="005B7137">
        <w:rPr>
          <w:rFonts w:ascii="Tahoma" w:hAnsi="Tahoma" w:cs="Tahoma"/>
          <w:sz w:val="20"/>
          <w:szCs w:val="20"/>
        </w:rPr>
        <w:t>ím</w:t>
      </w:r>
      <w:r w:rsidR="002A7724">
        <w:rPr>
          <w:rFonts w:ascii="Tahoma" w:hAnsi="Tahoma" w:cs="Tahoma"/>
          <w:sz w:val="20"/>
          <w:szCs w:val="20"/>
        </w:rPr>
        <w:t xml:space="preserve"> záväzkov Zmluvných strán v</w:t>
      </w:r>
      <w:r w:rsidR="00C9034B">
        <w:rPr>
          <w:rFonts w:ascii="Tahoma" w:hAnsi="Tahoma" w:cs="Tahoma"/>
          <w:sz w:val="20"/>
          <w:szCs w:val="20"/>
        </w:rPr>
        <w:t> </w:t>
      </w:r>
      <w:r w:rsidR="002A7724">
        <w:rPr>
          <w:rFonts w:ascii="Tahoma" w:hAnsi="Tahoma" w:cs="Tahoma"/>
          <w:sz w:val="20"/>
          <w:szCs w:val="20"/>
        </w:rPr>
        <w:t>zmysle Zmluvy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24098D95" w14:textId="140629E5" w:rsidR="00206EC5" w:rsidRPr="004B2384" w:rsidRDefault="00206EC5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MPV </w:t>
      </w:r>
      <w:r w:rsidRPr="004B2384">
        <w:rPr>
          <w:rFonts w:ascii="Tahoma" w:hAnsi="Tahoma" w:cs="Tahoma"/>
          <w:sz w:val="20"/>
          <w:szCs w:val="20"/>
        </w:rPr>
        <w:t>– majetkovoprávne vysporiadanie Stavby.</w:t>
      </w:r>
    </w:p>
    <w:p w14:paraId="2087E33B" w14:textId="6BAEA3B7" w:rsidR="005B7137" w:rsidRPr="001F7EDA" w:rsidRDefault="001F7EDA" w:rsidP="00F47F94">
      <w:pPr>
        <w:pStyle w:val="Odsekzoznamu"/>
        <w:spacing w:before="120" w:line="22" w:lineRule="atLeast"/>
        <w:ind w:left="709" w:firstLine="0"/>
        <w:rPr>
          <w:rFonts w:ascii="Tahoma" w:hAnsi="Tahoma" w:cs="Tahoma"/>
          <w:sz w:val="20"/>
          <w:szCs w:val="20"/>
        </w:rPr>
      </w:pPr>
      <w:r w:rsidRPr="009E542D">
        <w:rPr>
          <w:rFonts w:ascii="Tahoma" w:hAnsi="Tahoma" w:cs="Tahoma"/>
          <w:b/>
          <w:sz w:val="20"/>
          <w:szCs w:val="20"/>
        </w:rPr>
        <w:t xml:space="preserve">Nariadenie o minimálnych požiadavkách </w:t>
      </w:r>
      <w:r w:rsidRPr="001C5279">
        <w:rPr>
          <w:rFonts w:ascii="Tahoma" w:hAnsi="Tahoma" w:cs="Tahoma"/>
          <w:sz w:val="20"/>
          <w:szCs w:val="20"/>
        </w:rPr>
        <w:t>–</w:t>
      </w:r>
      <w:r w:rsidRPr="009E542D">
        <w:rPr>
          <w:rFonts w:ascii="Tahoma" w:hAnsi="Tahoma" w:cs="Tahoma"/>
          <w:b/>
          <w:sz w:val="20"/>
          <w:szCs w:val="20"/>
        </w:rPr>
        <w:t xml:space="preserve"> </w:t>
      </w:r>
      <w:r w:rsidRPr="009E542D">
        <w:rPr>
          <w:rFonts w:ascii="Tahoma" w:hAnsi="Tahoma" w:cs="Tahoma"/>
          <w:sz w:val="20"/>
          <w:szCs w:val="20"/>
        </w:rPr>
        <w:t>nariadenie vlády SR č. 396/2006 Z. z. o minimálnych bezpečnostných a zdravotných požiadavkách na stavenisko</w:t>
      </w:r>
      <w:r>
        <w:rPr>
          <w:rFonts w:ascii="Tahoma" w:hAnsi="Tahoma" w:cs="Tahoma"/>
          <w:sz w:val="20"/>
          <w:szCs w:val="20"/>
        </w:rPr>
        <w:t xml:space="preserve"> v znení neskorších predpisov</w:t>
      </w:r>
      <w:r w:rsidRPr="009E542D">
        <w:rPr>
          <w:rFonts w:ascii="Tahoma" w:hAnsi="Tahoma" w:cs="Tahoma"/>
          <w:sz w:val="20"/>
          <w:szCs w:val="20"/>
        </w:rPr>
        <w:t>.</w:t>
      </w:r>
    </w:p>
    <w:p w14:paraId="099DC8C7" w14:textId="2C08D09A" w:rsidR="00AA178B" w:rsidRDefault="005B7137">
      <w:pPr>
        <w:pStyle w:val="Odsekzoznamu"/>
        <w:spacing w:before="120" w:line="22" w:lineRule="atLeast"/>
        <w:ind w:left="709" w:firstLine="0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b/>
          <w:bCs/>
          <w:sz w:val="20"/>
          <w:szCs w:val="20"/>
        </w:rPr>
        <w:t>Nariadenie o reštriktívnych opatreniach</w:t>
      </w:r>
      <w:r w:rsidRPr="003C5091">
        <w:rPr>
          <w:rFonts w:ascii="Tahoma" w:hAnsi="Tahoma" w:cs="Tahoma"/>
          <w:sz w:val="20"/>
          <w:szCs w:val="20"/>
        </w:rPr>
        <w:t xml:space="preserve"> - nariadenie Rady (EÚ) č. 833/2014 z 31. júla 2014 o reštriktívnych opatreniach s ohľadom na konanie Ruska, ktorým destabilizuje situáciu na Ukrajine v znení neskorších predpisov.</w:t>
      </w:r>
    </w:p>
    <w:p w14:paraId="319AB320" w14:textId="79C0F875" w:rsidR="001F7EDA" w:rsidRPr="00F47F94" w:rsidRDefault="001F7EDA" w:rsidP="00F47F94">
      <w:pPr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Nariadenie</w:t>
      </w:r>
      <w:r>
        <w:rPr>
          <w:rFonts w:ascii="Tahoma" w:hAnsi="Tahoma" w:cs="Tahoma"/>
          <w:b/>
          <w:sz w:val="20"/>
          <w:szCs w:val="20"/>
        </w:rPr>
        <w:t xml:space="preserve"> o taxonómií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–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Nariadenie Európskeho parlamentu a Rady (EÚ) 2020/852 z 18. júna 2020 o vytvorení rámca na uľahčenie udržateľných investícií a o zmene nariadenia (EÚ) 2019/2088.</w:t>
      </w:r>
    </w:p>
    <w:p w14:paraId="6B3B5BF8" w14:textId="4F6C4806" w:rsidR="00E07853" w:rsidRPr="00EB758B" w:rsidDel="00BF461D" w:rsidRDefault="00E0785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4B2384" w:rsidDel="00BF461D">
        <w:rPr>
          <w:rFonts w:ascii="Tahoma" w:hAnsi="Tahoma" w:cs="Tahoma"/>
          <w:b/>
          <w:sz w:val="20"/>
          <w:szCs w:val="20"/>
        </w:rPr>
        <w:t>Občiansky zákonník</w:t>
      </w:r>
      <w:r w:rsidRPr="004B2384" w:rsidDel="00BF461D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4B2384" w:rsidDel="00BF461D">
        <w:rPr>
          <w:rFonts w:ascii="Tahoma" w:hAnsi="Tahoma" w:cs="Tahoma"/>
          <w:bCs/>
          <w:sz w:val="20"/>
          <w:szCs w:val="20"/>
        </w:rPr>
        <w:t>–</w:t>
      </w:r>
      <w:r w:rsidRPr="004B2384" w:rsidDel="00BF461D">
        <w:rPr>
          <w:rFonts w:ascii="Tahoma" w:hAnsi="Tahoma" w:cs="Tahoma"/>
          <w:bCs/>
          <w:sz w:val="20"/>
          <w:szCs w:val="20"/>
        </w:rPr>
        <w:t xml:space="preserve"> zákon č. 40/1964 Zb. Občiansky zákonník v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 w:rsidDel="00BF461D">
        <w:rPr>
          <w:rFonts w:ascii="Tahoma" w:hAnsi="Tahoma" w:cs="Tahoma"/>
          <w:bCs/>
          <w:sz w:val="20"/>
          <w:szCs w:val="20"/>
        </w:rPr>
        <w:t>znení neskorších predpisov.</w:t>
      </w:r>
    </w:p>
    <w:p w14:paraId="50CFBC25" w14:textId="0813FCDA" w:rsidR="00715ECE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 w:rsidDel="00BF461D">
        <w:rPr>
          <w:rFonts w:ascii="Tahoma" w:hAnsi="Tahoma" w:cs="Tahoma"/>
          <w:b/>
          <w:sz w:val="20"/>
          <w:szCs w:val="20"/>
        </w:rPr>
        <w:t xml:space="preserve">Obchodný zákonník </w:t>
      </w:r>
      <w:r w:rsidRPr="00EB758B" w:rsidDel="00BF461D">
        <w:rPr>
          <w:rFonts w:ascii="Tahoma" w:hAnsi="Tahoma" w:cs="Tahoma"/>
          <w:bCs/>
          <w:sz w:val="20"/>
          <w:szCs w:val="20"/>
        </w:rPr>
        <w:t>– zákon č. 513/1991 Zb. Obchodný zákonník v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Pr="00EB758B" w:rsidDel="00BF461D">
        <w:rPr>
          <w:rFonts w:ascii="Tahoma" w:hAnsi="Tahoma" w:cs="Tahoma"/>
          <w:bCs/>
          <w:sz w:val="20"/>
          <w:szCs w:val="20"/>
        </w:rPr>
        <w:t>znení neskorších predpisov.</w:t>
      </w:r>
    </w:p>
    <w:p w14:paraId="0A3FB304" w14:textId="4DBA2AFE" w:rsidR="00E433EF" w:rsidRPr="00EB758B" w:rsidDel="00BF461D" w:rsidRDefault="00E433EF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Plán užívania Stavby </w:t>
      </w:r>
      <w:r>
        <w:rPr>
          <w:rFonts w:ascii="Tahoma" w:hAnsi="Tahoma" w:cs="Tahoma"/>
          <w:bCs/>
          <w:sz w:val="20"/>
          <w:szCs w:val="20"/>
        </w:rPr>
        <w:t>–</w:t>
      </w:r>
      <w:r w:rsidRPr="009E542D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B249B">
        <w:rPr>
          <w:rFonts w:ascii="Tahoma" w:hAnsi="Tahoma" w:cs="Tahoma"/>
          <w:sz w:val="20"/>
          <w:szCs w:val="20"/>
        </w:rPr>
        <w:t>dokument</w:t>
      </w:r>
      <w:r>
        <w:rPr>
          <w:rFonts w:ascii="Tahoma" w:hAnsi="Tahoma" w:cs="Tahoma"/>
          <w:sz w:val="20"/>
          <w:szCs w:val="20"/>
        </w:rPr>
        <w:t xml:space="preserve">ácia podľa Zákona o verejných prácach, ktorá bude slúžiť užívateľovi Stavby ako podklad na vypracovanie prevádzkových predpisov Stavby a návodov na obsluhu zariadení. </w:t>
      </w:r>
      <w:r w:rsidRPr="007C439D">
        <w:rPr>
          <w:rFonts w:ascii="Tahoma" w:hAnsi="Tahoma" w:cs="Tahoma"/>
          <w:b/>
          <w:sz w:val="20"/>
          <w:szCs w:val="20"/>
        </w:rPr>
        <w:t xml:space="preserve"> </w:t>
      </w:r>
    </w:p>
    <w:p w14:paraId="21FBB11F" w14:textId="53E9B5AD" w:rsidR="00C07085" w:rsidRPr="004B2384" w:rsidRDefault="00C07085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>Po</w:t>
      </w:r>
      <w:r w:rsidR="00C76FFE" w:rsidRPr="00EB758B">
        <w:rPr>
          <w:rFonts w:ascii="Tahoma" w:hAnsi="Tahoma" w:cs="Tahoma"/>
          <w:b/>
          <w:sz w:val="20"/>
          <w:szCs w:val="20"/>
        </w:rPr>
        <w:t>dklady</w:t>
      </w:r>
      <w:r w:rsidRPr="00EB758B">
        <w:rPr>
          <w:rFonts w:ascii="Tahoma" w:hAnsi="Tahoma" w:cs="Tahoma"/>
          <w:b/>
          <w:sz w:val="20"/>
          <w:szCs w:val="20"/>
        </w:rPr>
        <w:t xml:space="preserve"> </w:t>
      </w:r>
      <w:r w:rsidRPr="00EB758B">
        <w:rPr>
          <w:rFonts w:ascii="Tahoma" w:hAnsi="Tahoma" w:cs="Tahoma"/>
          <w:bCs/>
          <w:sz w:val="20"/>
          <w:szCs w:val="20"/>
        </w:rPr>
        <w:t>–</w:t>
      </w:r>
      <w:r w:rsidR="00CF17ED">
        <w:rPr>
          <w:rFonts w:ascii="Tahoma" w:hAnsi="Tahoma" w:cs="Tahoma"/>
          <w:bCs/>
          <w:sz w:val="20"/>
          <w:szCs w:val="20"/>
        </w:rPr>
        <w:t xml:space="preserve"> </w:t>
      </w:r>
      <w:r w:rsidR="00D653A2">
        <w:rPr>
          <w:rFonts w:ascii="Tahoma" w:hAnsi="Tahoma" w:cs="Tahoma"/>
          <w:bCs/>
          <w:sz w:val="20"/>
          <w:szCs w:val="20"/>
        </w:rPr>
        <w:t>(i)</w:t>
      </w:r>
      <w:r w:rsidR="001E43E0">
        <w:rPr>
          <w:rFonts w:ascii="Tahoma" w:hAnsi="Tahoma" w:cs="Tahoma"/>
          <w:bCs/>
          <w:sz w:val="20"/>
          <w:szCs w:val="20"/>
        </w:rPr>
        <w:t xml:space="preserve"> </w:t>
      </w:r>
      <w:r w:rsidR="00CF17ED">
        <w:rPr>
          <w:rFonts w:ascii="Tahoma" w:hAnsi="Tahoma" w:cs="Tahoma"/>
          <w:bCs/>
          <w:sz w:val="20"/>
          <w:szCs w:val="20"/>
        </w:rPr>
        <w:t xml:space="preserve">Podklady </w:t>
      </w:r>
      <w:r w:rsidR="00917CAA">
        <w:rPr>
          <w:rFonts w:ascii="Tahoma" w:hAnsi="Tahoma" w:cs="Tahoma"/>
          <w:bCs/>
          <w:sz w:val="20"/>
          <w:szCs w:val="20"/>
        </w:rPr>
        <w:t>BBSK</w:t>
      </w:r>
      <w:r w:rsidR="00CF17ED">
        <w:rPr>
          <w:rFonts w:ascii="Tahoma" w:hAnsi="Tahoma" w:cs="Tahoma"/>
          <w:bCs/>
          <w:sz w:val="20"/>
          <w:szCs w:val="20"/>
        </w:rPr>
        <w:t xml:space="preserve">, ako aj (ii) </w:t>
      </w:r>
      <w:r w:rsidR="00CF17ED" w:rsidRPr="00EB758B">
        <w:rPr>
          <w:rFonts w:ascii="Tahoma" w:hAnsi="Tahoma" w:cs="Tahoma"/>
          <w:bCs/>
          <w:sz w:val="20"/>
          <w:szCs w:val="20"/>
        </w:rPr>
        <w:t>akékoľvek</w:t>
      </w:r>
      <w:r w:rsidR="00CF17ED">
        <w:rPr>
          <w:rFonts w:ascii="Tahoma" w:hAnsi="Tahoma" w:cs="Tahoma"/>
          <w:bCs/>
          <w:sz w:val="20"/>
          <w:szCs w:val="20"/>
        </w:rPr>
        <w:t xml:space="preserve"> </w:t>
      </w:r>
      <w:r w:rsidR="001E43E0">
        <w:rPr>
          <w:rFonts w:ascii="Tahoma" w:hAnsi="Tahoma" w:cs="Tahoma"/>
          <w:bCs/>
          <w:sz w:val="20"/>
          <w:szCs w:val="20"/>
        </w:rPr>
        <w:t>vo vzťahu k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="001E43E0">
        <w:rPr>
          <w:rFonts w:ascii="Tahoma" w:hAnsi="Tahoma" w:cs="Tahoma"/>
          <w:bCs/>
          <w:sz w:val="20"/>
          <w:szCs w:val="20"/>
        </w:rPr>
        <w:t>Dielu aplikovateľné</w:t>
      </w:r>
      <w:r w:rsidRPr="00EB758B">
        <w:rPr>
          <w:rFonts w:ascii="Tahoma" w:hAnsi="Tahoma" w:cs="Tahoma"/>
          <w:bCs/>
          <w:sz w:val="20"/>
          <w:szCs w:val="20"/>
        </w:rPr>
        <w:t xml:space="preserve"> 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strategické dokumenty, štúdie, analýzy, expertné stanoviská, právne predpisy, </w:t>
      </w:r>
      <w:r w:rsidR="00264BE3">
        <w:rPr>
          <w:rFonts w:ascii="Tahoma" w:hAnsi="Tahoma" w:cs="Tahoma"/>
          <w:bCs/>
          <w:sz w:val="20"/>
          <w:szCs w:val="20"/>
        </w:rPr>
        <w:t xml:space="preserve">technické normy, podklady týkajúce sa odvetvovej praxe, </w:t>
      </w:r>
      <w:r w:rsidR="00D64328" w:rsidRPr="00EB758B">
        <w:rPr>
          <w:rFonts w:ascii="Tahoma" w:hAnsi="Tahoma" w:cs="Tahoma"/>
          <w:bCs/>
          <w:sz w:val="20"/>
          <w:szCs w:val="20"/>
        </w:rPr>
        <w:t>právoplatné rozhodnutia súdov a/alebo správnych orgánov, autoritatívne</w:t>
      </w:r>
      <w:r w:rsidRPr="00EB758B">
        <w:rPr>
          <w:rFonts w:ascii="Tahoma" w:hAnsi="Tahoma" w:cs="Tahoma"/>
          <w:bCs/>
          <w:sz w:val="20"/>
          <w:szCs w:val="20"/>
        </w:rPr>
        <w:t xml:space="preserve"> usmernenia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 správnych orgánov</w:t>
      </w:r>
      <w:r w:rsidRPr="00EB758B">
        <w:rPr>
          <w:rFonts w:ascii="Tahoma" w:hAnsi="Tahoma" w:cs="Tahoma"/>
          <w:bCs/>
          <w:sz w:val="20"/>
          <w:szCs w:val="20"/>
        </w:rPr>
        <w:t>,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 usmernenia a/alebo odporúčania </w:t>
      </w:r>
      <w:r w:rsidR="00F327FE" w:rsidRPr="00EB758B">
        <w:rPr>
          <w:rFonts w:ascii="Tahoma" w:hAnsi="Tahoma" w:cs="Tahoma"/>
          <w:bCs/>
          <w:sz w:val="20"/>
          <w:szCs w:val="20"/>
        </w:rPr>
        <w:t xml:space="preserve">expertných 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záujmových </w:t>
      </w:r>
      <w:r w:rsidR="00F327FE" w:rsidRPr="00EB758B">
        <w:rPr>
          <w:rFonts w:ascii="Tahoma" w:hAnsi="Tahoma" w:cs="Tahoma"/>
          <w:bCs/>
          <w:sz w:val="20"/>
          <w:szCs w:val="20"/>
        </w:rPr>
        <w:t>združení</w:t>
      </w:r>
      <w:r w:rsidR="001E43E0">
        <w:rPr>
          <w:rFonts w:ascii="Tahoma" w:hAnsi="Tahoma" w:cs="Tahoma"/>
          <w:bCs/>
          <w:sz w:val="20"/>
          <w:szCs w:val="20"/>
        </w:rPr>
        <w:t>, ako aj</w:t>
      </w:r>
      <w:r w:rsidR="00F327FE" w:rsidRPr="00EB758B">
        <w:rPr>
          <w:rFonts w:ascii="Tahoma" w:hAnsi="Tahoma" w:cs="Tahoma"/>
          <w:bCs/>
          <w:sz w:val="20"/>
          <w:szCs w:val="20"/>
        </w:rPr>
        <w:t xml:space="preserve"> </w:t>
      </w:r>
      <w:r w:rsidR="00D653A2">
        <w:rPr>
          <w:rFonts w:ascii="Tahoma" w:hAnsi="Tahoma" w:cs="Tahoma"/>
          <w:bCs/>
          <w:sz w:val="20"/>
          <w:szCs w:val="20"/>
        </w:rPr>
        <w:t>(ii</w:t>
      </w:r>
      <w:r w:rsidR="00905812">
        <w:rPr>
          <w:rFonts w:ascii="Tahoma" w:hAnsi="Tahoma" w:cs="Tahoma"/>
          <w:bCs/>
          <w:sz w:val="20"/>
          <w:szCs w:val="20"/>
        </w:rPr>
        <w:t>i</w:t>
      </w:r>
      <w:r w:rsidR="00D653A2">
        <w:rPr>
          <w:rFonts w:ascii="Tahoma" w:hAnsi="Tahoma" w:cs="Tahoma"/>
          <w:bCs/>
          <w:sz w:val="20"/>
          <w:szCs w:val="20"/>
        </w:rPr>
        <w:t xml:space="preserve">) </w:t>
      </w:r>
      <w:r w:rsidR="00CF17ED" w:rsidRPr="004B2384">
        <w:rPr>
          <w:rFonts w:ascii="Tahoma" w:hAnsi="Tahoma" w:cs="Tahoma"/>
          <w:bCs/>
          <w:sz w:val="20"/>
          <w:szCs w:val="20"/>
        </w:rPr>
        <w:t xml:space="preserve">akékoľvek </w:t>
      </w:r>
      <w:r w:rsidR="00B672E6" w:rsidRPr="004B2384">
        <w:rPr>
          <w:rFonts w:ascii="Tahoma" w:hAnsi="Tahoma" w:cs="Tahoma"/>
          <w:bCs/>
          <w:sz w:val="20"/>
          <w:szCs w:val="20"/>
        </w:rPr>
        <w:t xml:space="preserve">verejne prístupné </w:t>
      </w:r>
      <w:r w:rsidR="00D653A2" w:rsidRPr="004B2384">
        <w:rPr>
          <w:rFonts w:ascii="Tahoma" w:hAnsi="Tahoma" w:cs="Tahoma"/>
          <w:bCs/>
          <w:sz w:val="20"/>
          <w:szCs w:val="20"/>
        </w:rPr>
        <w:t>dokumenty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F327FE" w:rsidRPr="004B2384">
        <w:rPr>
          <w:rFonts w:ascii="Tahoma" w:hAnsi="Tahoma" w:cs="Tahoma"/>
          <w:bCs/>
          <w:sz w:val="20"/>
          <w:szCs w:val="20"/>
        </w:rPr>
        <w:t xml:space="preserve">súbory </w:t>
      </w:r>
      <w:r w:rsidR="00F3525B" w:rsidRPr="004B2384">
        <w:rPr>
          <w:rFonts w:ascii="Tahoma" w:hAnsi="Tahoma" w:cs="Tahoma"/>
          <w:bCs/>
          <w:sz w:val="20"/>
          <w:szCs w:val="20"/>
        </w:rPr>
        <w:t xml:space="preserve">verejne dostupných </w:t>
      </w:r>
      <w:r w:rsidR="00F327FE" w:rsidRPr="004B2384">
        <w:rPr>
          <w:rFonts w:ascii="Tahoma" w:hAnsi="Tahoma" w:cs="Tahoma"/>
          <w:bCs/>
          <w:sz w:val="20"/>
          <w:szCs w:val="20"/>
        </w:rPr>
        <w:t>dát</w:t>
      </w:r>
      <w:r w:rsidR="00CF17ED" w:rsidRPr="004B2384">
        <w:rPr>
          <w:rFonts w:ascii="Tahoma" w:hAnsi="Tahoma" w:cs="Tahoma"/>
          <w:bCs/>
          <w:sz w:val="20"/>
          <w:szCs w:val="20"/>
        </w:rPr>
        <w:t xml:space="preserve"> vecne súvisiace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CF17ED" w:rsidRPr="004B2384">
        <w:rPr>
          <w:rFonts w:ascii="Tahoma" w:hAnsi="Tahoma" w:cs="Tahoma"/>
          <w:bCs/>
          <w:sz w:val="20"/>
          <w:szCs w:val="20"/>
        </w:rPr>
        <w:t>predmetom Diela</w:t>
      </w:r>
      <w:r w:rsidR="002007C5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AC1A0A" w:rsidRPr="004B2384">
        <w:rPr>
          <w:rFonts w:ascii="Tahoma" w:hAnsi="Tahoma" w:cs="Tahoma"/>
          <w:bCs/>
          <w:sz w:val="20"/>
          <w:szCs w:val="20"/>
        </w:rPr>
        <w:t>(</w:t>
      </w:r>
      <w:r w:rsidR="00DE08DE" w:rsidRPr="004B2384">
        <w:rPr>
          <w:rFonts w:ascii="Tahoma" w:hAnsi="Tahoma" w:cs="Tahoma"/>
          <w:bCs/>
          <w:sz w:val="20"/>
          <w:szCs w:val="20"/>
        </w:rPr>
        <w:t>i</w:t>
      </w:r>
      <w:r w:rsidR="00AC1A0A" w:rsidRPr="004B2384">
        <w:rPr>
          <w:rFonts w:ascii="Tahoma" w:hAnsi="Tahoma" w:cs="Tahoma"/>
          <w:bCs/>
          <w:sz w:val="20"/>
          <w:szCs w:val="20"/>
        </w:rPr>
        <w:t xml:space="preserve">v) </w:t>
      </w:r>
      <w:r w:rsidR="00BE3133" w:rsidRPr="004B2384">
        <w:rPr>
          <w:rFonts w:ascii="Tahoma" w:hAnsi="Tahoma" w:cs="Tahoma"/>
          <w:bCs/>
          <w:sz w:val="20"/>
          <w:szCs w:val="20"/>
        </w:rPr>
        <w:t>súbory dát</w:t>
      </w:r>
      <w:r w:rsidR="003B0635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BE3133" w:rsidRPr="004B2384">
        <w:rPr>
          <w:rFonts w:ascii="Tahoma" w:hAnsi="Tahoma" w:cs="Tahoma"/>
          <w:bCs/>
          <w:sz w:val="20"/>
          <w:szCs w:val="20"/>
        </w:rPr>
        <w:t>vyhotoven</w:t>
      </w:r>
      <w:r w:rsidR="003B0635" w:rsidRPr="004B2384">
        <w:rPr>
          <w:rFonts w:ascii="Tahoma" w:hAnsi="Tahoma" w:cs="Tahoma"/>
          <w:bCs/>
          <w:sz w:val="20"/>
          <w:szCs w:val="20"/>
        </w:rPr>
        <w:t>é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C1041">
        <w:rPr>
          <w:rFonts w:ascii="Tahoma" w:hAnsi="Tahoma" w:cs="Tahoma"/>
          <w:bCs/>
          <w:sz w:val="20"/>
          <w:szCs w:val="20"/>
        </w:rPr>
        <w:t>Projektantom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na základe súčinnosti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077ED" w:rsidRPr="004B2384">
        <w:rPr>
          <w:rFonts w:ascii="Tahoma" w:hAnsi="Tahoma" w:cs="Tahoma"/>
          <w:bCs/>
          <w:sz w:val="20"/>
          <w:szCs w:val="20"/>
        </w:rPr>
        <w:t xml:space="preserve">po uzatvorení Zmluvy </w:t>
      </w:r>
      <w:r w:rsidR="00BE3133" w:rsidRPr="004B2384">
        <w:rPr>
          <w:rFonts w:ascii="Tahoma" w:hAnsi="Tahoma" w:cs="Tahoma"/>
          <w:bCs/>
          <w:sz w:val="20"/>
          <w:szCs w:val="20"/>
        </w:rPr>
        <w:t>za účelom plnenia Zmluvy</w:t>
      </w:r>
      <w:r w:rsidR="00CF17ED" w:rsidRPr="004B2384">
        <w:rPr>
          <w:rFonts w:ascii="Tahoma" w:hAnsi="Tahoma" w:cs="Tahoma"/>
          <w:bCs/>
          <w:sz w:val="20"/>
          <w:szCs w:val="20"/>
        </w:rPr>
        <w:t>.</w:t>
      </w:r>
      <w:r w:rsidR="00D653A2" w:rsidRPr="004B2384">
        <w:rPr>
          <w:rFonts w:ascii="Tahoma" w:hAnsi="Tahoma" w:cs="Tahoma"/>
          <w:bCs/>
          <w:sz w:val="20"/>
          <w:szCs w:val="20"/>
        </w:rPr>
        <w:t xml:space="preserve"> </w:t>
      </w:r>
    </w:p>
    <w:p w14:paraId="456CFF31" w14:textId="7252923C" w:rsidR="00E7292E" w:rsidRDefault="00CF17ED" w:rsidP="003B442A">
      <w:pPr>
        <w:widowControl/>
        <w:tabs>
          <w:tab w:val="left" w:pos="709"/>
        </w:tabs>
        <w:autoSpaceDE/>
        <w:autoSpaceDN/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Podklady </w:t>
      </w:r>
      <w:r w:rsidR="00FC1041">
        <w:rPr>
          <w:rFonts w:ascii="Tahoma" w:hAnsi="Tahoma" w:cs="Tahoma"/>
          <w:b/>
          <w:sz w:val="20"/>
          <w:szCs w:val="20"/>
        </w:rPr>
        <w:t>BBSK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 xml:space="preserve"> – dokumenty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súbory dát,</w:t>
      </w:r>
      <w:r w:rsidR="00C14A4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 xml:space="preserve">ktoré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na účel plnenia Zmluvy odovzdá alebo inak sprístupní </w:t>
      </w:r>
      <w:r w:rsidR="00FC1041">
        <w:rPr>
          <w:rFonts w:ascii="Tahoma" w:hAnsi="Tahoma" w:cs="Tahoma"/>
          <w:bCs/>
          <w:sz w:val="20"/>
          <w:szCs w:val="20"/>
        </w:rPr>
        <w:t>Projektantovi</w:t>
      </w:r>
      <w:r w:rsidRPr="004B2384">
        <w:rPr>
          <w:rFonts w:ascii="Tahoma" w:hAnsi="Tahoma" w:cs="Tahoma"/>
          <w:bCs/>
          <w:sz w:val="20"/>
          <w:szCs w:val="20"/>
        </w:rPr>
        <w:t xml:space="preserve">, ak tak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Zmluva ukladá</w:t>
      </w:r>
      <w:r w:rsidR="00905812" w:rsidRPr="004B2384">
        <w:rPr>
          <w:rFonts w:ascii="Tahoma" w:hAnsi="Tahoma" w:cs="Tahoma"/>
          <w:bCs/>
          <w:sz w:val="20"/>
          <w:szCs w:val="20"/>
        </w:rPr>
        <w:t>,</w:t>
      </w:r>
      <w:r w:rsidR="00887FCE">
        <w:rPr>
          <w:rFonts w:ascii="Tahoma" w:hAnsi="Tahoma" w:cs="Tahoma"/>
          <w:bCs/>
          <w:sz w:val="20"/>
          <w:szCs w:val="20"/>
        </w:rPr>
        <w:t xml:space="preserve"> všetky </w:t>
      </w:r>
      <w:r w:rsidR="0003367D">
        <w:rPr>
          <w:rFonts w:ascii="Tahoma" w:hAnsi="Tahoma" w:cs="Tahoma"/>
          <w:bCs/>
          <w:sz w:val="20"/>
          <w:szCs w:val="20"/>
        </w:rPr>
        <w:t xml:space="preserve">listiny osvedčujúce </w:t>
      </w:r>
      <w:r w:rsidR="000D2932">
        <w:rPr>
          <w:rFonts w:ascii="Tahoma" w:hAnsi="Tahoma" w:cs="Tahoma"/>
          <w:bCs/>
          <w:sz w:val="20"/>
          <w:szCs w:val="20"/>
        </w:rPr>
        <w:t>zabezpečenie MPK</w:t>
      </w:r>
      <w:r w:rsidR="007B54A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všetky prílohy Zmluvy, ktoré akokoľvek vecne súvisia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 xml:space="preserve">požiadavkami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FC1041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na predmet Diela alebo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vecným vymedzením alebo spresnením predmetu Diela</w:t>
      </w:r>
      <w:r w:rsidR="00CC59C3" w:rsidRPr="004B2384">
        <w:rPr>
          <w:rFonts w:ascii="Tahoma" w:hAnsi="Tahoma" w:cs="Tahoma"/>
          <w:bCs/>
          <w:sz w:val="20"/>
          <w:szCs w:val="20"/>
        </w:rPr>
        <w:t xml:space="preserve">; Podkladom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CC59C3" w:rsidRPr="004B2384">
        <w:rPr>
          <w:rFonts w:ascii="Tahoma" w:hAnsi="Tahoma" w:cs="Tahoma"/>
          <w:bCs/>
          <w:sz w:val="20"/>
          <w:szCs w:val="20"/>
        </w:rPr>
        <w:t xml:space="preserve"> je vždy </w:t>
      </w:r>
      <w:r w:rsidR="00B530C8">
        <w:rPr>
          <w:rFonts w:ascii="Tahoma" w:hAnsi="Tahoma" w:cs="Tahoma"/>
          <w:bCs/>
          <w:sz w:val="20"/>
          <w:szCs w:val="20"/>
        </w:rPr>
        <w:t>p</w:t>
      </w:r>
      <w:r w:rsidR="00CC59C3" w:rsidRPr="00ED001A">
        <w:rPr>
          <w:rFonts w:ascii="Tahoma" w:hAnsi="Tahoma" w:cs="Tahoma"/>
          <w:bCs/>
          <w:sz w:val="20"/>
          <w:szCs w:val="20"/>
        </w:rPr>
        <w:t>ríloha č. 1</w:t>
      </w:r>
      <w:r w:rsidRPr="004B2384">
        <w:rPr>
          <w:rFonts w:ascii="Tahoma" w:hAnsi="Tahoma" w:cs="Tahoma"/>
          <w:bCs/>
          <w:sz w:val="20"/>
          <w:szCs w:val="20"/>
        </w:rPr>
        <w:t>.</w:t>
      </w:r>
    </w:p>
    <w:p w14:paraId="621A54CB" w14:textId="48834FDE" w:rsidR="005C51DC" w:rsidRPr="00D73627" w:rsidRDefault="005C51DC" w:rsidP="00F47F94">
      <w:pPr>
        <w:pStyle w:val="Odsekzoznamu"/>
        <w:spacing w:before="120"/>
        <w:ind w:left="708" w:firstLine="0"/>
        <w:rPr>
          <w:rFonts w:ascii="Tahoma" w:hAnsi="Tahoma" w:cs="Tahoma"/>
          <w:b/>
          <w:sz w:val="20"/>
          <w:szCs w:val="20"/>
        </w:rPr>
      </w:pPr>
      <w:r w:rsidRPr="005C51DC">
        <w:rPr>
          <w:rFonts w:ascii="Tahoma" w:hAnsi="Tahoma" w:cs="Tahoma"/>
          <w:b/>
          <w:sz w:val="20"/>
          <w:szCs w:val="20"/>
        </w:rPr>
        <w:t xml:space="preserve">Politika nakladania so stavebnými odpadmi </w:t>
      </w:r>
      <w:r w:rsidRPr="007E561C">
        <w:rPr>
          <w:rFonts w:ascii="Tahoma" w:hAnsi="Tahoma" w:cs="Tahoma"/>
          <w:bCs/>
          <w:sz w:val="20"/>
          <w:szCs w:val="20"/>
        </w:rPr>
        <w:t xml:space="preserve">– Politika nakladania so stavebnými odpadmi a odpadmi z demolácií </w:t>
      </w:r>
      <w:r w:rsidRPr="00D73627">
        <w:rPr>
          <w:rFonts w:ascii="Tahoma" w:hAnsi="Tahoma" w:cs="Tahoma"/>
          <w:bCs/>
          <w:sz w:val="20"/>
          <w:szCs w:val="20"/>
        </w:rPr>
        <w:t xml:space="preserve">uvedená v prílohe č. </w:t>
      </w:r>
      <w:r w:rsidR="00D73627" w:rsidRPr="00D73627">
        <w:rPr>
          <w:rFonts w:ascii="Tahoma" w:hAnsi="Tahoma" w:cs="Tahoma"/>
          <w:bCs/>
          <w:sz w:val="20"/>
          <w:szCs w:val="20"/>
        </w:rPr>
        <w:t>4</w:t>
      </w:r>
      <w:r w:rsidRPr="00D73627">
        <w:rPr>
          <w:rFonts w:ascii="Tahoma" w:hAnsi="Tahoma" w:cs="Tahoma"/>
          <w:bCs/>
          <w:sz w:val="20"/>
          <w:szCs w:val="20"/>
        </w:rPr>
        <w:t>.</w:t>
      </w:r>
    </w:p>
    <w:p w14:paraId="4A10DE8A" w14:textId="23BE99AD" w:rsidR="00DD6F94" w:rsidRPr="00D73627" w:rsidRDefault="00E7292E" w:rsidP="00F47F94">
      <w:pPr>
        <w:pStyle w:val="Odsekzoznamu"/>
        <w:spacing w:before="120"/>
        <w:ind w:left="708" w:firstLine="0"/>
        <w:rPr>
          <w:rFonts w:ascii="Tahoma" w:hAnsi="Tahoma" w:cs="Tahoma"/>
          <w:b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lastRenderedPageBreak/>
        <w:t xml:space="preserve">Ponuka </w:t>
      </w:r>
      <w:r w:rsidRPr="00D73627">
        <w:rPr>
          <w:rFonts w:ascii="Tahoma" w:hAnsi="Tahoma" w:cs="Tahoma"/>
          <w:bCs/>
          <w:sz w:val="20"/>
          <w:szCs w:val="20"/>
        </w:rPr>
        <w:t>– ponuka Projektanta so všetkými jej prílohami predložená BBSK vo Verejnom obstarávaní.</w:t>
      </w:r>
    </w:p>
    <w:p w14:paraId="00FFF77B" w14:textId="6D799259" w:rsidR="00891AD5" w:rsidRPr="004B2384" w:rsidRDefault="00891AD5" w:rsidP="00F47F94">
      <w:pPr>
        <w:widowControl/>
        <w:tabs>
          <w:tab w:val="left" w:pos="709"/>
        </w:tabs>
        <w:autoSpaceDE/>
        <w:autoSpaceDN/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D73627">
        <w:rPr>
          <w:rFonts w:ascii="Tahoma" w:hAnsi="Tahoma" w:cs="Tahoma"/>
          <w:b/>
          <w:sz w:val="20"/>
          <w:szCs w:val="20"/>
        </w:rPr>
        <w:t xml:space="preserve">Preberací protokol </w:t>
      </w:r>
      <w:r w:rsidRPr="00D73627">
        <w:rPr>
          <w:rFonts w:ascii="Tahoma" w:hAnsi="Tahoma" w:cs="Tahoma"/>
          <w:sz w:val="20"/>
          <w:szCs w:val="20"/>
        </w:rPr>
        <w:t>– dokument osvedčujúci odovzdanie a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>prevzatie Diela v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>zmysle Zmluvy,</w:t>
      </w:r>
      <w:r w:rsidR="00B530C8" w:rsidRPr="00D73627">
        <w:rPr>
          <w:rFonts w:ascii="Tahoma" w:hAnsi="Tahoma" w:cs="Tahoma"/>
          <w:sz w:val="20"/>
          <w:szCs w:val="20"/>
        </w:rPr>
        <w:t xml:space="preserve"> alebo odmietnutie jeho prevzatia</w:t>
      </w:r>
      <w:r w:rsidRPr="00D73627">
        <w:rPr>
          <w:rFonts w:ascii="Tahoma" w:hAnsi="Tahoma" w:cs="Tahoma"/>
          <w:sz w:val="20"/>
          <w:szCs w:val="20"/>
        </w:rPr>
        <w:t xml:space="preserve"> s</w:t>
      </w:r>
      <w:r w:rsidR="00C9034B" w:rsidRPr="00D73627">
        <w:rPr>
          <w:rFonts w:ascii="Tahoma" w:hAnsi="Tahoma" w:cs="Tahoma"/>
          <w:sz w:val="20"/>
          <w:szCs w:val="20"/>
        </w:rPr>
        <w:t> </w:t>
      </w:r>
      <w:r w:rsidRPr="00D73627">
        <w:rPr>
          <w:rFonts w:ascii="Tahoma" w:hAnsi="Tahoma" w:cs="Tahoma"/>
          <w:sz w:val="20"/>
          <w:szCs w:val="20"/>
        </w:rPr>
        <w:t xml:space="preserve">náležitosťami </w:t>
      </w:r>
      <w:r w:rsidR="00524CAE" w:rsidRPr="00D73627">
        <w:rPr>
          <w:rFonts w:ascii="Tahoma" w:hAnsi="Tahoma" w:cs="Tahoma"/>
          <w:sz w:val="20"/>
          <w:szCs w:val="20"/>
        </w:rPr>
        <w:t>podľa</w:t>
      </w:r>
      <w:r w:rsidRPr="00D73627">
        <w:rPr>
          <w:rFonts w:ascii="Tahoma" w:hAnsi="Tahoma" w:cs="Tahoma"/>
          <w:sz w:val="20"/>
          <w:szCs w:val="20"/>
        </w:rPr>
        <w:t xml:space="preserve"> bodu </w:t>
      </w:r>
      <w:r w:rsidR="009A3CD6" w:rsidRPr="00D73627">
        <w:rPr>
          <w:rFonts w:ascii="Tahoma" w:hAnsi="Tahoma" w:cs="Tahoma"/>
          <w:sz w:val="20"/>
          <w:szCs w:val="20"/>
        </w:rPr>
        <w:t>6</w:t>
      </w:r>
      <w:r w:rsidR="000A66A0" w:rsidRPr="00D73627">
        <w:rPr>
          <w:rFonts w:ascii="Tahoma" w:hAnsi="Tahoma" w:cs="Tahoma"/>
          <w:sz w:val="20"/>
          <w:szCs w:val="20"/>
        </w:rPr>
        <w:t>.</w:t>
      </w:r>
      <w:r w:rsidR="0007250D" w:rsidRPr="00D73627">
        <w:rPr>
          <w:rFonts w:ascii="Tahoma" w:hAnsi="Tahoma" w:cs="Tahoma"/>
          <w:sz w:val="20"/>
          <w:szCs w:val="20"/>
        </w:rPr>
        <w:t>3</w:t>
      </w:r>
      <w:r w:rsidR="0038479F" w:rsidRPr="00D73627">
        <w:rPr>
          <w:rFonts w:ascii="Tahoma" w:hAnsi="Tahoma" w:cs="Tahoma"/>
          <w:sz w:val="20"/>
          <w:szCs w:val="20"/>
        </w:rPr>
        <w:t xml:space="preserve"> </w:t>
      </w:r>
      <w:r w:rsidR="000A66A0" w:rsidRPr="00D73627">
        <w:rPr>
          <w:rFonts w:ascii="Tahoma" w:hAnsi="Tahoma" w:cs="Tahoma"/>
          <w:sz w:val="20"/>
          <w:szCs w:val="20"/>
        </w:rPr>
        <w:t xml:space="preserve">písm. </w:t>
      </w:r>
      <w:r w:rsidR="00390BED" w:rsidRPr="00D73627">
        <w:rPr>
          <w:rFonts w:ascii="Tahoma" w:hAnsi="Tahoma" w:cs="Tahoma"/>
          <w:sz w:val="20"/>
          <w:szCs w:val="20"/>
        </w:rPr>
        <w:t>d</w:t>
      </w:r>
      <w:r w:rsidR="000A66A0" w:rsidRPr="00D73627">
        <w:rPr>
          <w:rFonts w:ascii="Tahoma" w:hAnsi="Tahoma" w:cs="Tahoma"/>
          <w:sz w:val="20"/>
          <w:szCs w:val="20"/>
        </w:rPr>
        <w:t>)</w:t>
      </w:r>
      <w:r w:rsidRPr="00D73627">
        <w:rPr>
          <w:rFonts w:ascii="Tahoma" w:hAnsi="Tahoma" w:cs="Tahoma"/>
          <w:sz w:val="20"/>
          <w:szCs w:val="20"/>
        </w:rPr>
        <w:t>.</w:t>
      </w:r>
    </w:p>
    <w:p w14:paraId="77FC6AF0" w14:textId="76B29002" w:rsidR="00532CF1" w:rsidRPr="00152122" w:rsidRDefault="00532CF1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Prekážk</w:t>
      </w:r>
      <w:r w:rsidR="00B11873" w:rsidRPr="004B2384">
        <w:rPr>
          <w:rFonts w:ascii="Tahoma" w:hAnsi="Tahoma" w:cs="Tahoma"/>
          <w:b/>
          <w:sz w:val="20"/>
          <w:szCs w:val="20"/>
        </w:rPr>
        <w:t>a</w:t>
      </w:r>
      <w:r w:rsidRPr="004B2384">
        <w:rPr>
          <w:rFonts w:ascii="Tahoma" w:hAnsi="Tahoma" w:cs="Tahoma"/>
          <w:bCs/>
          <w:sz w:val="20"/>
          <w:szCs w:val="20"/>
        </w:rPr>
        <w:t xml:space="preserve"> – ak</w:t>
      </w:r>
      <w:r w:rsidR="00B11873" w:rsidRPr="004B2384">
        <w:rPr>
          <w:rFonts w:ascii="Tahoma" w:hAnsi="Tahoma" w:cs="Tahoma"/>
          <w:bCs/>
          <w:sz w:val="20"/>
          <w:szCs w:val="20"/>
        </w:rPr>
        <w:t>á</w:t>
      </w:r>
      <w:r w:rsidRPr="004B2384">
        <w:rPr>
          <w:rFonts w:ascii="Tahoma" w:hAnsi="Tahoma" w:cs="Tahoma"/>
          <w:bCs/>
          <w:sz w:val="20"/>
          <w:szCs w:val="20"/>
        </w:rPr>
        <w:t>koľvek skutočnos</w:t>
      </w:r>
      <w:r w:rsidR="00B11873" w:rsidRPr="004B2384">
        <w:rPr>
          <w:rFonts w:ascii="Tahoma" w:hAnsi="Tahoma" w:cs="Tahoma"/>
          <w:bCs/>
          <w:sz w:val="20"/>
          <w:szCs w:val="20"/>
        </w:rPr>
        <w:t>ť</w:t>
      </w:r>
      <w:r w:rsidRPr="004B2384">
        <w:rPr>
          <w:rFonts w:ascii="Tahoma" w:hAnsi="Tahoma" w:cs="Tahoma"/>
          <w:bCs/>
          <w:sz w:val="20"/>
          <w:szCs w:val="20"/>
        </w:rPr>
        <w:t>, ktor</w:t>
      </w:r>
      <w:r w:rsidR="00B11873" w:rsidRPr="004B2384">
        <w:rPr>
          <w:rFonts w:ascii="Tahoma" w:hAnsi="Tahoma" w:cs="Tahoma"/>
          <w:bCs/>
          <w:sz w:val="20"/>
          <w:szCs w:val="20"/>
        </w:rPr>
        <w:t>á</w:t>
      </w:r>
      <w:r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CD0D03" w:rsidRPr="004B2384">
        <w:rPr>
          <w:rFonts w:ascii="Tahoma" w:hAnsi="Tahoma" w:cs="Tahoma"/>
          <w:bCs/>
          <w:sz w:val="20"/>
          <w:szCs w:val="20"/>
        </w:rPr>
        <w:t xml:space="preserve">objektívne </w:t>
      </w:r>
      <w:r w:rsidRPr="004B2384">
        <w:rPr>
          <w:rFonts w:ascii="Tahoma" w:hAnsi="Tahoma" w:cs="Tahoma"/>
          <w:bCs/>
          <w:sz w:val="20"/>
          <w:szCs w:val="20"/>
        </w:rPr>
        <w:t>bráni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7DD5" w:rsidRPr="00152122">
        <w:rPr>
          <w:rFonts w:ascii="Tahoma" w:hAnsi="Tahoma" w:cs="Tahoma"/>
          <w:bCs/>
          <w:sz w:val="20"/>
          <w:szCs w:val="20"/>
        </w:rPr>
        <w:t>vykonaniu</w:t>
      </w:r>
      <w:r w:rsidR="00C76FFE" w:rsidRPr="00152122">
        <w:rPr>
          <w:rFonts w:ascii="Tahoma" w:hAnsi="Tahoma" w:cs="Tahoma"/>
          <w:bCs/>
          <w:sz w:val="20"/>
          <w:szCs w:val="20"/>
        </w:rPr>
        <w:t xml:space="preserve"> Diela</w:t>
      </w:r>
      <w:r w:rsidR="00BE2EEB" w:rsidRPr="00152122">
        <w:rPr>
          <w:rFonts w:ascii="Tahoma" w:hAnsi="Tahoma" w:cs="Tahoma"/>
          <w:bCs/>
          <w:sz w:val="20"/>
          <w:szCs w:val="20"/>
        </w:rPr>
        <w:t xml:space="preserve"> alebo </w:t>
      </w:r>
      <w:r w:rsidR="00CC59C3" w:rsidRPr="00152122">
        <w:rPr>
          <w:rFonts w:ascii="Tahoma" w:hAnsi="Tahoma" w:cs="Tahoma"/>
          <w:bCs/>
          <w:sz w:val="20"/>
          <w:szCs w:val="20"/>
        </w:rPr>
        <w:t xml:space="preserve">jeho </w:t>
      </w:r>
      <w:r w:rsidR="00BE2EEB" w:rsidRPr="00152122">
        <w:rPr>
          <w:rFonts w:ascii="Tahoma" w:hAnsi="Tahoma" w:cs="Tahoma"/>
          <w:bCs/>
          <w:sz w:val="20"/>
          <w:szCs w:val="20"/>
        </w:rPr>
        <w:t>časti alebo poskytnutiu Služby</w:t>
      </w:r>
      <w:r w:rsidR="00C76FF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C59C3" w:rsidRPr="00152122">
        <w:rPr>
          <w:rFonts w:ascii="Tahoma" w:hAnsi="Tahoma" w:cs="Tahoma"/>
          <w:bCs/>
          <w:sz w:val="20"/>
          <w:szCs w:val="20"/>
        </w:rPr>
        <w:t xml:space="preserve">alebo jej časti </w:t>
      </w:r>
      <w:r w:rsidR="009C1B8E" w:rsidRPr="00152122">
        <w:rPr>
          <w:rFonts w:ascii="Tahoma" w:hAnsi="Tahoma" w:cs="Tahoma"/>
          <w:bCs/>
          <w:sz w:val="20"/>
          <w:szCs w:val="20"/>
        </w:rPr>
        <w:t>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E2EEB" w:rsidRPr="00152122">
        <w:rPr>
          <w:rFonts w:ascii="Tahoma" w:hAnsi="Tahoma" w:cs="Tahoma"/>
          <w:bCs/>
          <w:sz w:val="20"/>
          <w:szCs w:val="20"/>
        </w:rPr>
        <w:t>t</w:t>
      </w:r>
      <w:r w:rsidR="009C1B8E" w:rsidRPr="00152122">
        <w:rPr>
          <w:rFonts w:ascii="Tahoma" w:hAnsi="Tahoma" w:cs="Tahoma"/>
          <w:bCs/>
          <w:sz w:val="20"/>
          <w:szCs w:val="20"/>
        </w:rPr>
        <w:t>ermíne,</w:t>
      </w:r>
      <w:r w:rsidR="00CD7DD5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spočívajúca (i)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11873" w:rsidRPr="00152122">
        <w:rPr>
          <w:rFonts w:ascii="Tahoma" w:hAnsi="Tahoma" w:cs="Tahoma"/>
          <w:bCs/>
          <w:sz w:val="20"/>
          <w:szCs w:val="20"/>
        </w:rPr>
        <w:t>okolnosti</w:t>
      </w:r>
      <w:r w:rsidR="00CD1BD6" w:rsidRPr="00152122">
        <w:rPr>
          <w:rFonts w:ascii="Tahoma" w:hAnsi="Tahoma" w:cs="Tahoma"/>
          <w:bCs/>
          <w:sz w:val="20"/>
          <w:szCs w:val="20"/>
        </w:rPr>
        <w:t>ach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518E0">
        <w:rPr>
          <w:rFonts w:ascii="Tahoma" w:hAnsi="Tahoma" w:cs="Tahoma"/>
          <w:bCs/>
          <w:sz w:val="20"/>
          <w:szCs w:val="20"/>
        </w:rPr>
        <w:t>vylučujúcich zodpovednosť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a/alebo</w:t>
      </w:r>
      <w:r w:rsidR="009C1B8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(ii)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9C1B8E" w:rsidRPr="00152122">
        <w:rPr>
          <w:rFonts w:ascii="Tahoma" w:hAnsi="Tahoma" w:cs="Tahoma"/>
          <w:bCs/>
          <w:sz w:val="20"/>
          <w:szCs w:val="20"/>
        </w:rPr>
        <w:t>objektívn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9C1B8E" w:rsidRPr="00152122">
        <w:rPr>
          <w:rFonts w:ascii="Tahoma" w:hAnsi="Tahoma" w:cs="Tahoma"/>
          <w:bCs/>
          <w:sz w:val="20"/>
          <w:szCs w:val="20"/>
        </w:rPr>
        <w:t xml:space="preserve"> potreb</w:t>
      </w:r>
      <w:r w:rsidR="00CD1BD6" w:rsidRPr="00152122">
        <w:rPr>
          <w:rFonts w:ascii="Tahoma" w:hAnsi="Tahoma" w:cs="Tahoma"/>
          <w:bCs/>
          <w:sz w:val="20"/>
          <w:szCs w:val="20"/>
        </w:rPr>
        <w:t xml:space="preserve">e uskutočnenia </w:t>
      </w:r>
      <w:r w:rsidR="009C1B8E" w:rsidRPr="00152122">
        <w:rPr>
          <w:rFonts w:ascii="Tahoma" w:hAnsi="Tahoma" w:cs="Tahoma"/>
          <w:bCs/>
          <w:sz w:val="20"/>
          <w:szCs w:val="20"/>
        </w:rPr>
        <w:t>naviac prác</w:t>
      </w:r>
      <w:r w:rsidR="00CD7DD5" w:rsidRPr="00152122">
        <w:rPr>
          <w:rFonts w:ascii="Tahoma" w:hAnsi="Tahoma" w:cs="Tahoma"/>
          <w:bCs/>
          <w:sz w:val="20"/>
          <w:szCs w:val="20"/>
        </w:rPr>
        <w:t>, ktoré Zmluvné strany</w:t>
      </w:r>
      <w:r w:rsidR="00760D04" w:rsidRPr="00152122">
        <w:rPr>
          <w:rFonts w:ascii="Tahoma" w:hAnsi="Tahoma" w:cs="Tahoma"/>
          <w:bCs/>
          <w:sz w:val="20"/>
          <w:szCs w:val="20"/>
        </w:rPr>
        <w:t xml:space="preserve"> ani</w:t>
      </w:r>
      <w:r w:rsidR="00CD7DD5" w:rsidRPr="00152122">
        <w:rPr>
          <w:rFonts w:ascii="Tahoma" w:hAnsi="Tahoma" w:cs="Tahoma"/>
          <w:bCs/>
          <w:sz w:val="20"/>
          <w:szCs w:val="20"/>
        </w:rPr>
        <w:t xml:space="preserve"> pri vynaložení odbornej starostlivosti nemohli </w:t>
      </w:r>
      <w:r w:rsidR="009C1B8E" w:rsidRPr="00152122">
        <w:rPr>
          <w:rFonts w:ascii="Tahoma" w:hAnsi="Tahoma" w:cs="Tahoma"/>
          <w:bCs/>
          <w:sz w:val="20"/>
          <w:szCs w:val="20"/>
        </w:rPr>
        <w:t>predpoklada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ť </w:t>
      </w:r>
      <w:r w:rsidR="009C1B8E" w:rsidRPr="00152122">
        <w:rPr>
          <w:rFonts w:ascii="Tahoma" w:hAnsi="Tahoma" w:cs="Tahoma"/>
          <w:bCs/>
          <w:sz w:val="20"/>
          <w:szCs w:val="20"/>
        </w:rPr>
        <w:t>pri uzatváraní Zmluvy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a/alebo </w:t>
      </w:r>
      <w:r w:rsidR="00CD1BD6" w:rsidRPr="00152122">
        <w:rPr>
          <w:rFonts w:ascii="Tahoma" w:hAnsi="Tahoma" w:cs="Tahoma"/>
          <w:bCs/>
          <w:sz w:val="20"/>
          <w:szCs w:val="20"/>
        </w:rPr>
        <w:t>(iii)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11873" w:rsidRPr="00152122">
        <w:rPr>
          <w:rFonts w:ascii="Tahoma" w:hAnsi="Tahoma" w:cs="Tahoma"/>
          <w:bCs/>
          <w:sz w:val="20"/>
          <w:szCs w:val="20"/>
        </w:rPr>
        <w:t>in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obdobnej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B11873" w:rsidRPr="00152122">
        <w:rPr>
          <w:rFonts w:ascii="Tahoma" w:hAnsi="Tahoma" w:cs="Tahoma"/>
          <w:bCs/>
          <w:sz w:val="20"/>
          <w:szCs w:val="20"/>
        </w:rPr>
        <w:t>okolnos</w:t>
      </w:r>
      <w:r w:rsidR="00CD1BD6" w:rsidRPr="00152122">
        <w:rPr>
          <w:rFonts w:ascii="Tahoma" w:hAnsi="Tahoma" w:cs="Tahoma"/>
          <w:bCs/>
          <w:sz w:val="20"/>
          <w:szCs w:val="20"/>
        </w:rPr>
        <w:t>ti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vzniknut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na základe 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nového </w:t>
      </w:r>
      <w:r w:rsidR="00B11873" w:rsidRPr="00152122">
        <w:rPr>
          <w:rFonts w:ascii="Tahoma" w:hAnsi="Tahoma" w:cs="Tahoma"/>
          <w:bCs/>
          <w:sz w:val="20"/>
          <w:szCs w:val="20"/>
        </w:rPr>
        <w:t>účinného všeobecne záväzného právneho predpisu alebo rozhodnutia správneho orgánu alebo súdu</w:t>
      </w:r>
      <w:r w:rsidR="00433958" w:rsidRPr="00152122">
        <w:rPr>
          <w:rFonts w:ascii="Tahoma" w:hAnsi="Tahoma" w:cs="Tahoma"/>
          <w:bCs/>
          <w:sz w:val="20"/>
          <w:szCs w:val="20"/>
        </w:rPr>
        <w:t xml:space="preserve"> (napr. v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ydanie neodkladného opatrenia, predmetom ktorého bude nariadenie </w:t>
      </w:r>
      <w:r w:rsidR="00C01C22" w:rsidRPr="00152122">
        <w:rPr>
          <w:rFonts w:ascii="Tahoma" w:hAnsi="Tahoma" w:cs="Tahoma"/>
          <w:bCs/>
          <w:sz w:val="20"/>
          <w:szCs w:val="20"/>
        </w:rPr>
        <w:t xml:space="preserve">súdu 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prerušiť alebo zastaviť </w:t>
      </w:r>
      <w:r w:rsidR="00760D04" w:rsidRPr="00152122">
        <w:rPr>
          <w:rFonts w:ascii="Tahoma" w:hAnsi="Tahoma" w:cs="Tahoma"/>
          <w:bCs/>
          <w:sz w:val="20"/>
          <w:szCs w:val="20"/>
        </w:rPr>
        <w:t>V</w:t>
      </w:r>
      <w:r w:rsidR="0061492D" w:rsidRPr="00152122">
        <w:rPr>
          <w:rFonts w:ascii="Tahoma" w:hAnsi="Tahoma" w:cs="Tahoma"/>
          <w:bCs/>
          <w:sz w:val="20"/>
          <w:szCs w:val="20"/>
        </w:rPr>
        <w:t>ykon</w:t>
      </w:r>
      <w:r w:rsidR="00760D04" w:rsidRPr="00152122">
        <w:rPr>
          <w:rFonts w:ascii="Tahoma" w:hAnsi="Tahoma" w:cs="Tahoma"/>
          <w:bCs/>
          <w:sz w:val="20"/>
          <w:szCs w:val="20"/>
        </w:rPr>
        <w:t>áva</w:t>
      </w:r>
      <w:r w:rsidR="0061492D" w:rsidRPr="00152122">
        <w:rPr>
          <w:rFonts w:ascii="Tahoma" w:hAnsi="Tahoma" w:cs="Tahoma"/>
          <w:bCs/>
          <w:sz w:val="20"/>
          <w:szCs w:val="20"/>
        </w:rPr>
        <w:t>nie Diela</w:t>
      </w:r>
      <w:r w:rsidR="00433958" w:rsidRPr="00152122">
        <w:rPr>
          <w:rFonts w:ascii="Tahoma" w:hAnsi="Tahoma" w:cs="Tahoma"/>
          <w:bCs/>
          <w:sz w:val="20"/>
          <w:szCs w:val="20"/>
        </w:rPr>
        <w:t>)</w:t>
      </w:r>
      <w:r w:rsidR="00CD1BD6" w:rsidRPr="00152122">
        <w:rPr>
          <w:rFonts w:ascii="Tahoma" w:hAnsi="Tahoma" w:cs="Tahoma"/>
          <w:bCs/>
          <w:sz w:val="20"/>
          <w:szCs w:val="20"/>
        </w:rPr>
        <w:t>, ktor</w:t>
      </w:r>
      <w:r w:rsidR="0038479F" w:rsidRPr="00152122">
        <w:rPr>
          <w:rFonts w:ascii="Tahoma" w:hAnsi="Tahoma" w:cs="Tahoma"/>
          <w:bCs/>
          <w:sz w:val="20"/>
          <w:szCs w:val="20"/>
        </w:rPr>
        <w:t>á</w:t>
      </w:r>
      <w:r w:rsidR="00CD1BD6" w:rsidRPr="00152122">
        <w:rPr>
          <w:rFonts w:ascii="Tahoma" w:hAnsi="Tahoma" w:cs="Tahoma"/>
          <w:bCs/>
          <w:sz w:val="20"/>
          <w:szCs w:val="20"/>
        </w:rPr>
        <w:t xml:space="preserve"> bráni vykonať Dielo </w:t>
      </w:r>
      <w:r w:rsidR="00E829E8" w:rsidRPr="00152122">
        <w:rPr>
          <w:rFonts w:ascii="Tahoma" w:hAnsi="Tahoma" w:cs="Tahoma"/>
          <w:bCs/>
          <w:sz w:val="20"/>
          <w:szCs w:val="20"/>
        </w:rPr>
        <w:t>včas</w:t>
      </w:r>
      <w:r w:rsidR="00B11873" w:rsidRPr="00152122">
        <w:rPr>
          <w:rFonts w:ascii="Tahoma" w:hAnsi="Tahoma" w:cs="Tahoma"/>
          <w:bCs/>
          <w:sz w:val="20"/>
          <w:szCs w:val="20"/>
        </w:rPr>
        <w:t>.</w:t>
      </w:r>
    </w:p>
    <w:p w14:paraId="53CF5845" w14:textId="11390AA3" w:rsidR="00106BA3" w:rsidRPr="004B2384" w:rsidRDefault="00E72A8D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Príslušné orgány </w:t>
      </w:r>
      <w:r w:rsidRPr="00152122">
        <w:rPr>
          <w:rFonts w:ascii="Tahoma" w:hAnsi="Tahoma" w:cs="Tahoma"/>
          <w:bCs/>
          <w:sz w:val="20"/>
          <w:szCs w:val="20"/>
        </w:rPr>
        <w:t>– orgány štátnej správy, územnej samosprávy</w:t>
      </w:r>
      <w:r w:rsidR="00216B55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>iné orgány</w:t>
      </w:r>
      <w:r w:rsidR="008937CD" w:rsidRPr="00152122">
        <w:rPr>
          <w:rFonts w:ascii="Tahoma" w:hAnsi="Tahoma" w:cs="Tahoma"/>
          <w:bCs/>
          <w:sz w:val="20"/>
          <w:szCs w:val="20"/>
        </w:rPr>
        <w:t xml:space="preserve"> 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8937CD" w:rsidRPr="00152122">
        <w:rPr>
          <w:rFonts w:ascii="Tahoma" w:hAnsi="Tahoma" w:cs="Tahoma"/>
          <w:bCs/>
          <w:sz w:val="20"/>
          <w:szCs w:val="20"/>
        </w:rPr>
        <w:t>osoby</w:t>
      </w:r>
      <w:r w:rsidRPr="00152122">
        <w:rPr>
          <w:rFonts w:ascii="Tahoma" w:hAnsi="Tahoma" w:cs="Tahoma"/>
          <w:bCs/>
          <w:sz w:val="20"/>
          <w:szCs w:val="20"/>
        </w:rPr>
        <w:t>, ktoré sú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 xml:space="preserve">zmysle </w:t>
      </w:r>
      <w:r w:rsidR="00106BA3" w:rsidRPr="00152122">
        <w:rPr>
          <w:rFonts w:ascii="Tahoma" w:hAnsi="Tahoma" w:cs="Tahoma"/>
          <w:bCs/>
          <w:sz w:val="20"/>
          <w:szCs w:val="20"/>
        </w:rPr>
        <w:t>aplikovateľných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106BA3" w:rsidRPr="00152122">
        <w:rPr>
          <w:rFonts w:ascii="Tahoma" w:hAnsi="Tahoma" w:cs="Tahoma"/>
          <w:bCs/>
          <w:sz w:val="20"/>
          <w:szCs w:val="20"/>
        </w:rPr>
        <w:t>pr</w:t>
      </w:r>
      <w:r w:rsidRPr="00152122">
        <w:rPr>
          <w:rFonts w:ascii="Tahoma" w:hAnsi="Tahoma" w:cs="Tahoma"/>
          <w:bCs/>
          <w:sz w:val="20"/>
          <w:szCs w:val="20"/>
        </w:rPr>
        <w:t>ávnych predpisov oprávnené vydávať rozhodnutia, povolenia, opatrenia 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>stanoviská vo vzťahu k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 xml:space="preserve">realizácii </w:t>
      </w:r>
      <w:r w:rsidR="00106BA3" w:rsidRPr="00152122">
        <w:rPr>
          <w:rFonts w:ascii="Tahoma" w:hAnsi="Tahoma" w:cs="Tahoma"/>
          <w:bCs/>
          <w:sz w:val="20"/>
          <w:szCs w:val="20"/>
        </w:rPr>
        <w:t>Stavby</w:t>
      </w:r>
      <w:r w:rsidRPr="00152122">
        <w:rPr>
          <w:rFonts w:ascii="Tahoma" w:hAnsi="Tahoma" w:cs="Tahoma"/>
          <w:bCs/>
          <w:sz w:val="20"/>
          <w:szCs w:val="20"/>
        </w:rPr>
        <w:t>, alebo inak</w:t>
      </w:r>
      <w:r w:rsidR="00106BA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vykonávajú svoje kompetencie</w:t>
      </w:r>
      <w:r w:rsidRPr="00106BA3">
        <w:rPr>
          <w:rFonts w:ascii="Tahoma" w:hAnsi="Tahoma" w:cs="Tahoma"/>
          <w:bCs/>
          <w:sz w:val="20"/>
          <w:szCs w:val="20"/>
        </w:rPr>
        <w:t xml:space="preserve"> vyplývajúce im z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="00106BA3">
        <w:rPr>
          <w:rFonts w:ascii="Tahoma" w:hAnsi="Tahoma" w:cs="Tahoma"/>
          <w:bCs/>
          <w:sz w:val="20"/>
          <w:szCs w:val="20"/>
        </w:rPr>
        <w:t>aplikovateľných</w:t>
      </w:r>
      <w:r w:rsidRPr="00106BA3">
        <w:rPr>
          <w:rFonts w:ascii="Tahoma" w:hAnsi="Tahoma" w:cs="Tahoma"/>
          <w:bCs/>
          <w:sz w:val="20"/>
          <w:szCs w:val="20"/>
        </w:rPr>
        <w:t xml:space="preserve"> </w:t>
      </w:r>
      <w:r w:rsidR="00106BA3">
        <w:rPr>
          <w:rFonts w:ascii="Tahoma" w:hAnsi="Tahoma" w:cs="Tahoma"/>
          <w:bCs/>
          <w:sz w:val="20"/>
          <w:szCs w:val="20"/>
        </w:rPr>
        <w:t>p</w:t>
      </w:r>
      <w:r w:rsidRPr="00106BA3">
        <w:rPr>
          <w:rFonts w:ascii="Tahoma" w:hAnsi="Tahoma" w:cs="Tahoma"/>
          <w:bCs/>
          <w:sz w:val="20"/>
          <w:szCs w:val="20"/>
        </w:rPr>
        <w:t xml:space="preserve">rávnych </w:t>
      </w:r>
      <w:r w:rsidRPr="004B2384">
        <w:rPr>
          <w:rFonts w:ascii="Tahoma" w:hAnsi="Tahoma" w:cs="Tahoma"/>
          <w:bCs/>
          <w:sz w:val="20"/>
          <w:szCs w:val="20"/>
        </w:rPr>
        <w:t>predpis</w:t>
      </w:r>
      <w:r w:rsidR="00106BA3" w:rsidRPr="004B2384">
        <w:rPr>
          <w:rFonts w:ascii="Tahoma" w:hAnsi="Tahoma" w:cs="Tahoma"/>
          <w:bCs/>
          <w:sz w:val="20"/>
          <w:szCs w:val="20"/>
        </w:rPr>
        <w:t>ov</w:t>
      </w:r>
      <w:r w:rsidR="00216B55" w:rsidRPr="004B2384">
        <w:rPr>
          <w:rFonts w:ascii="Tahoma" w:hAnsi="Tahoma" w:cs="Tahoma"/>
          <w:bCs/>
          <w:sz w:val="20"/>
          <w:szCs w:val="20"/>
        </w:rPr>
        <w:t>, vrátane akýchkoľvek fyzických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právnických osôb, na ktoré alebo na oprávnené záujmy ktorých môže mať realizácia Stavby vplyv</w:t>
      </w:r>
      <w:r w:rsidR="00FE0A81" w:rsidRPr="004B2384">
        <w:rPr>
          <w:rFonts w:ascii="Tahoma" w:hAnsi="Tahoma" w:cs="Tahoma"/>
          <w:bCs/>
          <w:sz w:val="20"/>
          <w:szCs w:val="20"/>
        </w:rPr>
        <w:t>,</w:t>
      </w:r>
      <w:r w:rsidR="00E75C6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16B55" w:rsidRPr="004B2384">
        <w:rPr>
          <w:rFonts w:ascii="Tahoma" w:hAnsi="Tahoma" w:cs="Tahoma"/>
          <w:bCs/>
          <w:sz w:val="20"/>
          <w:szCs w:val="20"/>
        </w:rPr>
        <w:t>dotknutí</w:t>
      </w:r>
      <w:r w:rsidR="00E75C6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16B55" w:rsidRPr="004B2384">
        <w:rPr>
          <w:rFonts w:ascii="Tahoma" w:hAnsi="Tahoma" w:cs="Tahoma"/>
          <w:bCs/>
          <w:sz w:val="20"/>
          <w:szCs w:val="20"/>
        </w:rPr>
        <w:t>vlastníci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správcovia/oprávnení užívatelia dotknutých nehnuteľností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inžinierskych sietí.</w:t>
      </w:r>
    </w:p>
    <w:p w14:paraId="2FA6EE56" w14:textId="7DE24DCC" w:rsidR="001D39E7" w:rsidRPr="00AA178B" w:rsidRDefault="001D39E7" w:rsidP="00E72A8D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AA178B">
        <w:rPr>
          <w:rFonts w:ascii="Tahoma" w:hAnsi="Tahoma" w:cs="Tahoma"/>
          <w:b/>
          <w:sz w:val="20"/>
          <w:szCs w:val="20"/>
        </w:rPr>
        <w:t xml:space="preserve">Služby </w:t>
      </w:r>
      <w:r w:rsidRPr="00AA178B">
        <w:rPr>
          <w:rFonts w:ascii="Tahoma" w:hAnsi="Tahoma" w:cs="Tahoma"/>
          <w:bCs/>
          <w:sz w:val="20"/>
          <w:szCs w:val="20"/>
        </w:rPr>
        <w:t>– Inžiniersk</w:t>
      </w:r>
      <w:r w:rsidR="00F556CB" w:rsidRPr="00AA178B">
        <w:rPr>
          <w:rFonts w:ascii="Tahoma" w:hAnsi="Tahoma" w:cs="Tahoma"/>
          <w:bCs/>
          <w:sz w:val="20"/>
          <w:szCs w:val="20"/>
        </w:rPr>
        <w:t>e</w:t>
      </w:r>
      <w:r w:rsidRPr="00AA178B">
        <w:rPr>
          <w:rFonts w:ascii="Tahoma" w:hAnsi="Tahoma" w:cs="Tahoma"/>
          <w:bCs/>
          <w:sz w:val="20"/>
          <w:szCs w:val="20"/>
        </w:rPr>
        <w:t xml:space="preserve"> služb</w:t>
      </w:r>
      <w:r w:rsidR="00F556CB" w:rsidRPr="00AA178B">
        <w:rPr>
          <w:rFonts w:ascii="Tahoma" w:hAnsi="Tahoma" w:cs="Tahoma"/>
          <w:bCs/>
          <w:sz w:val="20"/>
          <w:szCs w:val="20"/>
        </w:rPr>
        <w:t>y</w:t>
      </w:r>
      <w:r w:rsidR="00201246" w:rsidRPr="00AA178B">
        <w:rPr>
          <w:rFonts w:ascii="Tahoma" w:hAnsi="Tahoma" w:cs="Tahoma"/>
          <w:bCs/>
          <w:sz w:val="20"/>
          <w:szCs w:val="20"/>
        </w:rPr>
        <w:t xml:space="preserve">, </w:t>
      </w:r>
      <w:r w:rsidR="007A404B">
        <w:rPr>
          <w:rFonts w:ascii="Tahoma" w:hAnsi="Tahoma" w:cs="Tahoma"/>
          <w:bCs/>
          <w:sz w:val="20"/>
          <w:szCs w:val="20"/>
        </w:rPr>
        <w:t xml:space="preserve">Dohľad </w:t>
      </w:r>
      <w:r w:rsidR="00630E7F">
        <w:rPr>
          <w:rFonts w:ascii="Tahoma" w:hAnsi="Tahoma" w:cs="Tahoma"/>
          <w:bCs/>
          <w:sz w:val="20"/>
          <w:szCs w:val="20"/>
        </w:rPr>
        <w:t>P</w:t>
      </w:r>
      <w:r w:rsidR="001B7221">
        <w:rPr>
          <w:rFonts w:ascii="Tahoma" w:hAnsi="Tahoma" w:cs="Tahoma"/>
          <w:bCs/>
          <w:sz w:val="20"/>
          <w:szCs w:val="20"/>
        </w:rPr>
        <w:t>rojektanta</w:t>
      </w:r>
      <w:r w:rsidRPr="00AA178B">
        <w:rPr>
          <w:rFonts w:ascii="Tahoma" w:hAnsi="Tahoma" w:cs="Tahoma"/>
          <w:bCs/>
          <w:sz w:val="20"/>
          <w:szCs w:val="20"/>
        </w:rPr>
        <w:t xml:space="preserve"> a</w:t>
      </w:r>
      <w:r w:rsidR="00C9034B" w:rsidRPr="00AA178B">
        <w:rPr>
          <w:rFonts w:ascii="Tahoma" w:hAnsi="Tahoma" w:cs="Tahoma"/>
          <w:bCs/>
          <w:sz w:val="20"/>
          <w:szCs w:val="20"/>
        </w:rPr>
        <w:t> </w:t>
      </w:r>
      <w:r w:rsidR="00F556CB" w:rsidRPr="00AA178B">
        <w:rPr>
          <w:rFonts w:ascii="Tahoma" w:hAnsi="Tahoma" w:cs="Tahoma"/>
          <w:bCs/>
          <w:sz w:val="20"/>
          <w:szCs w:val="20"/>
        </w:rPr>
        <w:t>K</w:t>
      </w:r>
      <w:r w:rsidRPr="00AA178B">
        <w:rPr>
          <w:rFonts w:ascii="Tahoma" w:hAnsi="Tahoma" w:cs="Tahoma"/>
          <w:bCs/>
          <w:sz w:val="20"/>
          <w:szCs w:val="20"/>
        </w:rPr>
        <w:t>onzultačn</w:t>
      </w:r>
      <w:r w:rsidR="00F556CB" w:rsidRPr="00AA178B">
        <w:rPr>
          <w:rFonts w:ascii="Tahoma" w:hAnsi="Tahoma" w:cs="Tahoma"/>
          <w:bCs/>
          <w:sz w:val="20"/>
          <w:szCs w:val="20"/>
        </w:rPr>
        <w:t>é s</w:t>
      </w:r>
      <w:r w:rsidRPr="00AA178B">
        <w:rPr>
          <w:rFonts w:ascii="Tahoma" w:hAnsi="Tahoma" w:cs="Tahoma"/>
          <w:bCs/>
          <w:sz w:val="20"/>
          <w:szCs w:val="20"/>
        </w:rPr>
        <w:t>lužb</w:t>
      </w:r>
      <w:r w:rsidR="00F556CB" w:rsidRPr="00AA178B">
        <w:rPr>
          <w:rFonts w:ascii="Tahoma" w:hAnsi="Tahoma" w:cs="Tahoma"/>
          <w:bCs/>
          <w:sz w:val="20"/>
          <w:szCs w:val="20"/>
        </w:rPr>
        <w:t>y</w:t>
      </w:r>
      <w:r w:rsidRPr="00AA178B">
        <w:rPr>
          <w:rFonts w:ascii="Tahoma" w:hAnsi="Tahoma" w:cs="Tahoma"/>
          <w:bCs/>
          <w:sz w:val="20"/>
          <w:szCs w:val="20"/>
        </w:rPr>
        <w:t>.</w:t>
      </w:r>
    </w:p>
    <w:p w14:paraId="1B0A495B" w14:textId="3C3B180D" w:rsidR="00C061D0" w:rsidRPr="0080450B" w:rsidRDefault="0037383A" w:rsidP="00156832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7B32BF">
        <w:rPr>
          <w:rFonts w:ascii="Tahoma" w:hAnsi="Tahoma" w:cs="Tahoma"/>
          <w:b/>
          <w:sz w:val="20"/>
          <w:szCs w:val="20"/>
        </w:rPr>
        <w:t xml:space="preserve">Stavba </w:t>
      </w:r>
      <w:r w:rsidRPr="007B32BF">
        <w:rPr>
          <w:rFonts w:ascii="Tahoma" w:hAnsi="Tahoma" w:cs="Tahoma"/>
          <w:bCs/>
          <w:sz w:val="20"/>
          <w:szCs w:val="20"/>
        </w:rPr>
        <w:t xml:space="preserve">– </w:t>
      </w:r>
      <w:r>
        <w:rPr>
          <w:rFonts w:ascii="Tahoma" w:hAnsi="Tahoma" w:cs="Tahoma"/>
          <w:bCs/>
          <w:sz w:val="20"/>
          <w:szCs w:val="20"/>
        </w:rPr>
        <w:t>stavba označená ako „</w:t>
      </w:r>
      <w:r w:rsidRPr="00621F3C">
        <w:rPr>
          <w:rFonts w:ascii="Tahoma" w:hAnsi="Tahoma" w:cs="Tahoma"/>
          <w:color w:val="000000"/>
          <w:sz w:val="20"/>
          <w:szCs w:val="20"/>
        </w:rPr>
        <w:t xml:space="preserve">ZSS Domov </w:t>
      </w:r>
      <w:r w:rsidRPr="00A32A73">
        <w:rPr>
          <w:rFonts w:ascii="Tahoma" w:hAnsi="Tahoma" w:cs="Tahoma"/>
          <w:color w:val="000000"/>
          <w:sz w:val="20"/>
          <w:szCs w:val="20"/>
        </w:rPr>
        <w:t xml:space="preserve">Márie - výstavba ZSS  vo Svätom </w:t>
      </w:r>
      <w:proofErr w:type="spellStart"/>
      <w:r w:rsidRPr="00A32A73">
        <w:rPr>
          <w:rFonts w:ascii="Tahoma" w:hAnsi="Tahoma" w:cs="Tahoma"/>
          <w:color w:val="000000"/>
          <w:sz w:val="20"/>
          <w:szCs w:val="20"/>
        </w:rPr>
        <w:t>Antone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“</w:t>
      </w:r>
      <w:r w:rsidRPr="00A32A73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0920EB">
        <w:rPr>
          <w:rFonts w:ascii="Tahoma" w:hAnsi="Tahoma" w:cs="Tahoma"/>
          <w:color w:val="000000"/>
          <w:sz w:val="20"/>
          <w:szCs w:val="20"/>
        </w:rPr>
        <w:t>ktorá bude umiestnená na novovytvoren</w:t>
      </w:r>
      <w:r w:rsidRPr="00A32A73">
        <w:rPr>
          <w:rFonts w:ascii="Tahoma" w:hAnsi="Tahoma" w:cs="Tahoma"/>
          <w:color w:val="000000"/>
          <w:sz w:val="20"/>
          <w:szCs w:val="20"/>
        </w:rPr>
        <w:t>om pozemku na parcele C-KN č. 4929/20 o výmere 7103 m</w:t>
      </w:r>
      <w:r w:rsidRPr="00A32A73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A32A73">
        <w:rPr>
          <w:rFonts w:ascii="Tahoma" w:hAnsi="Tahoma" w:cs="Tahoma"/>
          <w:color w:val="000000"/>
          <w:sz w:val="20"/>
          <w:szCs w:val="20"/>
        </w:rPr>
        <w:t xml:space="preserve">, druh pozemku trvalý trávny porast, </w:t>
      </w:r>
      <w:r w:rsidRPr="00A85B8A">
        <w:rPr>
          <w:rFonts w:ascii="Tahoma" w:hAnsi="Tahoma" w:cs="Tahoma"/>
          <w:sz w:val="20"/>
          <w:szCs w:val="20"/>
        </w:rPr>
        <w:t>ktorá vznikla odčlenením od pôvodnej parcely C-KN č.</w:t>
      </w:r>
      <w:r>
        <w:rPr>
          <w:rFonts w:ascii="Tahoma" w:hAnsi="Tahoma" w:cs="Tahoma"/>
          <w:sz w:val="20"/>
          <w:szCs w:val="20"/>
        </w:rPr>
        <w:t> </w:t>
      </w:r>
      <w:r w:rsidRPr="00A85B8A">
        <w:rPr>
          <w:rFonts w:ascii="Tahoma" w:hAnsi="Tahoma" w:cs="Tahoma"/>
          <w:sz w:val="20"/>
          <w:szCs w:val="20"/>
        </w:rPr>
        <w:t xml:space="preserve">4929/11 o výmere 16 410 </w:t>
      </w:r>
      <w:bookmarkStart w:id="5" w:name="_Hlk215063914"/>
      <w:r w:rsidRPr="00A85B8A">
        <w:rPr>
          <w:rFonts w:ascii="Tahoma" w:hAnsi="Tahoma" w:cs="Tahoma"/>
          <w:sz w:val="20"/>
          <w:szCs w:val="20"/>
        </w:rPr>
        <w:t>m</w:t>
      </w:r>
      <w:bookmarkEnd w:id="5"/>
      <w:r w:rsidRPr="00A85B8A">
        <w:rPr>
          <w:rFonts w:ascii="Tahoma" w:hAnsi="Tahoma" w:cs="Tahoma"/>
          <w:sz w:val="20"/>
          <w:szCs w:val="20"/>
          <w:vertAlign w:val="superscript"/>
        </w:rPr>
        <w:t>2</w:t>
      </w:r>
      <w:r w:rsidRPr="00A85B8A">
        <w:rPr>
          <w:rFonts w:ascii="Tahoma" w:hAnsi="Tahoma" w:cs="Tahoma"/>
          <w:sz w:val="20"/>
          <w:szCs w:val="20"/>
        </w:rPr>
        <w:t xml:space="preserve">, druh pozemku trvalý trávny porast, evidovanej Okresným úradom Banská Štiavnica, katastrálnym odborom na liste vlastníctva č. 1430 pre katastrálne územie Svätý Anton, a to na základe geometrického plánu č. 37 553 674-92/2025 vypracovaného Petrom </w:t>
      </w:r>
      <w:proofErr w:type="spellStart"/>
      <w:r w:rsidRPr="00A85B8A">
        <w:rPr>
          <w:rFonts w:ascii="Tahoma" w:hAnsi="Tahoma" w:cs="Tahoma"/>
          <w:sz w:val="20"/>
          <w:szCs w:val="20"/>
        </w:rPr>
        <w:t>Truhanom</w:t>
      </w:r>
      <w:proofErr w:type="spellEnd"/>
      <w:r w:rsidRPr="00A85B8A">
        <w:rPr>
          <w:rFonts w:ascii="Tahoma" w:hAnsi="Tahoma" w:cs="Tahoma"/>
          <w:sz w:val="20"/>
          <w:szCs w:val="20"/>
        </w:rPr>
        <w:t>, Novomeského 1262/17, 962 31 Veľká Lúka dňa 16.11.2025, ktorý bol Okresným úradom Banská Štiavnica, katastrálnym odborom úradne overený dňa 04.12.2025 pod č. G1-318/2025.</w:t>
      </w:r>
    </w:p>
    <w:p w14:paraId="26517DF2" w14:textId="4B420C1C" w:rsidR="00EC34D2" w:rsidRDefault="00C061D0" w:rsidP="00F47F94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</w:t>
      </w:r>
      <w:r w:rsidR="00EC34D2">
        <w:rPr>
          <w:rFonts w:ascii="Tahoma" w:hAnsi="Tahoma" w:cs="Tahoma"/>
          <w:b/>
          <w:sz w:val="20"/>
          <w:szCs w:val="20"/>
        </w:rPr>
        <w:t xml:space="preserve">tavebný zákon </w:t>
      </w:r>
      <w:r w:rsidR="009940BF" w:rsidRPr="00EB758B">
        <w:rPr>
          <w:rFonts w:ascii="Tahoma" w:hAnsi="Tahoma" w:cs="Tahoma"/>
          <w:b/>
          <w:sz w:val="20"/>
          <w:szCs w:val="20"/>
        </w:rPr>
        <w:t xml:space="preserve"> </w:t>
      </w:r>
      <w:r w:rsidR="009940BF" w:rsidRPr="00EB758B">
        <w:rPr>
          <w:rFonts w:ascii="Tahoma" w:hAnsi="Tahoma" w:cs="Tahoma"/>
          <w:bCs/>
          <w:sz w:val="20"/>
          <w:szCs w:val="20"/>
        </w:rPr>
        <w:t>–</w:t>
      </w:r>
      <w:r w:rsidR="009940BF">
        <w:rPr>
          <w:rFonts w:ascii="Tahoma" w:hAnsi="Tahoma" w:cs="Tahoma"/>
          <w:bCs/>
          <w:sz w:val="20"/>
          <w:szCs w:val="20"/>
        </w:rPr>
        <w:t xml:space="preserve"> </w:t>
      </w:r>
      <w:r w:rsidR="00EC34D2" w:rsidRPr="00EC34D2">
        <w:rPr>
          <w:rFonts w:ascii="Tahoma" w:hAnsi="Tahoma" w:cs="Tahoma"/>
          <w:sz w:val="20"/>
          <w:szCs w:val="20"/>
        </w:rPr>
        <w:t xml:space="preserve">zákon č. </w:t>
      </w:r>
      <w:r w:rsidR="003F6A1C">
        <w:rPr>
          <w:rFonts w:ascii="Tahoma" w:hAnsi="Tahoma" w:cs="Tahoma"/>
          <w:sz w:val="20"/>
          <w:szCs w:val="20"/>
        </w:rPr>
        <w:t>25</w:t>
      </w:r>
      <w:r w:rsidR="00EC34D2" w:rsidRPr="00EC34D2">
        <w:rPr>
          <w:rFonts w:ascii="Tahoma" w:hAnsi="Tahoma" w:cs="Tahoma"/>
          <w:sz w:val="20"/>
          <w:szCs w:val="20"/>
        </w:rPr>
        <w:t>/</w:t>
      </w:r>
      <w:r w:rsidR="003F6A1C">
        <w:rPr>
          <w:rFonts w:ascii="Tahoma" w:hAnsi="Tahoma" w:cs="Tahoma"/>
          <w:sz w:val="20"/>
          <w:szCs w:val="20"/>
        </w:rPr>
        <w:t>2025</w:t>
      </w:r>
      <w:r w:rsidR="00EC34D2" w:rsidRPr="00EC34D2">
        <w:rPr>
          <w:rFonts w:ascii="Tahoma" w:hAnsi="Tahoma" w:cs="Tahoma"/>
          <w:sz w:val="20"/>
          <w:szCs w:val="20"/>
        </w:rPr>
        <w:t xml:space="preserve"> Z. z. </w:t>
      </w:r>
      <w:r w:rsidR="000719B8" w:rsidRPr="000719B8">
        <w:rPr>
          <w:rFonts w:ascii="Tahoma" w:hAnsi="Tahoma" w:cs="Tahoma"/>
          <w:sz w:val="20"/>
          <w:szCs w:val="20"/>
        </w:rPr>
        <w:t>Stavebný zákon a o zmene a doplnení niektorých zákonov (Stavebný zákon)</w:t>
      </w:r>
      <w:r w:rsidR="00EC34D2" w:rsidRPr="00EC34D2">
        <w:rPr>
          <w:rFonts w:ascii="Tahoma" w:hAnsi="Tahoma" w:cs="Tahoma"/>
          <w:sz w:val="20"/>
          <w:szCs w:val="20"/>
        </w:rPr>
        <w:t xml:space="preserve"> v znení neskorších predpisov</w:t>
      </w:r>
      <w:r w:rsidR="00715ECE">
        <w:rPr>
          <w:rFonts w:ascii="Tahoma" w:hAnsi="Tahoma" w:cs="Tahoma"/>
          <w:sz w:val="20"/>
          <w:szCs w:val="20"/>
        </w:rPr>
        <w:t>.</w:t>
      </w:r>
    </w:p>
    <w:p w14:paraId="4F3FA002" w14:textId="3637335C" w:rsidR="00393D9C" w:rsidRPr="00F47F94" w:rsidRDefault="00393D9C" w:rsidP="00F47F94">
      <w:pPr>
        <w:spacing w:before="120" w:line="22" w:lineRule="atLeast"/>
        <w:ind w:left="703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Súťažné podklady </w:t>
      </w:r>
      <w:r w:rsidRPr="00C150B9">
        <w:rPr>
          <w:rFonts w:ascii="Tahoma" w:hAnsi="Tahoma" w:cs="Tahoma"/>
          <w:bCs/>
          <w:sz w:val="20"/>
          <w:szCs w:val="20"/>
        </w:rPr>
        <w:t>– súťažné podklady</w:t>
      </w:r>
      <w:r>
        <w:rPr>
          <w:rFonts w:ascii="Tahoma" w:hAnsi="Tahoma" w:cs="Tahoma"/>
          <w:bCs/>
          <w:sz w:val="20"/>
          <w:szCs w:val="20"/>
        </w:rPr>
        <w:t xml:space="preserve"> podľa § 42 Zákona o VO</w:t>
      </w:r>
      <w:r w:rsidRPr="00C150B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zverejnené</w:t>
      </w:r>
      <w:r w:rsidRPr="00C150B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BBSK</w:t>
      </w:r>
      <w:r w:rsidRPr="00C150B9">
        <w:rPr>
          <w:rFonts w:ascii="Tahoma" w:hAnsi="Tahoma" w:cs="Tahoma"/>
          <w:bCs/>
          <w:sz w:val="20"/>
          <w:szCs w:val="20"/>
        </w:rPr>
        <w:t xml:space="preserve"> vo Verejnom obstarávaní</w:t>
      </w:r>
      <w:r>
        <w:rPr>
          <w:rFonts w:ascii="Tahoma" w:hAnsi="Tahoma" w:cs="Tahoma"/>
          <w:bCs/>
          <w:sz w:val="20"/>
          <w:szCs w:val="20"/>
        </w:rPr>
        <w:t>, a to vrátane vysvetlení informácií BBSK ako verejného obstarávateľa potrebných na predloženie ponuky</w:t>
      </w:r>
      <w:r w:rsidRPr="00C150B9">
        <w:rPr>
          <w:rFonts w:ascii="Tahoma" w:hAnsi="Tahoma" w:cs="Tahoma"/>
          <w:bCs/>
          <w:sz w:val="20"/>
          <w:szCs w:val="20"/>
        </w:rPr>
        <w:t>.</w:t>
      </w:r>
    </w:p>
    <w:p w14:paraId="60181C84" w14:textId="7F9055A2" w:rsidR="00A155D0" w:rsidRPr="00F47F94" w:rsidRDefault="00A155D0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 xml:space="preserve">Verejné obstarávanie </w:t>
      </w:r>
      <w:r w:rsidR="00A54B1C" w:rsidRPr="00E85BED">
        <w:rPr>
          <w:rFonts w:ascii="Tahoma" w:hAnsi="Tahoma" w:cs="Tahoma"/>
          <w:bCs/>
          <w:sz w:val="20"/>
          <w:szCs w:val="20"/>
        </w:rPr>
        <w:t>–</w:t>
      </w:r>
      <w:r w:rsidRPr="00EB758B">
        <w:rPr>
          <w:rFonts w:ascii="Tahoma" w:hAnsi="Tahoma" w:cs="Tahoma"/>
          <w:bCs/>
          <w:sz w:val="20"/>
          <w:szCs w:val="20"/>
        </w:rPr>
        <w:t xml:space="preserve"> verejné obstarávanie </w:t>
      </w:r>
      <w:r w:rsidR="00630E7F">
        <w:rPr>
          <w:rFonts w:ascii="Tahoma" w:hAnsi="Tahoma" w:cs="Tahoma"/>
          <w:bCs/>
          <w:sz w:val="20"/>
          <w:szCs w:val="20"/>
        </w:rPr>
        <w:t>BBSK</w:t>
      </w:r>
      <w:r w:rsidRPr="00EB758B">
        <w:rPr>
          <w:rFonts w:ascii="Tahoma" w:hAnsi="Tahoma" w:cs="Tahoma"/>
          <w:bCs/>
          <w:sz w:val="20"/>
          <w:szCs w:val="20"/>
        </w:rPr>
        <w:t xml:space="preserve"> na predmet zákazky s názvom: </w:t>
      </w:r>
      <w:r w:rsidR="005468E1" w:rsidRPr="00F22D0E">
        <w:rPr>
          <w:rFonts w:ascii="Tahoma" w:hAnsi="Tahoma" w:cs="Tahoma"/>
          <w:bCs/>
          <w:sz w:val="20"/>
          <w:szCs w:val="20"/>
        </w:rPr>
        <w:t>„</w:t>
      </w:r>
      <w:r w:rsidR="00C50D2E" w:rsidRPr="00F22D0E">
        <w:rPr>
          <w:rFonts w:ascii="Tahoma" w:hAnsi="Tahoma" w:cs="Tahoma"/>
          <w:sz w:val="20"/>
          <w:szCs w:val="20"/>
        </w:rPr>
        <w:t xml:space="preserve">Úrad BBSK pre ZSS Domov Márie - výstavba ZSS  vo Svätom </w:t>
      </w:r>
      <w:proofErr w:type="spellStart"/>
      <w:r w:rsidR="00C50D2E" w:rsidRPr="00F22D0E">
        <w:rPr>
          <w:rFonts w:ascii="Tahoma" w:hAnsi="Tahoma" w:cs="Tahoma"/>
          <w:sz w:val="20"/>
          <w:szCs w:val="20"/>
        </w:rPr>
        <w:t>Antone</w:t>
      </w:r>
      <w:proofErr w:type="spellEnd"/>
      <w:r w:rsidR="00C50D2E" w:rsidRPr="00F22D0E" w:rsidDel="00140B10">
        <w:rPr>
          <w:rFonts w:ascii="Tahoma" w:hAnsi="Tahoma" w:cs="Tahoma"/>
          <w:sz w:val="20"/>
          <w:szCs w:val="20"/>
        </w:rPr>
        <w:t xml:space="preserve"> </w:t>
      </w:r>
      <w:r w:rsidR="00456EBB" w:rsidRPr="00F22D0E">
        <w:rPr>
          <w:rFonts w:ascii="Tahoma" w:hAnsi="Tahoma" w:cs="Tahoma"/>
          <w:sz w:val="20"/>
          <w:szCs w:val="20"/>
        </w:rPr>
        <w:t>- PD</w:t>
      </w:r>
      <w:r w:rsidR="005468E1" w:rsidRPr="00F22D0E">
        <w:rPr>
          <w:rFonts w:ascii="Tahoma" w:hAnsi="Tahoma" w:cs="Tahoma"/>
          <w:bCs/>
          <w:sz w:val="20"/>
          <w:szCs w:val="20"/>
        </w:rPr>
        <w:t>“</w:t>
      </w:r>
      <w:r w:rsidR="005468E1" w:rsidRPr="000719B8">
        <w:rPr>
          <w:rFonts w:ascii="Tahoma" w:hAnsi="Tahoma" w:cs="Tahoma"/>
          <w:bCs/>
          <w:sz w:val="20"/>
          <w:szCs w:val="20"/>
        </w:rPr>
        <w:t>,</w:t>
      </w:r>
      <w:r w:rsidRPr="000719B8">
        <w:rPr>
          <w:rFonts w:ascii="Tahoma" w:hAnsi="Tahoma" w:cs="Tahoma"/>
          <w:bCs/>
          <w:sz w:val="20"/>
          <w:szCs w:val="20"/>
        </w:rPr>
        <w:t xml:space="preserve"> postupom </w:t>
      </w:r>
      <w:r w:rsidR="00EF5BFD" w:rsidRPr="000719B8">
        <w:rPr>
          <w:rFonts w:ascii="Tahoma" w:hAnsi="Tahoma" w:cs="Tahoma"/>
          <w:bCs/>
          <w:sz w:val="20"/>
          <w:szCs w:val="20"/>
        </w:rPr>
        <w:t xml:space="preserve">zadávania zákazky podľa § </w:t>
      </w:r>
      <w:r w:rsidR="00B90BF9">
        <w:rPr>
          <w:rFonts w:ascii="Tahoma" w:hAnsi="Tahoma" w:cs="Tahoma"/>
          <w:bCs/>
          <w:sz w:val="20"/>
          <w:szCs w:val="20"/>
        </w:rPr>
        <w:t xml:space="preserve">58 </w:t>
      </w:r>
      <w:r w:rsidR="002760B9">
        <w:rPr>
          <w:rFonts w:ascii="Tahoma" w:hAnsi="Tahoma" w:cs="Tahoma"/>
          <w:bCs/>
          <w:sz w:val="20"/>
          <w:szCs w:val="20"/>
        </w:rPr>
        <w:t xml:space="preserve">až </w:t>
      </w:r>
      <w:r w:rsidR="00F22D0E">
        <w:rPr>
          <w:rFonts w:ascii="Tahoma" w:hAnsi="Tahoma" w:cs="Tahoma"/>
          <w:bCs/>
          <w:sz w:val="20"/>
          <w:szCs w:val="20"/>
        </w:rPr>
        <w:t>§ 61</w:t>
      </w:r>
      <w:r w:rsidR="00EF5BFD" w:rsidRPr="000719B8">
        <w:rPr>
          <w:rFonts w:ascii="Tahoma" w:hAnsi="Tahoma" w:cs="Tahoma"/>
          <w:bCs/>
          <w:sz w:val="20"/>
          <w:szCs w:val="20"/>
        </w:rPr>
        <w:t xml:space="preserve"> Zákona o VO</w:t>
      </w:r>
      <w:r w:rsidRPr="000719B8">
        <w:rPr>
          <w:rFonts w:ascii="Tahoma" w:hAnsi="Tahoma" w:cs="Tahoma"/>
          <w:bCs/>
          <w:sz w:val="20"/>
          <w:szCs w:val="20"/>
        </w:rPr>
        <w:t xml:space="preserve">, vyhlásené </w:t>
      </w:r>
      <w:r w:rsidR="000F515E" w:rsidRPr="000F515E">
        <w:rPr>
          <w:rFonts w:ascii="Tahoma" w:hAnsi="Tahoma" w:cs="Tahoma"/>
          <w:sz w:val="20"/>
          <w:szCs w:val="20"/>
          <w:highlight w:val="yellow"/>
        </w:rPr>
        <w:t>[.]</w:t>
      </w:r>
      <w:r w:rsidRPr="000719B8">
        <w:rPr>
          <w:rFonts w:ascii="Tahoma" w:hAnsi="Tahoma" w:cs="Tahoma"/>
          <w:bCs/>
          <w:sz w:val="20"/>
          <w:szCs w:val="20"/>
        </w:rPr>
        <w:t xml:space="preserve"> dňa</w:t>
      </w:r>
      <w:r w:rsidR="0042197C" w:rsidRPr="000719B8">
        <w:rPr>
          <w:rFonts w:ascii="Tahoma" w:hAnsi="Tahoma" w:cs="Tahoma"/>
          <w:bCs/>
          <w:sz w:val="20"/>
          <w:szCs w:val="20"/>
        </w:rPr>
        <w:t xml:space="preserve"> </w:t>
      </w:r>
      <w:r w:rsidR="000F515E" w:rsidRPr="000F515E">
        <w:rPr>
          <w:rFonts w:ascii="Tahoma" w:hAnsi="Tahoma" w:cs="Tahoma"/>
          <w:sz w:val="20"/>
          <w:szCs w:val="20"/>
          <w:highlight w:val="yellow"/>
        </w:rPr>
        <w:t>[.]</w:t>
      </w:r>
      <w:r w:rsidR="000F515E">
        <w:rPr>
          <w:rFonts w:ascii="Tahoma" w:hAnsi="Tahoma" w:cs="Tahoma"/>
          <w:sz w:val="20"/>
          <w:szCs w:val="20"/>
        </w:rPr>
        <w:t xml:space="preserve"> </w:t>
      </w:r>
      <w:r w:rsidRPr="000719B8">
        <w:rPr>
          <w:rFonts w:ascii="Tahoma" w:hAnsi="Tahoma" w:cs="Tahoma"/>
          <w:bCs/>
          <w:sz w:val="20"/>
          <w:szCs w:val="20"/>
        </w:rPr>
        <w:t>pod značkou oznámenia</w:t>
      </w:r>
      <w:r w:rsidR="0042197C" w:rsidRPr="000719B8">
        <w:rPr>
          <w:rFonts w:ascii="Tahoma" w:hAnsi="Tahoma" w:cs="Tahoma"/>
          <w:bCs/>
          <w:sz w:val="20"/>
          <w:szCs w:val="20"/>
        </w:rPr>
        <w:t xml:space="preserve"> </w:t>
      </w:r>
      <w:r w:rsidR="000F515E" w:rsidRPr="000F515E">
        <w:rPr>
          <w:rFonts w:ascii="Tahoma" w:hAnsi="Tahoma" w:cs="Tahoma"/>
          <w:sz w:val="20"/>
          <w:szCs w:val="20"/>
          <w:highlight w:val="yellow"/>
        </w:rPr>
        <w:t>[.]</w:t>
      </w:r>
      <w:r w:rsidR="0042197C" w:rsidRPr="000719B8">
        <w:rPr>
          <w:rFonts w:ascii="Tahoma" w:hAnsi="Tahoma" w:cs="Tahoma"/>
          <w:bCs/>
          <w:sz w:val="20"/>
          <w:szCs w:val="20"/>
        </w:rPr>
        <w:t>.</w:t>
      </w:r>
    </w:p>
    <w:p w14:paraId="4DB944A3" w14:textId="4F0FC864" w:rsidR="00EC34D2" w:rsidRDefault="00EC34D2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Vyhláška </w:t>
      </w:r>
      <w:r w:rsidR="00A54B1C" w:rsidRPr="00E85BED">
        <w:rPr>
          <w:rFonts w:ascii="Tahoma" w:hAnsi="Tahoma" w:cs="Tahoma"/>
          <w:bCs/>
          <w:sz w:val="20"/>
          <w:szCs w:val="20"/>
        </w:rPr>
        <w:t>–</w:t>
      </w:r>
      <w:r w:rsidRPr="00EC34D2">
        <w:rPr>
          <w:rFonts w:ascii="Tahoma" w:hAnsi="Tahoma" w:cs="Tahoma"/>
          <w:bCs/>
          <w:sz w:val="20"/>
          <w:szCs w:val="20"/>
        </w:rPr>
        <w:t xml:space="preserve"> v</w:t>
      </w:r>
      <w:r w:rsidRPr="00EC34D2">
        <w:rPr>
          <w:rFonts w:ascii="Tahoma" w:hAnsi="Tahoma" w:cs="Tahoma"/>
          <w:sz w:val="20"/>
          <w:szCs w:val="20"/>
        </w:rPr>
        <w:t xml:space="preserve">yhláška </w:t>
      </w:r>
      <w:r w:rsidR="00D70F0F" w:rsidRPr="00D70F0F">
        <w:rPr>
          <w:rFonts w:ascii="Tahoma" w:hAnsi="Tahoma" w:cs="Tahoma"/>
          <w:sz w:val="20"/>
          <w:szCs w:val="20"/>
        </w:rPr>
        <w:t>Úradu pre územné plánovanie a výstavbu Slovenskej republiky</w:t>
      </w:r>
      <w:r w:rsidR="00D70F0F">
        <w:rPr>
          <w:rFonts w:ascii="Tahoma" w:hAnsi="Tahoma" w:cs="Tahoma"/>
          <w:sz w:val="20"/>
          <w:szCs w:val="20"/>
        </w:rPr>
        <w:t xml:space="preserve"> </w:t>
      </w:r>
      <w:r w:rsidRPr="00EC34D2">
        <w:rPr>
          <w:rFonts w:ascii="Tahoma" w:hAnsi="Tahoma" w:cs="Tahoma"/>
          <w:sz w:val="20"/>
          <w:szCs w:val="20"/>
        </w:rPr>
        <w:t xml:space="preserve">č. </w:t>
      </w:r>
      <w:r w:rsidR="006046D7">
        <w:rPr>
          <w:rFonts w:ascii="Tahoma" w:hAnsi="Tahoma" w:cs="Tahoma"/>
          <w:sz w:val="20"/>
          <w:szCs w:val="20"/>
        </w:rPr>
        <w:t>60/2025</w:t>
      </w:r>
      <w:r w:rsidRPr="00EC34D2">
        <w:rPr>
          <w:rFonts w:ascii="Tahoma" w:hAnsi="Tahoma" w:cs="Tahoma"/>
          <w:sz w:val="20"/>
          <w:szCs w:val="20"/>
        </w:rPr>
        <w:t xml:space="preserve"> Z. z., </w:t>
      </w:r>
      <w:r w:rsidR="006046D7" w:rsidRPr="006046D7">
        <w:rPr>
          <w:rFonts w:ascii="Tahoma" w:hAnsi="Tahoma" w:cs="Tahoma"/>
          <w:sz w:val="20"/>
          <w:szCs w:val="20"/>
        </w:rPr>
        <w:t>o štruktúre a prevádzke informačného systému územného plánovania a výstavby, o obsahu podaní a obsahu a rozsahu dokumentácie stavby</w:t>
      </w:r>
      <w:r w:rsidR="006046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znení neskorších predpisov</w:t>
      </w:r>
      <w:r w:rsidR="00715ECE">
        <w:rPr>
          <w:rFonts w:ascii="Tahoma" w:hAnsi="Tahoma" w:cs="Tahoma"/>
          <w:sz w:val="20"/>
          <w:szCs w:val="20"/>
        </w:rPr>
        <w:t>.</w:t>
      </w:r>
    </w:p>
    <w:p w14:paraId="6328A775" w14:textId="2873C5C1" w:rsidR="008C7AC4" w:rsidRDefault="008C7AC4" w:rsidP="008C7AC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Vyhláška o bezbariérovosti - </w:t>
      </w:r>
      <w:r w:rsidRPr="00EC34D2">
        <w:rPr>
          <w:rFonts w:ascii="Tahoma" w:hAnsi="Tahoma" w:cs="Tahoma"/>
          <w:bCs/>
          <w:sz w:val="20"/>
          <w:szCs w:val="20"/>
        </w:rPr>
        <w:t>v</w:t>
      </w:r>
      <w:r w:rsidRPr="00EC34D2">
        <w:rPr>
          <w:rFonts w:ascii="Tahoma" w:hAnsi="Tahoma" w:cs="Tahoma"/>
          <w:sz w:val="20"/>
          <w:szCs w:val="20"/>
        </w:rPr>
        <w:t>yhláška M</w:t>
      </w:r>
      <w:r>
        <w:rPr>
          <w:rFonts w:ascii="Tahoma" w:hAnsi="Tahoma" w:cs="Tahoma"/>
          <w:sz w:val="20"/>
          <w:szCs w:val="20"/>
        </w:rPr>
        <w:t xml:space="preserve">inisterstva životného prostredia </w:t>
      </w:r>
      <w:r w:rsidR="000B5427" w:rsidRPr="00D70F0F">
        <w:rPr>
          <w:rFonts w:ascii="Tahoma" w:hAnsi="Tahoma" w:cs="Tahoma"/>
          <w:sz w:val="20"/>
          <w:szCs w:val="20"/>
        </w:rPr>
        <w:t>Slovenskej republiky</w:t>
      </w:r>
      <w:r w:rsidRPr="00EC34D2">
        <w:rPr>
          <w:rFonts w:ascii="Tahoma" w:hAnsi="Tahoma" w:cs="Tahoma"/>
          <w:sz w:val="20"/>
          <w:szCs w:val="20"/>
        </w:rPr>
        <w:t xml:space="preserve"> č. 53</w:t>
      </w:r>
      <w:r>
        <w:rPr>
          <w:rFonts w:ascii="Tahoma" w:hAnsi="Tahoma" w:cs="Tahoma"/>
          <w:sz w:val="20"/>
          <w:szCs w:val="20"/>
        </w:rPr>
        <w:t>2</w:t>
      </w:r>
      <w:r w:rsidRPr="00EC34D2">
        <w:rPr>
          <w:rFonts w:ascii="Tahoma" w:hAnsi="Tahoma" w:cs="Tahoma"/>
          <w:sz w:val="20"/>
          <w:szCs w:val="20"/>
        </w:rPr>
        <w:t>/200</w:t>
      </w:r>
      <w:r>
        <w:rPr>
          <w:rFonts w:ascii="Tahoma" w:hAnsi="Tahoma" w:cs="Tahoma"/>
          <w:sz w:val="20"/>
          <w:szCs w:val="20"/>
        </w:rPr>
        <w:t>2</w:t>
      </w:r>
      <w:r w:rsidRPr="00EC34D2">
        <w:rPr>
          <w:rFonts w:ascii="Tahoma" w:hAnsi="Tahoma" w:cs="Tahoma"/>
          <w:sz w:val="20"/>
          <w:szCs w:val="20"/>
        </w:rPr>
        <w:t xml:space="preserve"> Z. z., </w:t>
      </w:r>
      <w:r w:rsidRPr="008C7AC4">
        <w:rPr>
          <w:rFonts w:ascii="Tahoma" w:hAnsi="Tahoma" w:cs="Tahoma"/>
          <w:sz w:val="20"/>
          <w:szCs w:val="20"/>
        </w:rPr>
        <w:t>ktorou sa ustanovujú podrobnosti o všeobecných technických požiadavkách na výstavbu a o všeobecných technických požiadavkách na stavby užívané osobami s obmedzenou schopnosťou pohybu a</w:t>
      </w:r>
      <w:r>
        <w:rPr>
          <w:rFonts w:ascii="Tahoma" w:hAnsi="Tahoma" w:cs="Tahoma"/>
          <w:sz w:val="20"/>
          <w:szCs w:val="20"/>
        </w:rPr>
        <w:t> </w:t>
      </w:r>
      <w:r w:rsidRPr="008C7AC4">
        <w:rPr>
          <w:rFonts w:ascii="Tahoma" w:hAnsi="Tahoma" w:cs="Tahoma"/>
          <w:sz w:val="20"/>
          <w:szCs w:val="20"/>
        </w:rPr>
        <w:t>orientácie</w:t>
      </w:r>
      <w:r>
        <w:rPr>
          <w:rFonts w:ascii="Tahoma" w:hAnsi="Tahoma" w:cs="Tahoma"/>
          <w:sz w:val="20"/>
          <w:szCs w:val="20"/>
        </w:rPr>
        <w:t xml:space="preserve"> v znení neskorších predpisov.</w:t>
      </w:r>
    </w:p>
    <w:p w14:paraId="00AF6876" w14:textId="09E028E0" w:rsidR="00905812" w:rsidRPr="004B2384" w:rsidRDefault="00905812" w:rsidP="00905812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 xml:space="preserve">Vykonávanie Diela </w:t>
      </w:r>
      <w:r w:rsidRPr="00EB758B">
        <w:rPr>
          <w:rFonts w:ascii="Tahoma" w:hAnsi="Tahoma" w:cs="Tahoma"/>
          <w:bCs/>
          <w:sz w:val="20"/>
          <w:szCs w:val="20"/>
        </w:rPr>
        <w:t xml:space="preserve">– akékoľvek a všetky projektové, </w:t>
      </w:r>
      <w:r>
        <w:rPr>
          <w:rFonts w:ascii="Tahoma" w:hAnsi="Tahoma" w:cs="Tahoma"/>
          <w:bCs/>
          <w:sz w:val="20"/>
          <w:szCs w:val="20"/>
        </w:rPr>
        <w:t xml:space="preserve">výpočtové, meracie, </w:t>
      </w:r>
      <w:r w:rsidRPr="00EB758B">
        <w:rPr>
          <w:rFonts w:ascii="Tahoma" w:hAnsi="Tahoma" w:cs="Tahoma"/>
          <w:bCs/>
          <w:sz w:val="20"/>
          <w:szCs w:val="20"/>
        </w:rPr>
        <w:t>posudkové,</w:t>
      </w:r>
      <w:r w:rsidR="00B530C8">
        <w:rPr>
          <w:rFonts w:ascii="Tahoma" w:hAnsi="Tahoma" w:cs="Tahoma"/>
          <w:bCs/>
          <w:sz w:val="20"/>
          <w:szCs w:val="20"/>
        </w:rPr>
        <w:t xml:space="preserve"> </w:t>
      </w:r>
      <w:r w:rsidR="00B530C8" w:rsidRPr="003C5091">
        <w:rPr>
          <w:rFonts w:ascii="Tahoma" w:hAnsi="Tahoma" w:cs="Tahoma"/>
          <w:bCs/>
          <w:sz w:val="20"/>
          <w:szCs w:val="20"/>
        </w:rPr>
        <w:t>inžinierske, analytické</w:t>
      </w:r>
      <w:r w:rsidR="00B530C8">
        <w:rPr>
          <w:rFonts w:ascii="Tahoma" w:hAnsi="Tahoma" w:cs="Tahoma"/>
          <w:bCs/>
          <w:sz w:val="20"/>
          <w:szCs w:val="20"/>
        </w:rPr>
        <w:t>,</w:t>
      </w:r>
      <w:r w:rsidRPr="00EB758B">
        <w:rPr>
          <w:rFonts w:ascii="Tahoma" w:hAnsi="Tahoma" w:cs="Tahoma"/>
          <w:bCs/>
          <w:sz w:val="20"/>
          <w:szCs w:val="20"/>
        </w:rPr>
        <w:t xml:space="preserve"> autorské, alebo iné odborné činnosti a</w:t>
      </w:r>
      <w:r>
        <w:rPr>
          <w:rFonts w:ascii="Tahoma" w:hAnsi="Tahoma" w:cs="Tahoma"/>
          <w:bCs/>
          <w:sz w:val="20"/>
          <w:szCs w:val="20"/>
        </w:rPr>
        <w:t> </w:t>
      </w:r>
      <w:r w:rsidRPr="00EB758B">
        <w:rPr>
          <w:rFonts w:ascii="Tahoma" w:hAnsi="Tahoma" w:cs="Tahoma"/>
          <w:bCs/>
          <w:sz w:val="20"/>
          <w:szCs w:val="20"/>
        </w:rPr>
        <w:t>postupy</w:t>
      </w:r>
      <w:r>
        <w:rPr>
          <w:rFonts w:ascii="Tahoma" w:hAnsi="Tahoma" w:cs="Tahoma"/>
          <w:bCs/>
          <w:sz w:val="20"/>
          <w:szCs w:val="20"/>
        </w:rPr>
        <w:t xml:space="preserve"> a súvisiace práce a služby</w:t>
      </w:r>
      <w:r w:rsidRPr="00EB758B">
        <w:rPr>
          <w:rFonts w:ascii="Tahoma" w:hAnsi="Tahoma" w:cs="Tahoma"/>
          <w:bCs/>
          <w:sz w:val="20"/>
          <w:szCs w:val="20"/>
        </w:rPr>
        <w:t xml:space="preserve"> potrebné na</w:t>
      </w:r>
      <w:r w:rsidR="004F591F">
        <w:rPr>
          <w:rFonts w:ascii="Tahoma" w:hAnsi="Tahoma" w:cs="Tahoma"/>
          <w:bCs/>
          <w:sz w:val="20"/>
          <w:szCs w:val="20"/>
        </w:rPr>
        <w:t xml:space="preserve"> </w:t>
      </w:r>
      <w:r w:rsidRPr="00EB758B">
        <w:rPr>
          <w:rFonts w:ascii="Tahoma" w:hAnsi="Tahoma" w:cs="Tahoma"/>
          <w:bCs/>
          <w:sz w:val="20"/>
          <w:szCs w:val="20"/>
        </w:rPr>
        <w:t xml:space="preserve">vykonanie </w:t>
      </w:r>
      <w:r w:rsidR="00B530C8">
        <w:rPr>
          <w:rFonts w:ascii="Tahoma" w:hAnsi="Tahoma" w:cs="Tahoma"/>
          <w:bCs/>
          <w:sz w:val="20"/>
          <w:szCs w:val="20"/>
        </w:rPr>
        <w:t xml:space="preserve">a odovzdanie </w:t>
      </w:r>
      <w:r w:rsidRPr="00EB758B">
        <w:rPr>
          <w:rFonts w:ascii="Tahoma" w:hAnsi="Tahoma" w:cs="Tahoma"/>
          <w:bCs/>
          <w:sz w:val="20"/>
          <w:szCs w:val="20"/>
        </w:rPr>
        <w:t>Diela</w:t>
      </w:r>
      <w:r w:rsidR="00833C94">
        <w:rPr>
          <w:rFonts w:ascii="Tahoma" w:hAnsi="Tahoma" w:cs="Tahoma"/>
          <w:bCs/>
          <w:sz w:val="20"/>
          <w:szCs w:val="20"/>
        </w:rPr>
        <w:t xml:space="preserve"> (vrátane Inžinierskych služieb</w:t>
      </w:r>
      <w:r w:rsidR="0057288B">
        <w:rPr>
          <w:rFonts w:ascii="Tahoma" w:hAnsi="Tahoma" w:cs="Tahoma"/>
          <w:bCs/>
          <w:sz w:val="20"/>
          <w:szCs w:val="20"/>
        </w:rPr>
        <w:t xml:space="preserve"> a</w:t>
      </w:r>
      <w:r w:rsidR="001B7221">
        <w:rPr>
          <w:rFonts w:ascii="Tahoma" w:hAnsi="Tahoma" w:cs="Tahoma"/>
          <w:bCs/>
          <w:sz w:val="20"/>
          <w:szCs w:val="20"/>
        </w:rPr>
        <w:t xml:space="preserve"> Dohľadu </w:t>
      </w:r>
      <w:r w:rsidR="00B91EAE">
        <w:rPr>
          <w:rFonts w:ascii="Tahoma" w:hAnsi="Tahoma" w:cs="Tahoma"/>
          <w:bCs/>
          <w:sz w:val="20"/>
          <w:szCs w:val="20"/>
        </w:rPr>
        <w:t>P</w:t>
      </w:r>
      <w:r w:rsidR="001B7221">
        <w:rPr>
          <w:rFonts w:ascii="Tahoma" w:hAnsi="Tahoma" w:cs="Tahoma"/>
          <w:bCs/>
          <w:sz w:val="20"/>
          <w:szCs w:val="20"/>
        </w:rPr>
        <w:t>rojektanta</w:t>
      </w:r>
      <w:r w:rsidR="00833C94">
        <w:rPr>
          <w:rFonts w:ascii="Tahoma" w:hAnsi="Tahoma" w:cs="Tahoma"/>
          <w:bCs/>
          <w:sz w:val="20"/>
          <w:szCs w:val="20"/>
        </w:rPr>
        <w:t>)</w:t>
      </w:r>
      <w:r w:rsidR="00A20CF0">
        <w:rPr>
          <w:rFonts w:ascii="Tahoma" w:hAnsi="Tahoma" w:cs="Tahoma"/>
          <w:bCs/>
          <w:sz w:val="20"/>
          <w:szCs w:val="20"/>
        </w:rPr>
        <w:t xml:space="preserve">, </w:t>
      </w:r>
      <w:r w:rsidR="00C46541">
        <w:rPr>
          <w:rFonts w:ascii="Tahoma" w:hAnsi="Tahoma" w:cs="Tahoma"/>
          <w:bCs/>
          <w:sz w:val="20"/>
          <w:szCs w:val="20"/>
        </w:rPr>
        <w:t xml:space="preserve">ktoré má v zmysle Zmluvy vykonať </w:t>
      </w:r>
      <w:r w:rsidR="00B91EAE">
        <w:rPr>
          <w:rFonts w:ascii="Tahoma" w:hAnsi="Tahoma" w:cs="Tahoma"/>
          <w:bCs/>
          <w:sz w:val="20"/>
          <w:szCs w:val="20"/>
        </w:rPr>
        <w:t>Projektant</w:t>
      </w:r>
      <w:r w:rsidRPr="00152122">
        <w:rPr>
          <w:rFonts w:ascii="Tahoma" w:hAnsi="Tahoma" w:cs="Tahoma"/>
          <w:bCs/>
          <w:sz w:val="20"/>
          <w:szCs w:val="20"/>
        </w:rPr>
        <w:t xml:space="preserve">, výsledkom ktorých má byť </w:t>
      </w:r>
      <w:r w:rsidR="00C46541">
        <w:rPr>
          <w:rFonts w:ascii="Tahoma" w:hAnsi="Tahoma" w:cs="Tahoma"/>
          <w:bCs/>
          <w:sz w:val="20"/>
          <w:szCs w:val="20"/>
        </w:rPr>
        <w:t xml:space="preserve">podľa Zmluvy </w:t>
      </w:r>
      <w:r w:rsidRPr="00152122">
        <w:rPr>
          <w:rFonts w:ascii="Tahoma" w:hAnsi="Tahoma" w:cs="Tahoma"/>
          <w:bCs/>
          <w:sz w:val="20"/>
          <w:szCs w:val="20"/>
        </w:rPr>
        <w:t xml:space="preserve">riadne a včasné vykonanie Diela </w:t>
      </w:r>
      <w:r w:rsidR="0057288B" w:rsidRPr="00152122">
        <w:rPr>
          <w:rFonts w:ascii="Tahoma" w:hAnsi="Tahoma" w:cs="Tahoma"/>
          <w:bCs/>
          <w:sz w:val="20"/>
          <w:szCs w:val="20"/>
        </w:rPr>
        <w:t>(</w:t>
      </w:r>
      <w:r w:rsidR="007C68D0">
        <w:rPr>
          <w:rFonts w:ascii="Tahoma" w:hAnsi="Tahoma" w:cs="Tahoma"/>
          <w:bCs/>
          <w:sz w:val="20"/>
          <w:szCs w:val="20"/>
        </w:rPr>
        <w:t>zhotovenie</w:t>
      </w:r>
      <w:r w:rsidR="007C68D0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57288B" w:rsidRPr="004B2384">
        <w:rPr>
          <w:rFonts w:ascii="Tahoma" w:hAnsi="Tahoma" w:cs="Tahoma"/>
          <w:bCs/>
          <w:sz w:val="20"/>
          <w:szCs w:val="20"/>
        </w:rPr>
        <w:t xml:space="preserve">Stavby) </w:t>
      </w:r>
      <w:r w:rsidRPr="004B2384">
        <w:rPr>
          <w:rFonts w:ascii="Tahoma" w:hAnsi="Tahoma" w:cs="Tahoma"/>
          <w:bCs/>
          <w:sz w:val="20"/>
          <w:szCs w:val="20"/>
        </w:rPr>
        <w:t xml:space="preserve">spôsobilého na použitie v súlade s hospodárskym cieľom </w:t>
      </w:r>
      <w:r w:rsidR="00B91EAE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CE63EF">
        <w:rPr>
          <w:rFonts w:ascii="Tahoma" w:hAnsi="Tahoma" w:cs="Tahoma"/>
          <w:bCs/>
          <w:sz w:val="20"/>
          <w:szCs w:val="20"/>
        </w:rPr>
        <w:t>podľa bodu 3.1</w:t>
      </w:r>
      <w:r w:rsidRPr="004B2384">
        <w:rPr>
          <w:rFonts w:ascii="Tahoma" w:hAnsi="Tahoma" w:cs="Tahoma"/>
          <w:bCs/>
          <w:sz w:val="20"/>
          <w:szCs w:val="20"/>
        </w:rPr>
        <w:t>.</w:t>
      </w:r>
    </w:p>
    <w:p w14:paraId="4627BC71" w14:textId="60FD9AB1" w:rsidR="0061690A" w:rsidRPr="00152122" w:rsidRDefault="0061690A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autorizovaných architektoch </w:t>
      </w:r>
      <w:r w:rsidRPr="00152122">
        <w:rPr>
          <w:rFonts w:ascii="Tahoma" w:hAnsi="Tahoma" w:cs="Tahoma"/>
          <w:bCs/>
          <w:sz w:val="20"/>
          <w:szCs w:val="20"/>
        </w:rPr>
        <w:t>– zákon č. 138/1992 Zb. o autorizovaných architektoch a autorizovaných stavebných inžinieroch v znení neskorších predpisov.</w:t>
      </w:r>
    </w:p>
    <w:p w14:paraId="04790EE1" w14:textId="7309484E" w:rsidR="0051220B" w:rsidRPr="00152122" w:rsidRDefault="0051220B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cenách </w:t>
      </w:r>
      <w:r w:rsidR="00F9464F" w:rsidRPr="00152122">
        <w:rPr>
          <w:rFonts w:ascii="Tahoma" w:hAnsi="Tahoma" w:cs="Tahoma"/>
          <w:bCs/>
          <w:sz w:val="20"/>
          <w:szCs w:val="20"/>
        </w:rPr>
        <w:t>–</w:t>
      </w:r>
      <w:r w:rsidRPr="00152122">
        <w:rPr>
          <w:rFonts w:ascii="Tahoma" w:hAnsi="Tahoma" w:cs="Tahoma"/>
          <w:sz w:val="20"/>
          <w:szCs w:val="20"/>
        </w:rPr>
        <w:t xml:space="preserve"> zákon č. 18/1996 Z. z. o cenách v znení neskorších predpisov</w:t>
      </w:r>
      <w:r w:rsidR="00715ECE" w:rsidRPr="00152122">
        <w:rPr>
          <w:rFonts w:ascii="Tahoma" w:hAnsi="Tahoma" w:cs="Tahoma"/>
          <w:sz w:val="20"/>
          <w:szCs w:val="20"/>
        </w:rPr>
        <w:t>.</w:t>
      </w:r>
    </w:p>
    <w:p w14:paraId="1C20F94D" w14:textId="0316E64A" w:rsidR="0062241D" w:rsidRPr="00152122" w:rsidRDefault="0062241D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lastRenderedPageBreak/>
        <w:t xml:space="preserve">Zákon o DPH </w:t>
      </w:r>
      <w:r w:rsidRPr="00152122">
        <w:rPr>
          <w:rFonts w:ascii="Tahoma" w:hAnsi="Tahoma" w:cs="Tahoma"/>
          <w:bCs/>
          <w:sz w:val="20"/>
          <w:szCs w:val="20"/>
        </w:rPr>
        <w:t>– zákon č. 222/2004 Z. z. o </w:t>
      </w:r>
      <w:r w:rsidR="00071695" w:rsidRPr="00152122">
        <w:rPr>
          <w:rFonts w:ascii="Tahoma" w:hAnsi="Tahoma" w:cs="Tahoma"/>
          <w:bCs/>
          <w:sz w:val="20"/>
          <w:szCs w:val="20"/>
        </w:rPr>
        <w:t>DPH</w:t>
      </w:r>
      <w:r w:rsidRPr="00152122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="0061690A" w:rsidRPr="00152122">
        <w:rPr>
          <w:rFonts w:ascii="Tahoma" w:hAnsi="Tahoma" w:cs="Tahoma"/>
          <w:bCs/>
          <w:sz w:val="20"/>
          <w:szCs w:val="20"/>
        </w:rPr>
        <w:t>.</w:t>
      </w:r>
    </w:p>
    <w:p w14:paraId="00F4A166" w14:textId="5D9CF1D7" w:rsidR="006C0467" w:rsidRPr="00152122" w:rsidRDefault="006C0467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nelegálnom zamestnávaní </w:t>
      </w:r>
      <w:r w:rsidRPr="00152122">
        <w:rPr>
          <w:rFonts w:ascii="Tahoma" w:hAnsi="Tahoma" w:cs="Tahoma"/>
          <w:bCs/>
          <w:sz w:val="20"/>
          <w:szCs w:val="20"/>
        </w:rPr>
        <w:t>– zákon č. 82/2005 Z. z. o nelegálnej práci a nelegálnom zamestnávaní a o zmene a doplnení niektorých zákonov</w:t>
      </w:r>
      <w:r w:rsidR="00050C3D" w:rsidRPr="00152122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3F493690" w14:textId="4AA4F119" w:rsidR="008D4154" w:rsidRDefault="008D4154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odpadoch </w:t>
      </w:r>
      <w:r w:rsidRPr="00152122">
        <w:rPr>
          <w:rFonts w:ascii="Tahoma" w:hAnsi="Tahoma" w:cs="Tahoma"/>
          <w:bCs/>
          <w:sz w:val="20"/>
          <w:szCs w:val="20"/>
        </w:rPr>
        <w:t>–</w:t>
      </w:r>
      <w:r w:rsidRPr="00152122">
        <w:rPr>
          <w:rFonts w:ascii="Tahoma" w:hAnsi="Tahoma" w:cs="Tahoma"/>
          <w:sz w:val="20"/>
          <w:szCs w:val="20"/>
        </w:rPr>
        <w:t xml:space="preserve"> zákon č. </w:t>
      </w:r>
      <w:r>
        <w:rPr>
          <w:rFonts w:ascii="Tahoma" w:hAnsi="Tahoma" w:cs="Tahoma"/>
          <w:sz w:val="20"/>
          <w:szCs w:val="20"/>
        </w:rPr>
        <w:t>79</w:t>
      </w:r>
      <w:r w:rsidRPr="0015212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2015</w:t>
      </w:r>
      <w:r w:rsidRPr="00152122">
        <w:rPr>
          <w:rFonts w:ascii="Tahoma" w:hAnsi="Tahoma" w:cs="Tahoma"/>
          <w:sz w:val="20"/>
          <w:szCs w:val="20"/>
        </w:rPr>
        <w:t xml:space="preserve"> Z. z. o</w:t>
      </w:r>
      <w:r>
        <w:rPr>
          <w:rFonts w:ascii="Tahoma" w:hAnsi="Tahoma" w:cs="Tahoma"/>
          <w:sz w:val="20"/>
          <w:szCs w:val="20"/>
        </w:rPr>
        <w:t xml:space="preserve"> odpadoch </w:t>
      </w:r>
      <w:r w:rsidRPr="008D4154">
        <w:rPr>
          <w:rFonts w:ascii="Tahoma" w:hAnsi="Tahoma" w:cs="Tahoma"/>
          <w:sz w:val="20"/>
          <w:szCs w:val="20"/>
        </w:rPr>
        <w:t>a o zmene a doplnení niektorých zákonov</w:t>
      </w:r>
      <w:r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v znení neskorších predpisov.</w:t>
      </w:r>
    </w:p>
    <w:p w14:paraId="58CBD12A" w14:textId="67C90B65" w:rsidR="00677293" w:rsidRPr="00152122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RPVS </w:t>
      </w:r>
      <w:r w:rsidRPr="00152122">
        <w:rPr>
          <w:rFonts w:ascii="Tahoma" w:hAnsi="Tahoma" w:cs="Tahoma"/>
          <w:bCs/>
          <w:sz w:val="20"/>
          <w:szCs w:val="20"/>
        </w:rPr>
        <w:t>– zákon č. 315/2016 Z. z. o registri partnerov verejného sektora a o zmene a doplnení niektorých zákonov</w:t>
      </w:r>
      <w:r w:rsidR="00715EC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152122">
        <w:rPr>
          <w:rFonts w:ascii="Tahoma" w:hAnsi="Tahoma" w:cs="Tahoma"/>
          <w:sz w:val="20"/>
          <w:szCs w:val="20"/>
        </w:rPr>
        <w:t>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6C1E74FD" w14:textId="1E18CE5E" w:rsidR="00677293" w:rsidRPr="00152122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>Zákon o</w:t>
      </w:r>
      <w:r w:rsidR="000A62D6" w:rsidRPr="00152122">
        <w:rPr>
          <w:rFonts w:ascii="Tahoma" w:hAnsi="Tahoma" w:cs="Tahoma"/>
          <w:b/>
          <w:sz w:val="20"/>
          <w:szCs w:val="20"/>
        </w:rPr>
        <w:t> </w:t>
      </w:r>
      <w:r w:rsidRPr="00152122">
        <w:rPr>
          <w:rFonts w:ascii="Tahoma" w:hAnsi="Tahoma" w:cs="Tahoma"/>
          <w:b/>
          <w:sz w:val="20"/>
          <w:szCs w:val="20"/>
        </w:rPr>
        <w:t>slobod</w:t>
      </w:r>
      <w:r w:rsidR="000A62D6" w:rsidRPr="00152122">
        <w:rPr>
          <w:rFonts w:ascii="Tahoma" w:hAnsi="Tahoma" w:cs="Tahoma"/>
          <w:b/>
          <w:sz w:val="20"/>
          <w:szCs w:val="20"/>
        </w:rPr>
        <w:t xml:space="preserve">e </w:t>
      </w:r>
      <w:r w:rsidRPr="00152122">
        <w:rPr>
          <w:rFonts w:ascii="Tahoma" w:hAnsi="Tahoma" w:cs="Tahoma"/>
          <w:b/>
          <w:sz w:val="20"/>
          <w:szCs w:val="20"/>
        </w:rPr>
        <w:t>informáci</w:t>
      </w:r>
      <w:r w:rsidR="000A62D6" w:rsidRPr="00152122">
        <w:rPr>
          <w:rFonts w:ascii="Tahoma" w:hAnsi="Tahoma" w:cs="Tahoma"/>
          <w:b/>
          <w:sz w:val="20"/>
          <w:szCs w:val="20"/>
        </w:rPr>
        <w:t xml:space="preserve">í </w:t>
      </w:r>
      <w:r w:rsidRPr="00152122">
        <w:rPr>
          <w:rFonts w:ascii="Tahoma" w:hAnsi="Tahoma" w:cs="Tahoma"/>
          <w:bCs/>
          <w:sz w:val="20"/>
          <w:szCs w:val="20"/>
        </w:rPr>
        <w:t>– zákon č. 211/2000 Z. z. o slobodnom prístupe k informáciám a o zmene a doplnení niektorých zákonov (zákon o slobode informácií)</w:t>
      </w:r>
      <w:r w:rsidR="00715EC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152122">
        <w:rPr>
          <w:rFonts w:ascii="Tahoma" w:hAnsi="Tahoma" w:cs="Tahoma"/>
          <w:sz w:val="20"/>
          <w:szCs w:val="20"/>
        </w:rPr>
        <w:t>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62720D83" w14:textId="0FE41CA6" w:rsidR="004026EF" w:rsidRDefault="0062241D" w:rsidP="001D14A0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účtovníctve </w:t>
      </w:r>
      <w:r w:rsidRPr="00152122">
        <w:rPr>
          <w:rFonts w:ascii="Tahoma" w:hAnsi="Tahoma" w:cs="Tahoma"/>
          <w:bCs/>
          <w:sz w:val="20"/>
          <w:szCs w:val="20"/>
        </w:rPr>
        <w:t>– zákon č</w:t>
      </w:r>
      <w:r w:rsidRPr="00152122">
        <w:rPr>
          <w:rFonts w:ascii="Tahoma" w:hAnsi="Tahoma" w:cs="Tahoma"/>
          <w:sz w:val="20"/>
          <w:szCs w:val="20"/>
        </w:rPr>
        <w:t>. 431/2002 Z. z. o účtovníctve v znení neskorších predpisov.</w:t>
      </w:r>
    </w:p>
    <w:p w14:paraId="588B52F6" w14:textId="2ABAFA9C" w:rsidR="008F1145" w:rsidRDefault="00AD01C4" w:rsidP="00F47F94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územnom </w:t>
      </w:r>
      <w:r w:rsidR="004026EF">
        <w:rPr>
          <w:rFonts w:ascii="Tahoma" w:hAnsi="Tahoma" w:cs="Tahoma"/>
          <w:b/>
          <w:sz w:val="20"/>
          <w:szCs w:val="20"/>
        </w:rPr>
        <w:t xml:space="preserve">plánovaní </w:t>
      </w:r>
      <w:r w:rsidR="004026EF">
        <w:rPr>
          <w:rFonts w:ascii="Tahoma" w:hAnsi="Tahoma" w:cs="Tahoma"/>
          <w:sz w:val="20"/>
          <w:szCs w:val="20"/>
        </w:rPr>
        <w:t xml:space="preserve">– zákon č. 200/2022 Z. z. </w:t>
      </w:r>
      <w:r w:rsidR="00671378" w:rsidRPr="00671378">
        <w:rPr>
          <w:rFonts w:ascii="Tahoma" w:hAnsi="Tahoma" w:cs="Tahoma"/>
          <w:sz w:val="20"/>
          <w:szCs w:val="20"/>
        </w:rPr>
        <w:t>o územnom plánovaní</w:t>
      </w:r>
      <w:r w:rsidR="00671378">
        <w:rPr>
          <w:rFonts w:ascii="Tahoma" w:hAnsi="Tahoma" w:cs="Tahoma"/>
          <w:sz w:val="20"/>
          <w:szCs w:val="20"/>
        </w:rPr>
        <w:t xml:space="preserve"> v znení neskorších predpisov.</w:t>
      </w:r>
    </w:p>
    <w:p w14:paraId="6EF4F419" w14:textId="1AB74EE7" w:rsidR="002D2404" w:rsidRPr="00F47F94" w:rsidRDefault="001D14A0" w:rsidP="00F47F94">
      <w:pPr>
        <w:spacing w:before="120"/>
        <w:ind w:left="703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verejných prácach </w:t>
      </w:r>
      <w:r w:rsidRPr="009E542D">
        <w:rPr>
          <w:rFonts w:ascii="Tahoma" w:hAnsi="Tahoma" w:cs="Tahoma"/>
          <w:bCs/>
          <w:sz w:val="20"/>
          <w:szCs w:val="20"/>
        </w:rPr>
        <w:t xml:space="preserve">– </w:t>
      </w:r>
      <w:r w:rsidRPr="009E542D">
        <w:rPr>
          <w:rFonts w:ascii="Tahoma" w:hAnsi="Tahoma" w:cs="Tahoma"/>
          <w:sz w:val="20"/>
          <w:szCs w:val="20"/>
        </w:rPr>
        <w:t xml:space="preserve">zákon č. </w:t>
      </w:r>
      <w:r>
        <w:rPr>
          <w:rFonts w:ascii="Tahoma" w:hAnsi="Tahoma" w:cs="Tahoma"/>
          <w:sz w:val="20"/>
          <w:szCs w:val="20"/>
        </w:rPr>
        <w:t>254</w:t>
      </w:r>
      <w:r w:rsidRPr="009E542D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1998</w:t>
      </w:r>
      <w:r w:rsidRPr="009E542D">
        <w:rPr>
          <w:rFonts w:ascii="Tahoma" w:hAnsi="Tahoma" w:cs="Tahoma"/>
          <w:sz w:val="20"/>
          <w:szCs w:val="20"/>
        </w:rPr>
        <w:t xml:space="preserve"> Z. z. o</w:t>
      </w:r>
      <w:r>
        <w:rPr>
          <w:rFonts w:ascii="Tahoma" w:hAnsi="Tahoma" w:cs="Tahoma"/>
          <w:sz w:val="20"/>
          <w:szCs w:val="20"/>
        </w:rPr>
        <w:t> </w:t>
      </w:r>
      <w:r w:rsidRPr="009E542D">
        <w:rPr>
          <w:rFonts w:ascii="Tahoma" w:hAnsi="Tahoma" w:cs="Tahoma"/>
          <w:sz w:val="20"/>
          <w:szCs w:val="20"/>
        </w:rPr>
        <w:t>verejn</w:t>
      </w:r>
      <w:r>
        <w:rPr>
          <w:rFonts w:ascii="Tahoma" w:hAnsi="Tahoma" w:cs="Tahoma"/>
          <w:sz w:val="20"/>
          <w:szCs w:val="20"/>
        </w:rPr>
        <w:t xml:space="preserve">ých prácach </w:t>
      </w:r>
      <w:r w:rsidRPr="009E542D">
        <w:rPr>
          <w:rFonts w:ascii="Tahoma" w:hAnsi="Tahoma" w:cs="Tahoma"/>
          <w:sz w:val="20"/>
          <w:szCs w:val="20"/>
        </w:rPr>
        <w:t>v znení neskorších predpisov.</w:t>
      </w:r>
    </w:p>
    <w:p w14:paraId="677AFF93" w14:textId="2EB4627A" w:rsidR="00677293" w:rsidRDefault="00677293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 VO </w:t>
      </w:r>
      <w:r w:rsidRPr="00152122">
        <w:rPr>
          <w:rFonts w:ascii="Tahoma" w:hAnsi="Tahoma" w:cs="Tahoma"/>
          <w:bCs/>
          <w:sz w:val="20"/>
          <w:szCs w:val="20"/>
        </w:rPr>
        <w:t xml:space="preserve">- </w:t>
      </w:r>
      <w:r w:rsidRPr="00152122">
        <w:rPr>
          <w:rFonts w:ascii="Tahoma" w:hAnsi="Tahoma" w:cs="Tahoma"/>
          <w:sz w:val="20"/>
          <w:szCs w:val="20"/>
        </w:rPr>
        <w:t>zákon č. 343/2015 Z. z. o verejnom obstarávaní a o zmene a doplnení niektorých zákonov v znení neskorších predpisov.</w:t>
      </w:r>
    </w:p>
    <w:p w14:paraId="26E5EF61" w14:textId="218F334D" w:rsidR="002D2404" w:rsidRPr="002D2404" w:rsidRDefault="002D2404" w:rsidP="002D240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Zákon o vykonávaní medzinárodných sankcií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9E542D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94003B">
        <w:rPr>
          <w:rFonts w:ascii="Tahoma" w:hAnsi="Tahoma" w:cs="Tahoma"/>
          <w:sz w:val="20"/>
          <w:szCs w:val="20"/>
        </w:rPr>
        <w:t>zákon č.</w:t>
      </w:r>
      <w:r>
        <w:rPr>
          <w:rFonts w:ascii="Tahoma" w:hAnsi="Tahoma" w:cs="Tahoma"/>
          <w:sz w:val="20"/>
          <w:szCs w:val="20"/>
        </w:rPr>
        <w:t> </w:t>
      </w:r>
      <w:r w:rsidRPr="00442C3F">
        <w:rPr>
          <w:rFonts w:ascii="Tahoma" w:hAnsi="Tahoma" w:cs="Tahoma"/>
          <w:sz w:val="20"/>
          <w:szCs w:val="20"/>
        </w:rPr>
        <w:t xml:space="preserve">289/2016 Z. z. o vykonávaní medzinárodných sankcií </w:t>
      </w:r>
      <w:r w:rsidRPr="00325735">
        <w:rPr>
          <w:rFonts w:ascii="Tahoma" w:hAnsi="Tahoma" w:cs="Tahoma"/>
          <w:sz w:val="20"/>
          <w:szCs w:val="20"/>
        </w:rPr>
        <w:t>a o doplnení zákona č. 566/2001 Z. z. o cenných papieroch a investičných službách a o zmene a doplnení niektorých zákonov (zákon o cenných papieroch)</w:t>
      </w:r>
      <w:r w:rsidRPr="00442C3F">
        <w:rPr>
          <w:rFonts w:ascii="Tahoma" w:hAnsi="Tahoma" w:cs="Tahoma"/>
          <w:sz w:val="20"/>
          <w:szCs w:val="20"/>
        </w:rPr>
        <w:t xml:space="preserve"> v znení neskorších predpisov</w:t>
      </w:r>
      <w:r>
        <w:rPr>
          <w:rFonts w:ascii="Tahoma" w:hAnsi="Tahoma" w:cs="Tahoma"/>
          <w:sz w:val="20"/>
          <w:szCs w:val="20"/>
        </w:rPr>
        <w:t>.</w:t>
      </w:r>
    </w:p>
    <w:p w14:paraId="1EC7CD45" w14:textId="6FB98D08" w:rsidR="00A97ABB" w:rsidRDefault="00A959F8" w:rsidP="00F47F94">
      <w:pPr>
        <w:spacing w:before="120" w:after="120"/>
        <w:ind w:left="703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>Zmluva</w:t>
      </w:r>
      <w:r w:rsidRPr="00152122">
        <w:rPr>
          <w:rFonts w:ascii="Tahoma" w:hAnsi="Tahoma" w:cs="Tahoma"/>
          <w:sz w:val="20"/>
          <w:szCs w:val="20"/>
        </w:rPr>
        <w:t xml:space="preserve"> – táto zmluva o</w:t>
      </w:r>
      <w:r w:rsidR="00DC69A1" w:rsidRPr="00152122">
        <w:rPr>
          <w:rFonts w:ascii="Tahoma" w:hAnsi="Tahoma" w:cs="Tahoma"/>
          <w:sz w:val="20"/>
          <w:szCs w:val="20"/>
        </w:rPr>
        <w:t> </w:t>
      </w:r>
      <w:r w:rsidR="008A6E62" w:rsidRPr="00152122">
        <w:rPr>
          <w:rFonts w:ascii="Tahoma" w:hAnsi="Tahoma" w:cs="Tahoma"/>
          <w:sz w:val="20"/>
          <w:szCs w:val="20"/>
        </w:rPr>
        <w:t>dielo</w:t>
      </w:r>
      <w:r w:rsidR="00DC69A1" w:rsidRPr="00152122">
        <w:rPr>
          <w:rFonts w:ascii="Tahoma" w:hAnsi="Tahoma" w:cs="Tahoma"/>
          <w:sz w:val="20"/>
          <w:szCs w:val="20"/>
        </w:rPr>
        <w:t xml:space="preserve"> a o poskytnutí služieb</w:t>
      </w:r>
      <w:r w:rsidRPr="00152122">
        <w:rPr>
          <w:rFonts w:ascii="Tahoma" w:hAnsi="Tahoma" w:cs="Tahoma"/>
          <w:sz w:val="20"/>
          <w:szCs w:val="20"/>
        </w:rPr>
        <w:t>.</w:t>
      </w:r>
    </w:p>
    <w:p w14:paraId="3BC232E6" w14:textId="77777777" w:rsidR="00A959F8" w:rsidRPr="00152122" w:rsidRDefault="00A959F8" w:rsidP="00F47F94">
      <w:pPr>
        <w:jc w:val="both"/>
        <w:rPr>
          <w:rFonts w:ascii="Tahoma" w:hAnsi="Tahoma" w:cs="Tahoma"/>
          <w:sz w:val="20"/>
          <w:szCs w:val="20"/>
        </w:rPr>
      </w:pPr>
    </w:p>
    <w:p w14:paraId="7627ABB9" w14:textId="5DE783A2" w:rsidR="00677293" w:rsidRPr="00152122" w:rsidRDefault="00677293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 xml:space="preserve">1.2 </w:t>
      </w:r>
      <w:r w:rsidRPr="00152122">
        <w:rPr>
          <w:rFonts w:ascii="Tahoma" w:hAnsi="Tahoma" w:cs="Tahoma"/>
          <w:b/>
          <w:bCs/>
          <w:sz w:val="20"/>
          <w:szCs w:val="20"/>
        </w:rPr>
        <w:tab/>
        <w:t>Výkladové pravidlá</w:t>
      </w:r>
    </w:p>
    <w:p w14:paraId="1275EE8C" w14:textId="3D00DC59" w:rsidR="003A6117" w:rsidRPr="00152122" w:rsidRDefault="003A6117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ab/>
        <w:t>Zmluvné strany sa dohodli na nasledovných výkladových pravidlách:</w:t>
      </w:r>
    </w:p>
    <w:p w14:paraId="20E81F7B" w14:textId="4EEF3F68" w:rsidR="00F343AF" w:rsidRDefault="00677293" w:rsidP="00F343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(a)</w:t>
      </w:r>
      <w:r w:rsidRPr="00152122">
        <w:rPr>
          <w:rFonts w:ascii="Tahoma" w:hAnsi="Tahoma" w:cs="Tahoma"/>
          <w:sz w:val="20"/>
          <w:szCs w:val="20"/>
        </w:rPr>
        <w:tab/>
      </w:r>
      <w:r w:rsidR="00F343AF" w:rsidRPr="00152122">
        <w:rPr>
          <w:rFonts w:ascii="Tahoma" w:hAnsi="Tahoma" w:cs="Tahoma"/>
          <w:sz w:val="20"/>
          <w:szCs w:val="20"/>
        </w:rPr>
        <w:t>Zmluva, jej interpretácia a vzťahy, ktoré vznikli na jej základe, sa riadia všeobecne záväznými právnymi predpismi účinnými na území Slovenskej republiky s tým, že Zmluvné strany sa dohodli, že použitie akéhokoľvek ustanovenia ktoréhokoľvek všeobecne záväzného právneho predpisu Slovenskej republiky, ktoré nie je kogentné, je výslovne vylúčené v rozsahu, v ktorom by jeho použitie mohlo meniť (či už úplne alebo čiastočne) význam, účel a/alebo interpretáciu ktoréhokoľvek ustanovenia Zmluvy a/alebo dokumentov vzniknutých na jej základe.</w:t>
      </w:r>
    </w:p>
    <w:p w14:paraId="24598077" w14:textId="3093A7CC" w:rsidR="00BF6EAF" w:rsidRPr="00152122" w:rsidRDefault="00F343AF" w:rsidP="00834F7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834F78" w:rsidRPr="00152122">
        <w:rPr>
          <w:rFonts w:ascii="Tahoma" w:hAnsi="Tahoma" w:cs="Tahoma"/>
          <w:sz w:val="20"/>
          <w:szCs w:val="20"/>
        </w:rPr>
        <w:t>A</w:t>
      </w:r>
      <w:r w:rsidR="00BF6EAF" w:rsidRPr="00152122">
        <w:rPr>
          <w:rFonts w:ascii="Tahoma" w:hAnsi="Tahoma" w:cs="Tahoma"/>
          <w:sz w:val="20"/>
          <w:szCs w:val="20"/>
        </w:rPr>
        <w:t xml:space="preserve">kýkoľvek odkaz, výslovný alebo implikovaný, </w:t>
      </w:r>
      <w:r w:rsidR="00834F78" w:rsidRPr="00152122">
        <w:rPr>
          <w:rFonts w:ascii="Tahoma" w:hAnsi="Tahoma" w:cs="Tahoma"/>
          <w:sz w:val="20"/>
          <w:szCs w:val="20"/>
        </w:rPr>
        <w:t xml:space="preserve">uvedený v Zmluve </w:t>
      </w:r>
      <w:r w:rsidR="00BF6EAF" w:rsidRPr="00152122">
        <w:rPr>
          <w:rFonts w:ascii="Tahoma" w:hAnsi="Tahoma" w:cs="Tahoma"/>
          <w:sz w:val="20"/>
          <w:szCs w:val="20"/>
        </w:rPr>
        <w:t>na akýkoľvek zákon, zákonník</w:t>
      </w:r>
      <w:r w:rsidR="00834F78" w:rsidRPr="00152122">
        <w:rPr>
          <w:rFonts w:ascii="Tahoma" w:hAnsi="Tahoma" w:cs="Tahoma"/>
          <w:sz w:val="20"/>
          <w:szCs w:val="20"/>
        </w:rPr>
        <w:t>,</w:t>
      </w:r>
      <w:r w:rsidR="00BF6EAF" w:rsidRPr="00152122">
        <w:rPr>
          <w:rFonts w:ascii="Tahoma" w:hAnsi="Tahoma" w:cs="Tahoma"/>
          <w:sz w:val="20"/>
          <w:szCs w:val="20"/>
        </w:rPr>
        <w:t xml:space="preserve"> nariadenie alebo </w:t>
      </w:r>
      <w:r w:rsidR="00834F78" w:rsidRPr="00152122">
        <w:rPr>
          <w:rFonts w:ascii="Tahoma" w:hAnsi="Tahoma" w:cs="Tahoma"/>
          <w:sz w:val="20"/>
          <w:szCs w:val="20"/>
        </w:rPr>
        <w:t xml:space="preserve">iný všeobecne záväzný </w:t>
      </w:r>
      <w:r w:rsidR="00BF6EAF" w:rsidRPr="00152122">
        <w:rPr>
          <w:rFonts w:ascii="Tahoma" w:hAnsi="Tahoma" w:cs="Tahoma"/>
          <w:sz w:val="20"/>
          <w:szCs w:val="20"/>
        </w:rPr>
        <w:t>právny predpis odkaz</w:t>
      </w:r>
      <w:r w:rsidR="00834F78" w:rsidRPr="00152122">
        <w:rPr>
          <w:rFonts w:ascii="Tahoma" w:hAnsi="Tahoma" w:cs="Tahoma"/>
          <w:sz w:val="20"/>
          <w:szCs w:val="20"/>
        </w:rPr>
        <w:t xml:space="preserve">uje aj na </w:t>
      </w:r>
      <w:r w:rsidR="00BF6EAF" w:rsidRPr="00152122">
        <w:rPr>
          <w:rFonts w:ascii="Tahoma" w:hAnsi="Tahoma" w:cs="Tahoma"/>
          <w:sz w:val="20"/>
          <w:szCs w:val="20"/>
        </w:rPr>
        <w:t>akékoľvek sekundárne alebo vykonávacie predpisy na základe takéhoto právneho predpisu, vrátane všetkých neskorších zmien</w:t>
      </w:r>
      <w:r w:rsidR="00834F78" w:rsidRPr="00152122">
        <w:rPr>
          <w:rFonts w:ascii="Tahoma" w:hAnsi="Tahoma" w:cs="Tahoma"/>
          <w:sz w:val="20"/>
          <w:szCs w:val="20"/>
        </w:rPr>
        <w:t xml:space="preserve"> alebo</w:t>
      </w:r>
      <w:r w:rsidR="00BF6EAF" w:rsidRPr="00152122">
        <w:rPr>
          <w:rFonts w:ascii="Tahoma" w:hAnsi="Tahoma" w:cs="Tahoma"/>
          <w:sz w:val="20"/>
          <w:szCs w:val="20"/>
        </w:rPr>
        <w:t xml:space="preserve"> noviel.</w:t>
      </w:r>
    </w:p>
    <w:p w14:paraId="6AF3CCB8" w14:textId="3D2BC148" w:rsidR="00677293" w:rsidRPr="00152122" w:rsidRDefault="00BF6EAF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c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</w:r>
      <w:r w:rsidR="00677293" w:rsidRPr="00152122">
        <w:rPr>
          <w:rFonts w:ascii="Tahoma" w:hAnsi="Tahoma" w:cs="Tahoma"/>
          <w:sz w:val="20"/>
          <w:szCs w:val="20"/>
        </w:rPr>
        <w:t>Ak sa ktorýkoľvek z v Zmluve výslovne</w:t>
      </w:r>
      <w:r w:rsidRPr="00152122">
        <w:rPr>
          <w:rFonts w:ascii="Tahoma" w:hAnsi="Tahoma" w:cs="Tahoma"/>
          <w:sz w:val="20"/>
          <w:szCs w:val="20"/>
        </w:rPr>
        <w:t xml:space="preserve"> alebo implikovane</w:t>
      </w:r>
      <w:r w:rsidR="00677293" w:rsidRPr="00152122">
        <w:rPr>
          <w:rFonts w:ascii="Tahoma" w:hAnsi="Tahoma" w:cs="Tahoma"/>
          <w:sz w:val="20"/>
          <w:szCs w:val="20"/>
        </w:rPr>
        <w:t xml:space="preserve"> uvedených a aplikovaných právnych predpisov stane počas trvania Zmluvy neúčinným, Zmluvné strany budú vykladať Zmluvu v dobrej viere a v súlade s dobrými mravmi tak, aby sa v Zmluve uvedené dojednania odkazujúce na použitie týchto právnych predpisov aplikovali (i) s ohľadom na nové platné a účinné právne predpisy, ktoré právny predpis podľa tohto ustanovenia Zmluvy nahradili, ak také existujú a (ii) s ohľadom na účel, s ktorým boli v Zmluve uvedené</w:t>
      </w:r>
      <w:r w:rsidR="00104252" w:rsidRPr="00152122">
        <w:rPr>
          <w:rFonts w:ascii="Tahoma" w:hAnsi="Tahoma" w:cs="Tahoma"/>
          <w:sz w:val="20"/>
          <w:szCs w:val="20"/>
        </w:rPr>
        <w:t xml:space="preserve">; </w:t>
      </w:r>
      <w:r w:rsidR="00677293" w:rsidRPr="00152122">
        <w:rPr>
          <w:rFonts w:ascii="Tahoma" w:hAnsi="Tahoma" w:cs="Tahoma"/>
          <w:sz w:val="20"/>
          <w:szCs w:val="20"/>
        </w:rPr>
        <w:t xml:space="preserve">účelom ich uvedenia v Zmluve je najmä zabezpečiť určitosť, predvídateľnosť, platnosť a transparentnosť touto Zmluvou založeného zmluvného vzťahu. </w:t>
      </w:r>
    </w:p>
    <w:p w14:paraId="26019A11" w14:textId="457D0EB8" w:rsidR="00677293" w:rsidRDefault="00677293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d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 xml:space="preserve">Ak niektoré ustanovenia Zmluvy nie sú celkom alebo </w:t>
      </w:r>
      <w:r w:rsidR="00B530C8">
        <w:rPr>
          <w:rFonts w:ascii="Tahoma" w:hAnsi="Tahoma" w:cs="Tahoma"/>
          <w:sz w:val="20"/>
          <w:szCs w:val="20"/>
        </w:rPr>
        <w:t>s</w:t>
      </w:r>
      <w:r w:rsidRPr="00152122">
        <w:rPr>
          <w:rFonts w:ascii="Tahoma" w:hAnsi="Tahoma" w:cs="Tahoma"/>
          <w:sz w:val="20"/>
          <w:szCs w:val="20"/>
        </w:rPr>
        <w:t>časti platné alebo účinné alebo neskôr stratia platnosť alebo účinnosť, nie je tým dotknutá platnosť alebo účinnosť ostatných ustanovení Zmluvy. Namiesto neplatných alebo neúčinných ustanovení a na vyplnenie medzier sa použije právna úprava, ktorá, pokiaľ je to právne možné, sa čo najviac približuje zmyslu a účelu tejto Zmluvy.</w:t>
      </w:r>
    </w:p>
    <w:p w14:paraId="651DDD0F" w14:textId="71E7FC31" w:rsidR="003A3190" w:rsidRPr="00152122" w:rsidRDefault="003A3190" w:rsidP="0052589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Pr="00EB758B">
        <w:rPr>
          <w:rFonts w:ascii="Tahoma" w:hAnsi="Tahoma" w:cs="Tahoma"/>
          <w:sz w:val="20"/>
          <w:szCs w:val="20"/>
        </w:rPr>
        <w:t>Všetky prílohy Zmluvy tvoria jej neoddeliteľnú súčasť</w:t>
      </w:r>
      <w:r>
        <w:rPr>
          <w:rFonts w:ascii="Tahoma" w:hAnsi="Tahoma" w:cs="Tahoma"/>
          <w:sz w:val="20"/>
          <w:szCs w:val="20"/>
        </w:rPr>
        <w:t>; neoddeliteľnou súčasťou Zmluvy je aj ďalšia dokumentácia vytvorená spôsobom predpokladaným Zmluvou, ak tak Zmluva výslovne ustanovuje</w:t>
      </w:r>
      <w:r w:rsidRPr="00EB758B">
        <w:rPr>
          <w:rFonts w:ascii="Tahoma" w:hAnsi="Tahoma" w:cs="Tahoma"/>
          <w:sz w:val="20"/>
          <w:szCs w:val="20"/>
        </w:rPr>
        <w:t>. V prípade akéhokoľvek rozporu medzi ustanoveniami Zmluvy a/alebo znením jednotlivých bodov Zmluvy s ustanoveniami a/alebo znením príloh Zmluvy alebo ich častí, majú prednosť ustanovenia a/alebo znenie príslušných bodov Zmluvy</w:t>
      </w:r>
      <w:r>
        <w:rPr>
          <w:rFonts w:ascii="Tahoma" w:hAnsi="Tahoma" w:cs="Tahoma"/>
          <w:sz w:val="20"/>
          <w:szCs w:val="20"/>
        </w:rPr>
        <w:t xml:space="preserve">, ak nie je </w:t>
      </w:r>
      <w:r>
        <w:rPr>
          <w:rFonts w:ascii="Tahoma" w:hAnsi="Tahoma" w:cs="Tahoma"/>
          <w:sz w:val="20"/>
          <w:szCs w:val="20"/>
        </w:rPr>
        <w:lastRenderedPageBreak/>
        <w:t>v niektorom z ustanovení tejto Zmluvy výslovne uvedené inak</w:t>
      </w:r>
      <w:r w:rsidRPr="00EB758B">
        <w:rPr>
          <w:rFonts w:ascii="Tahoma" w:hAnsi="Tahoma" w:cs="Tahoma"/>
          <w:sz w:val="20"/>
          <w:szCs w:val="20"/>
        </w:rPr>
        <w:t xml:space="preserve">. Neoddeliteľnou súčasťou Zmluvy sa stávajú aj písomné dodatky, ktoré Zmluvné strany podpíšu po tom, ako táto Zmluva nadobudne platnosť a účinnosť. Kdekoľvek sa v tomto zmluvnom vzťahu spomína Zmluva, má sa za to, ak z príslušného ustanovenia zjavne nevyplýva inak, že sa Zmluvou myslí nielen znenie tohto dokumentu, ale aj znenie všetkých príloh Zmluvy a jej dodatkov, ak boli uzatvorené. </w:t>
      </w:r>
    </w:p>
    <w:p w14:paraId="0EA9B7F4" w14:textId="71D82183" w:rsidR="00677293" w:rsidRPr="00152122" w:rsidRDefault="00677293" w:rsidP="00FE50F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f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>Nadpisy k jednotlivým bodom v Zmluve sú len informatívne a neslúžia na jej výklad.</w:t>
      </w:r>
      <w:r w:rsidR="0081672F" w:rsidRPr="00152122">
        <w:rPr>
          <w:rFonts w:ascii="Tahoma" w:hAnsi="Tahoma" w:cs="Tahoma"/>
          <w:sz w:val="20"/>
          <w:szCs w:val="20"/>
        </w:rPr>
        <w:t xml:space="preserve"> </w:t>
      </w:r>
    </w:p>
    <w:p w14:paraId="26677CAE" w14:textId="7D670554" w:rsidR="00677293" w:rsidRPr="00152122" w:rsidRDefault="00677293" w:rsidP="00F343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g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 xml:space="preserve">Pokiaľ v Zmluve nie je výslovne uvedené inak, odkazy na </w:t>
      </w:r>
      <w:r w:rsidR="001665A5">
        <w:rPr>
          <w:rFonts w:ascii="Tahoma" w:hAnsi="Tahoma" w:cs="Tahoma"/>
          <w:sz w:val="20"/>
          <w:szCs w:val="20"/>
        </w:rPr>
        <w:t xml:space="preserve">články, </w:t>
      </w:r>
      <w:r w:rsidRPr="00152122">
        <w:rPr>
          <w:rFonts w:ascii="Tahoma" w:hAnsi="Tahoma" w:cs="Tahoma"/>
          <w:sz w:val="20"/>
          <w:szCs w:val="20"/>
        </w:rPr>
        <w:t>body</w:t>
      </w:r>
      <w:r w:rsidR="00B530C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B530C8">
        <w:rPr>
          <w:rFonts w:ascii="Tahoma" w:hAnsi="Tahoma" w:cs="Tahoma"/>
          <w:sz w:val="20"/>
          <w:szCs w:val="20"/>
        </w:rPr>
        <w:t>podbody</w:t>
      </w:r>
      <w:proofErr w:type="spellEnd"/>
      <w:r w:rsidR="00B530C8">
        <w:rPr>
          <w:rFonts w:ascii="Tahoma" w:hAnsi="Tahoma" w:cs="Tahoma"/>
          <w:sz w:val="20"/>
          <w:szCs w:val="20"/>
        </w:rPr>
        <w:t>, odseky a písmená</w:t>
      </w:r>
      <w:r w:rsidRPr="00152122">
        <w:rPr>
          <w:rFonts w:ascii="Tahoma" w:hAnsi="Tahoma" w:cs="Tahoma"/>
          <w:sz w:val="20"/>
          <w:szCs w:val="20"/>
        </w:rPr>
        <w:t xml:space="preserve"> sú odkazmi na body</w:t>
      </w:r>
      <w:r w:rsidR="00B530C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B530C8">
        <w:rPr>
          <w:rFonts w:ascii="Tahoma" w:hAnsi="Tahoma" w:cs="Tahoma"/>
          <w:sz w:val="20"/>
          <w:szCs w:val="20"/>
        </w:rPr>
        <w:t>podbody</w:t>
      </w:r>
      <w:proofErr w:type="spellEnd"/>
      <w:r w:rsidR="00B530C8">
        <w:rPr>
          <w:rFonts w:ascii="Tahoma" w:hAnsi="Tahoma" w:cs="Tahoma"/>
          <w:sz w:val="20"/>
          <w:szCs w:val="20"/>
        </w:rPr>
        <w:t>, odseky a písmená</w:t>
      </w:r>
      <w:r w:rsidRPr="00152122">
        <w:rPr>
          <w:rFonts w:ascii="Tahoma" w:hAnsi="Tahoma" w:cs="Tahoma"/>
          <w:sz w:val="20"/>
          <w:szCs w:val="20"/>
        </w:rPr>
        <w:t xml:space="preserve"> Zmluvy</w:t>
      </w:r>
      <w:r w:rsidR="00AC2FA2" w:rsidRPr="00152122">
        <w:rPr>
          <w:rFonts w:ascii="Tahoma" w:hAnsi="Tahoma" w:cs="Tahoma"/>
          <w:sz w:val="20"/>
          <w:szCs w:val="20"/>
        </w:rPr>
        <w:t xml:space="preserve"> a odkazy na prílohy sú odkazmi na prílohy Zmluvy</w:t>
      </w:r>
      <w:r w:rsidRPr="00152122">
        <w:rPr>
          <w:rFonts w:ascii="Tahoma" w:hAnsi="Tahoma" w:cs="Tahoma"/>
          <w:sz w:val="20"/>
          <w:szCs w:val="20"/>
        </w:rPr>
        <w:t xml:space="preserve">. Odkaz na ktorýkoľvek </w:t>
      </w:r>
      <w:r w:rsidR="001665A5">
        <w:rPr>
          <w:rFonts w:ascii="Tahoma" w:hAnsi="Tahoma" w:cs="Tahoma"/>
          <w:sz w:val="20"/>
          <w:szCs w:val="20"/>
        </w:rPr>
        <w:t xml:space="preserve">článok alebo </w:t>
      </w:r>
      <w:r w:rsidRPr="00152122">
        <w:rPr>
          <w:rFonts w:ascii="Tahoma" w:hAnsi="Tahoma" w:cs="Tahoma"/>
          <w:sz w:val="20"/>
          <w:szCs w:val="20"/>
        </w:rPr>
        <w:t xml:space="preserve">bod zahŕňa celý uvedený </w:t>
      </w:r>
      <w:r w:rsidR="001665A5">
        <w:rPr>
          <w:rFonts w:ascii="Tahoma" w:hAnsi="Tahoma" w:cs="Tahoma"/>
          <w:sz w:val="20"/>
          <w:szCs w:val="20"/>
        </w:rPr>
        <w:t xml:space="preserve">článok alebo </w:t>
      </w:r>
      <w:r w:rsidRPr="00152122">
        <w:rPr>
          <w:rFonts w:ascii="Tahoma" w:hAnsi="Tahoma" w:cs="Tahoma"/>
          <w:sz w:val="20"/>
          <w:szCs w:val="20"/>
        </w:rPr>
        <w:t xml:space="preserve">bod vrátane všetkých jeho prípadných </w:t>
      </w:r>
      <w:proofErr w:type="spellStart"/>
      <w:r w:rsidRPr="00152122">
        <w:rPr>
          <w:rFonts w:ascii="Tahoma" w:hAnsi="Tahoma" w:cs="Tahoma"/>
          <w:sz w:val="20"/>
          <w:szCs w:val="20"/>
        </w:rPr>
        <w:t>podbodov</w:t>
      </w:r>
      <w:proofErr w:type="spellEnd"/>
      <w:r w:rsidRPr="00152122">
        <w:rPr>
          <w:rFonts w:ascii="Tahoma" w:hAnsi="Tahoma" w:cs="Tahoma"/>
          <w:sz w:val="20"/>
          <w:szCs w:val="20"/>
        </w:rPr>
        <w:t xml:space="preserve"> a/alebo odsekov</w:t>
      </w:r>
      <w:r w:rsidR="00EC3F2E">
        <w:rPr>
          <w:rFonts w:ascii="Tahoma" w:hAnsi="Tahoma" w:cs="Tahoma"/>
          <w:sz w:val="20"/>
          <w:szCs w:val="20"/>
        </w:rPr>
        <w:t xml:space="preserve"> </w:t>
      </w:r>
      <w:r w:rsidR="00EC3F2E" w:rsidRPr="003C5091">
        <w:rPr>
          <w:rFonts w:ascii="Tahoma" w:hAnsi="Tahoma" w:cs="Tahoma"/>
          <w:sz w:val="20"/>
          <w:szCs w:val="20"/>
        </w:rPr>
        <w:t>a/alebo písmen</w:t>
      </w:r>
      <w:r w:rsidRPr="00152122">
        <w:rPr>
          <w:rFonts w:ascii="Tahoma" w:hAnsi="Tahoma" w:cs="Tahoma"/>
          <w:sz w:val="20"/>
          <w:szCs w:val="20"/>
        </w:rPr>
        <w:t xml:space="preserve"> v ňom zahrnutých, a to aj v prípade, ak nie sú označené číslom alebo písmenom.</w:t>
      </w:r>
    </w:p>
    <w:p w14:paraId="679170FF" w14:textId="0D8DA474" w:rsidR="00BE3133" w:rsidRDefault="00966686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1177D0" w:rsidRPr="00152122">
        <w:rPr>
          <w:rFonts w:ascii="Tahoma" w:hAnsi="Tahoma" w:cs="Tahoma"/>
          <w:sz w:val="20"/>
          <w:szCs w:val="20"/>
        </w:rPr>
        <w:t>h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</w:r>
      <w:r w:rsidR="00BE3133" w:rsidRPr="00152122">
        <w:rPr>
          <w:rFonts w:ascii="Tahoma" w:hAnsi="Tahoma" w:cs="Tahoma"/>
          <w:sz w:val="20"/>
          <w:szCs w:val="20"/>
        </w:rPr>
        <w:t xml:space="preserve">Súčasťou Zmluvy nie sú všeobecné obchodné podmienky </w:t>
      </w:r>
      <w:r w:rsidR="00793837">
        <w:rPr>
          <w:rFonts w:ascii="Tahoma" w:hAnsi="Tahoma" w:cs="Tahoma"/>
          <w:sz w:val="20"/>
          <w:szCs w:val="20"/>
        </w:rPr>
        <w:t>Projektanta</w:t>
      </w:r>
      <w:r w:rsidR="00793837" w:rsidRPr="00152122">
        <w:rPr>
          <w:rFonts w:ascii="Tahoma" w:hAnsi="Tahoma" w:cs="Tahoma"/>
          <w:sz w:val="20"/>
          <w:szCs w:val="20"/>
        </w:rPr>
        <w:t xml:space="preserve"> </w:t>
      </w:r>
      <w:r w:rsidR="00BE3133" w:rsidRPr="00152122">
        <w:rPr>
          <w:rFonts w:ascii="Tahoma" w:hAnsi="Tahoma" w:cs="Tahoma"/>
          <w:sz w:val="20"/>
          <w:szCs w:val="20"/>
        </w:rPr>
        <w:t xml:space="preserve">ani akákoľvek ich časť, a to ani v prípade, ak by tieto </w:t>
      </w:r>
      <w:r w:rsidR="00793837">
        <w:rPr>
          <w:rFonts w:ascii="Tahoma" w:hAnsi="Tahoma" w:cs="Tahoma"/>
          <w:sz w:val="20"/>
          <w:szCs w:val="20"/>
        </w:rPr>
        <w:t>Projektant</w:t>
      </w:r>
      <w:r w:rsidR="00BE3133" w:rsidRPr="00152122">
        <w:rPr>
          <w:rFonts w:ascii="Tahoma" w:hAnsi="Tahoma" w:cs="Tahoma"/>
          <w:sz w:val="20"/>
          <w:szCs w:val="20"/>
        </w:rPr>
        <w:t xml:space="preserve"> v procese Verejného obstarávania akokoľvek použil, spomenul, alebo sa na </w:t>
      </w:r>
      <w:proofErr w:type="spellStart"/>
      <w:r w:rsidR="00BE3133" w:rsidRPr="00152122">
        <w:rPr>
          <w:rFonts w:ascii="Tahoma" w:hAnsi="Tahoma" w:cs="Tahoma"/>
          <w:sz w:val="20"/>
          <w:szCs w:val="20"/>
        </w:rPr>
        <w:t>ne</w:t>
      </w:r>
      <w:proofErr w:type="spellEnd"/>
      <w:r w:rsidR="00BE3133" w:rsidRPr="00152122">
        <w:rPr>
          <w:rFonts w:ascii="Tahoma" w:hAnsi="Tahoma" w:cs="Tahoma"/>
          <w:sz w:val="20"/>
          <w:szCs w:val="20"/>
        </w:rPr>
        <w:t xml:space="preserve"> odvolával. Na účely akejkoľvek interpretácie Zmluvy alebo interpretácie ktoréhokoľvek jej ustanovenia alebo otázky či sporu so Zmluvou súvisiacich sa preto rozumie, že takéto všeobecné podmienky </w:t>
      </w:r>
      <w:r w:rsidR="00793837">
        <w:rPr>
          <w:rFonts w:ascii="Tahoma" w:hAnsi="Tahoma" w:cs="Tahoma"/>
          <w:sz w:val="20"/>
          <w:szCs w:val="20"/>
        </w:rPr>
        <w:t>Projektanta</w:t>
      </w:r>
      <w:r w:rsidR="00104252" w:rsidRPr="00152122">
        <w:rPr>
          <w:rFonts w:ascii="Tahoma" w:hAnsi="Tahoma" w:cs="Tahoma"/>
          <w:sz w:val="20"/>
          <w:szCs w:val="20"/>
        </w:rPr>
        <w:t xml:space="preserve"> </w:t>
      </w:r>
      <w:r w:rsidR="00BE3133" w:rsidRPr="00152122">
        <w:rPr>
          <w:rFonts w:ascii="Tahoma" w:hAnsi="Tahoma" w:cs="Tahoma"/>
          <w:sz w:val="20"/>
          <w:szCs w:val="20"/>
        </w:rPr>
        <w:t>ani žiadna ich časť nie sú na právny vzťah založený touto Zmluvou aplikovateľné.</w:t>
      </w:r>
    </w:p>
    <w:p w14:paraId="1C1FBCCC" w14:textId="48EE3ED3" w:rsidR="00740323" w:rsidRDefault="00740323" w:rsidP="00E1359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  <w:t xml:space="preserve">Okrem prípadov, kde to Zmluva výslovne pripúšťa, žiadne </w:t>
      </w:r>
      <w:r w:rsidR="00B5373C">
        <w:rPr>
          <w:rFonts w:ascii="Tahoma" w:hAnsi="Tahoma" w:cs="Tahoma"/>
          <w:sz w:val="20"/>
          <w:szCs w:val="20"/>
        </w:rPr>
        <w:t xml:space="preserve">osobitné </w:t>
      </w:r>
      <w:r w:rsidR="006E5E45">
        <w:rPr>
          <w:rFonts w:ascii="Tahoma" w:hAnsi="Tahoma" w:cs="Tahoma"/>
          <w:sz w:val="20"/>
          <w:szCs w:val="20"/>
        </w:rPr>
        <w:t xml:space="preserve">úkony </w:t>
      </w:r>
      <w:r w:rsidR="009E1B5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nenahrádzajú dohodu Zmluvných strán alebo úkony predpokladané Zmluvou, nemajú prednosť pred žiadnym ustanovením tejto Zmluvy a nepredstavujú žiadne vzdanie sa práva</w:t>
      </w:r>
      <w:r w:rsidR="00B5373C">
        <w:rPr>
          <w:rFonts w:ascii="Tahoma" w:hAnsi="Tahoma" w:cs="Tahoma"/>
          <w:sz w:val="20"/>
          <w:szCs w:val="20"/>
        </w:rPr>
        <w:t xml:space="preserve"> a na ich základe nevzniká právo Projektanta na úhradu akýchkoľvek nákladov Projektanta alebo kompenzácií pre Projektanta, na úhradu Ceny alebo na zvýšenie Ceny</w:t>
      </w:r>
      <w:r w:rsidR="001665A5">
        <w:rPr>
          <w:rFonts w:ascii="Tahoma" w:hAnsi="Tahoma" w:cs="Tahoma"/>
          <w:sz w:val="20"/>
          <w:szCs w:val="20"/>
        </w:rPr>
        <w:t>, ibaže by to bolo v takom osobitnom úkone BBSK výslovne uvedené</w:t>
      </w:r>
      <w:r w:rsidR="00B5373C">
        <w:rPr>
          <w:rFonts w:ascii="Tahoma" w:hAnsi="Tahoma" w:cs="Tahoma"/>
          <w:sz w:val="20"/>
          <w:szCs w:val="20"/>
        </w:rPr>
        <w:t xml:space="preserve">.  </w:t>
      </w:r>
    </w:p>
    <w:p w14:paraId="100580DE" w14:textId="34A5CDD2" w:rsidR="009E1B58" w:rsidRPr="00152122" w:rsidRDefault="009E1B58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(j)</w:t>
      </w:r>
      <w:r>
        <w:rPr>
          <w:rFonts w:ascii="Tahoma" w:hAnsi="Tahoma" w:cs="Tahoma"/>
          <w:sz w:val="20"/>
          <w:szCs w:val="20"/>
        </w:rPr>
        <w:tab/>
        <w:t xml:space="preserve">Ak </w:t>
      </w:r>
      <w:r w:rsidR="00E13599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zverejnil počas Verejného obstarávania </w:t>
      </w:r>
      <w:r>
        <w:rPr>
          <w:rFonts w:ascii="Tahoma" w:hAnsi="Tahoma" w:cs="Tahoma"/>
          <w:bCs/>
          <w:sz w:val="20"/>
          <w:szCs w:val="20"/>
        </w:rPr>
        <w:t xml:space="preserve">akékoľvek vysvetlenia informácií </w:t>
      </w:r>
      <w:r w:rsidR="00E13599">
        <w:rPr>
          <w:rFonts w:ascii="Tahoma" w:hAnsi="Tahoma" w:cs="Tahoma"/>
          <w:bCs/>
          <w:sz w:val="20"/>
          <w:szCs w:val="20"/>
        </w:rPr>
        <w:t>BBSK</w:t>
      </w:r>
      <w:r>
        <w:rPr>
          <w:rFonts w:ascii="Tahoma" w:hAnsi="Tahoma" w:cs="Tahoma"/>
          <w:bCs/>
          <w:sz w:val="20"/>
          <w:szCs w:val="20"/>
        </w:rPr>
        <w:t xml:space="preserve"> ako verejného obstarávateľa potrebných na predloženie </w:t>
      </w:r>
      <w:r w:rsidR="00E13599">
        <w:rPr>
          <w:rFonts w:ascii="Tahoma" w:hAnsi="Tahoma" w:cs="Tahoma"/>
          <w:bCs/>
          <w:sz w:val="20"/>
          <w:szCs w:val="20"/>
        </w:rPr>
        <w:t>p</w:t>
      </w:r>
      <w:r>
        <w:rPr>
          <w:rFonts w:ascii="Tahoma" w:hAnsi="Tahoma" w:cs="Tahoma"/>
          <w:bCs/>
          <w:sz w:val="20"/>
          <w:szCs w:val="20"/>
        </w:rPr>
        <w:t xml:space="preserve">onuky, v prípade pochybností o výklade požiadaviek na Dielo a/alebo rozsahu povinností </w:t>
      </w:r>
      <w:r w:rsidR="00E13599">
        <w:rPr>
          <w:rFonts w:ascii="Tahoma" w:hAnsi="Tahoma" w:cs="Tahoma"/>
          <w:bCs/>
          <w:sz w:val="20"/>
          <w:szCs w:val="20"/>
        </w:rPr>
        <w:t>Projektanta</w:t>
      </w:r>
      <w:r>
        <w:rPr>
          <w:rFonts w:ascii="Tahoma" w:hAnsi="Tahoma" w:cs="Tahoma"/>
          <w:bCs/>
          <w:sz w:val="20"/>
          <w:szCs w:val="20"/>
        </w:rPr>
        <w:t xml:space="preserve"> sa na účely sporu o výklad Zmluvy na tieto vysvetlenia prihliadne.</w:t>
      </w:r>
    </w:p>
    <w:p w14:paraId="5176C9B1" w14:textId="01B2DEF5" w:rsidR="001A729B" w:rsidRDefault="001A729B" w:rsidP="001A729B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k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>Dni, ktoré Zmluva neoznačuje ako pracovné, sú kalendárne.</w:t>
      </w:r>
      <w:r w:rsidR="00BF6EAF" w:rsidRPr="00152122">
        <w:t xml:space="preserve"> </w:t>
      </w:r>
      <w:r w:rsidR="00BF6EAF" w:rsidRPr="00152122">
        <w:rPr>
          <w:rFonts w:ascii="Tahoma" w:hAnsi="Tahoma" w:cs="Tahoma"/>
          <w:sz w:val="20"/>
          <w:szCs w:val="20"/>
        </w:rPr>
        <w:t>Pracovný deň znamená deň, ktorý nie je sobotou, nedeľou ani dňom pracovného pokoja v Slovenskej republike.</w:t>
      </w:r>
    </w:p>
    <w:p w14:paraId="38D0DFAD" w14:textId="1B43CAD5" w:rsidR="00F31F87" w:rsidRDefault="00F31F87" w:rsidP="00F31F8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(l)</w:t>
      </w:r>
      <w:r>
        <w:rPr>
          <w:rFonts w:ascii="Tahoma" w:hAnsi="Tahoma" w:cs="Tahoma"/>
          <w:sz w:val="20"/>
          <w:szCs w:val="20"/>
        </w:rPr>
        <w:tab/>
        <w:t xml:space="preserve">Ak Zmluva výslovne neuvádza, že niektoré z plnení Projektanta vykoná Projektant na náklady BBSK, v prípade pochybností platí, že Projektant plnenie poskytne resp. zmluvnú povinnosť splní </w:t>
      </w:r>
      <w:r w:rsidR="00D770C2">
        <w:rPr>
          <w:rFonts w:ascii="Tahoma" w:hAnsi="Tahoma" w:cs="Tahoma"/>
          <w:sz w:val="20"/>
          <w:szCs w:val="20"/>
        </w:rPr>
        <w:t xml:space="preserve">resp. záväzok vykoná </w:t>
      </w:r>
      <w:r>
        <w:rPr>
          <w:rFonts w:ascii="Tahoma" w:hAnsi="Tahoma" w:cs="Tahoma"/>
          <w:sz w:val="20"/>
          <w:szCs w:val="20"/>
        </w:rPr>
        <w:t xml:space="preserve">na vlastné náklady, a preto sa rozumie, že tieto zohľadnil v súlade s vyhláseniami </w:t>
      </w:r>
      <w:r w:rsidRPr="00CE63EF">
        <w:rPr>
          <w:rFonts w:ascii="Tahoma" w:hAnsi="Tahoma" w:cs="Tahoma"/>
          <w:sz w:val="20"/>
          <w:szCs w:val="20"/>
        </w:rPr>
        <w:t xml:space="preserve">podľa </w:t>
      </w:r>
      <w:r w:rsidR="000B5427" w:rsidRPr="00CE63EF">
        <w:rPr>
          <w:rFonts w:ascii="Tahoma" w:hAnsi="Tahoma" w:cs="Tahoma"/>
          <w:sz w:val="20"/>
          <w:szCs w:val="20"/>
        </w:rPr>
        <w:t>čl.</w:t>
      </w:r>
      <w:r w:rsidRPr="00CE63EF">
        <w:rPr>
          <w:rFonts w:ascii="Tahoma" w:hAnsi="Tahoma" w:cs="Tahoma"/>
          <w:sz w:val="20"/>
          <w:szCs w:val="20"/>
        </w:rPr>
        <w:t xml:space="preserve"> 2 do c</w:t>
      </w:r>
      <w:r>
        <w:rPr>
          <w:rFonts w:ascii="Tahoma" w:hAnsi="Tahoma" w:cs="Tahoma"/>
          <w:sz w:val="20"/>
          <w:szCs w:val="20"/>
        </w:rPr>
        <w:t>enotvorby v Ponuke, a to aj v prípade, ak to dotknuté ustanovenie Zmluvy inak výslovne neuvádza.</w:t>
      </w:r>
    </w:p>
    <w:p w14:paraId="4E454B8B" w14:textId="77777777" w:rsidR="00A35761" w:rsidRPr="00152122" w:rsidRDefault="00A3576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</w:p>
    <w:p w14:paraId="1EF550E2" w14:textId="4620168C" w:rsidR="0017718E" w:rsidRPr="00152122" w:rsidRDefault="00AD41C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2</w:t>
      </w:r>
      <w:r w:rsidRPr="00152122">
        <w:rPr>
          <w:rFonts w:ascii="Tahoma" w:hAnsi="Tahoma" w:cs="Tahoma"/>
          <w:b/>
          <w:bCs/>
          <w:sz w:val="20"/>
          <w:szCs w:val="20"/>
        </w:rPr>
        <w:tab/>
      </w:r>
      <w:r w:rsidR="00EC3F2E">
        <w:rPr>
          <w:rFonts w:ascii="Tahoma" w:hAnsi="Tahoma" w:cs="Tahoma"/>
          <w:b/>
          <w:bCs/>
          <w:sz w:val="20"/>
          <w:szCs w:val="20"/>
        </w:rPr>
        <w:t xml:space="preserve">ÚVODNÉ </w:t>
      </w:r>
      <w:r w:rsidR="0017718E" w:rsidRPr="00152122">
        <w:rPr>
          <w:rFonts w:ascii="Tahoma" w:hAnsi="Tahoma" w:cs="Tahoma"/>
          <w:b/>
          <w:bCs/>
          <w:sz w:val="20"/>
          <w:szCs w:val="20"/>
        </w:rPr>
        <w:t xml:space="preserve">VYHLÁSENIA </w:t>
      </w:r>
    </w:p>
    <w:p w14:paraId="2B8717FB" w14:textId="580DE5E2" w:rsidR="00E2155C" w:rsidRPr="004B2384" w:rsidRDefault="0017718E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2.1</w:t>
      </w:r>
      <w:r w:rsidRPr="00152122">
        <w:rPr>
          <w:rFonts w:ascii="Tahoma" w:hAnsi="Tahoma" w:cs="Tahoma"/>
          <w:sz w:val="20"/>
          <w:szCs w:val="20"/>
        </w:rPr>
        <w:tab/>
      </w:r>
      <w:r w:rsidR="003676BB">
        <w:rPr>
          <w:rFonts w:ascii="Tahoma" w:hAnsi="Tahoma" w:cs="Tahoma"/>
          <w:sz w:val="20"/>
          <w:szCs w:val="20"/>
        </w:rPr>
        <w:t xml:space="preserve">Projektant </w:t>
      </w:r>
      <w:r w:rsidRPr="00152122">
        <w:rPr>
          <w:rFonts w:ascii="Tahoma" w:hAnsi="Tahoma" w:cs="Tahoma"/>
          <w:sz w:val="20"/>
          <w:szCs w:val="20"/>
        </w:rPr>
        <w:t xml:space="preserve">vyhlasuje, že je </w:t>
      </w:r>
      <w:r w:rsidR="006F73C0" w:rsidRPr="004B2384">
        <w:rPr>
          <w:rFonts w:ascii="Tahoma" w:hAnsi="Tahoma" w:cs="Tahoma"/>
          <w:sz w:val="20"/>
          <w:szCs w:val="20"/>
        </w:rPr>
        <w:t>podnikateľom</w:t>
      </w:r>
      <w:r w:rsidRPr="004B2384">
        <w:rPr>
          <w:rFonts w:ascii="Tahoma" w:hAnsi="Tahoma" w:cs="Tahoma"/>
          <w:sz w:val="20"/>
          <w:szCs w:val="20"/>
        </w:rPr>
        <w:t xml:space="preserve"> s právnou subjektivitou</w:t>
      </w:r>
      <w:r w:rsidR="006F73C0" w:rsidRPr="004B2384">
        <w:rPr>
          <w:rFonts w:ascii="Tahoma" w:hAnsi="Tahoma" w:cs="Tahoma"/>
          <w:sz w:val="20"/>
          <w:szCs w:val="20"/>
        </w:rPr>
        <w:t xml:space="preserve"> a</w:t>
      </w:r>
      <w:r w:rsidR="00104CC2" w:rsidRPr="004B2384">
        <w:rPr>
          <w:rFonts w:ascii="Tahoma" w:hAnsi="Tahoma" w:cs="Tahoma"/>
          <w:sz w:val="20"/>
          <w:szCs w:val="20"/>
        </w:rPr>
        <w:t xml:space="preserve"> k</w:t>
      </w:r>
      <w:r w:rsidR="006F73C0" w:rsidRPr="004B2384">
        <w:rPr>
          <w:rFonts w:ascii="Tahoma" w:hAnsi="Tahoma" w:cs="Tahoma"/>
          <w:sz w:val="20"/>
          <w:szCs w:val="20"/>
        </w:rPr>
        <w:t xml:space="preserve"> jeho zapísaným </w:t>
      </w:r>
      <w:r w:rsidRPr="004B2384">
        <w:rPr>
          <w:rFonts w:ascii="Tahoma" w:hAnsi="Tahoma" w:cs="Tahoma"/>
          <w:sz w:val="20"/>
          <w:szCs w:val="20"/>
        </w:rPr>
        <w:t xml:space="preserve">predmetom podnikania </w:t>
      </w:r>
      <w:r w:rsidR="00104CC2" w:rsidRPr="004B2384">
        <w:rPr>
          <w:rFonts w:ascii="Tahoma" w:hAnsi="Tahoma" w:cs="Tahoma"/>
          <w:sz w:val="20"/>
          <w:szCs w:val="20"/>
        </w:rPr>
        <w:t xml:space="preserve">patria </w:t>
      </w:r>
      <w:r w:rsidRPr="004B2384">
        <w:rPr>
          <w:rFonts w:ascii="Tahoma" w:hAnsi="Tahoma" w:cs="Tahoma"/>
          <w:sz w:val="20"/>
          <w:szCs w:val="20"/>
        </w:rPr>
        <w:t>činnos</w:t>
      </w:r>
      <w:r w:rsidR="00E76E3C" w:rsidRPr="004B2384">
        <w:rPr>
          <w:rFonts w:ascii="Tahoma" w:hAnsi="Tahoma" w:cs="Tahoma"/>
          <w:sz w:val="20"/>
          <w:szCs w:val="20"/>
        </w:rPr>
        <w:t>ti</w:t>
      </w:r>
      <w:r w:rsidRPr="004B2384">
        <w:rPr>
          <w:rFonts w:ascii="Tahoma" w:hAnsi="Tahoma" w:cs="Tahoma"/>
          <w:sz w:val="20"/>
          <w:szCs w:val="20"/>
        </w:rPr>
        <w:t xml:space="preserve"> v rozsahu požadovanom k naplneniu záväzkov z</w:t>
      </w:r>
      <w:r w:rsidR="00C074D1" w:rsidRPr="004B2384">
        <w:rPr>
          <w:rFonts w:ascii="Tahoma" w:hAnsi="Tahoma" w:cs="Tahoma"/>
          <w:sz w:val="20"/>
          <w:szCs w:val="20"/>
        </w:rPr>
        <w:t>o</w:t>
      </w:r>
      <w:r w:rsidRPr="004B2384">
        <w:rPr>
          <w:rFonts w:ascii="Tahoma" w:hAnsi="Tahoma" w:cs="Tahoma"/>
          <w:sz w:val="20"/>
          <w:szCs w:val="20"/>
        </w:rPr>
        <w:t xml:space="preserve"> Zmluvy</w:t>
      </w:r>
      <w:r w:rsidR="00E2155C" w:rsidRPr="004B2384">
        <w:rPr>
          <w:rFonts w:ascii="Tahoma" w:hAnsi="Tahoma" w:cs="Tahoma"/>
          <w:sz w:val="20"/>
          <w:szCs w:val="20"/>
        </w:rPr>
        <w:t>.</w:t>
      </w:r>
    </w:p>
    <w:p w14:paraId="101DB82B" w14:textId="079661D1" w:rsidR="00940764" w:rsidRPr="004B2384" w:rsidRDefault="00E2155C" w:rsidP="00BB3BDC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2.2</w:t>
      </w:r>
      <w:r w:rsidRPr="004B2384">
        <w:rPr>
          <w:rFonts w:ascii="Tahoma" w:hAnsi="Tahoma" w:cs="Tahoma"/>
          <w:sz w:val="20"/>
          <w:szCs w:val="20"/>
        </w:rPr>
        <w:tab/>
      </w:r>
      <w:r w:rsidR="003676BB">
        <w:rPr>
          <w:rFonts w:ascii="Tahoma" w:hAnsi="Tahoma" w:cs="Tahoma"/>
          <w:sz w:val="20"/>
          <w:szCs w:val="20"/>
        </w:rPr>
        <w:t>Projektant</w:t>
      </w:r>
      <w:r w:rsidR="003676BB" w:rsidRPr="004B2384">
        <w:rPr>
          <w:rFonts w:ascii="Tahoma" w:hAnsi="Tahoma" w:cs="Tahoma"/>
          <w:sz w:val="20"/>
          <w:szCs w:val="20"/>
        </w:rPr>
        <w:t xml:space="preserve"> </w:t>
      </w:r>
      <w:r w:rsidR="00940764" w:rsidRPr="004B2384">
        <w:rPr>
          <w:rFonts w:ascii="Tahoma" w:hAnsi="Tahoma" w:cs="Tahoma"/>
          <w:sz w:val="20"/>
          <w:szCs w:val="20"/>
        </w:rPr>
        <w:t xml:space="preserve">bol vo Verejnom obstarávaní oboznámený s tým, že </w:t>
      </w:r>
      <w:r w:rsidR="003676BB">
        <w:rPr>
          <w:rFonts w:ascii="Tahoma" w:hAnsi="Tahoma" w:cs="Tahoma"/>
          <w:sz w:val="20"/>
          <w:szCs w:val="20"/>
        </w:rPr>
        <w:t>BBSK</w:t>
      </w:r>
      <w:r w:rsidR="003676BB" w:rsidRPr="00ED001A">
        <w:rPr>
          <w:rFonts w:ascii="Tahoma" w:hAnsi="Tahoma" w:cs="Tahoma"/>
          <w:sz w:val="20"/>
          <w:szCs w:val="20"/>
        </w:rPr>
        <w:t xml:space="preserve"> </w:t>
      </w:r>
      <w:r w:rsidR="00546D16">
        <w:rPr>
          <w:rFonts w:ascii="Tahoma" w:hAnsi="Tahoma" w:cs="Tahoma"/>
          <w:sz w:val="20"/>
          <w:szCs w:val="20"/>
        </w:rPr>
        <w:t>bude</w:t>
      </w:r>
      <w:r w:rsidR="00940764" w:rsidRPr="004B2384">
        <w:rPr>
          <w:rFonts w:ascii="Tahoma" w:hAnsi="Tahoma" w:cs="Tahoma"/>
          <w:sz w:val="20"/>
          <w:szCs w:val="20"/>
        </w:rPr>
        <w:t xml:space="preserve"> dodanie </w:t>
      </w:r>
      <w:r w:rsidR="007B7306" w:rsidRPr="00ED001A">
        <w:rPr>
          <w:rFonts w:ascii="Tahoma" w:hAnsi="Tahoma" w:cs="Tahoma"/>
          <w:sz w:val="20"/>
          <w:szCs w:val="20"/>
        </w:rPr>
        <w:t>Diela</w:t>
      </w:r>
      <w:r w:rsidR="00940764" w:rsidRPr="004B2384">
        <w:rPr>
          <w:rFonts w:ascii="Tahoma" w:hAnsi="Tahoma" w:cs="Tahoma"/>
          <w:sz w:val="20"/>
          <w:szCs w:val="20"/>
        </w:rPr>
        <w:t xml:space="preserve"> </w:t>
      </w:r>
      <w:r w:rsidR="00546D16">
        <w:rPr>
          <w:rFonts w:ascii="Tahoma" w:hAnsi="Tahoma" w:cs="Tahoma"/>
          <w:sz w:val="20"/>
          <w:szCs w:val="20"/>
        </w:rPr>
        <w:t xml:space="preserve">financovať </w:t>
      </w:r>
      <w:r w:rsidR="00940764" w:rsidRPr="004B2384">
        <w:rPr>
          <w:rFonts w:ascii="Tahoma" w:hAnsi="Tahoma" w:cs="Tahoma"/>
          <w:sz w:val="20"/>
          <w:szCs w:val="20"/>
        </w:rPr>
        <w:t>z</w:t>
      </w:r>
      <w:r w:rsidR="00546D16">
        <w:rPr>
          <w:rFonts w:ascii="Tahoma" w:hAnsi="Tahoma" w:cs="Tahoma"/>
          <w:sz w:val="20"/>
          <w:szCs w:val="20"/>
        </w:rPr>
        <w:t> rozpočtu BBSK, t. j. z verejných zdrojov</w:t>
      </w:r>
      <w:r w:rsidR="009D670A">
        <w:rPr>
          <w:rFonts w:ascii="Tahoma" w:hAnsi="Tahoma" w:cs="Tahoma"/>
          <w:sz w:val="20"/>
          <w:szCs w:val="20"/>
        </w:rPr>
        <w:t xml:space="preserve">. </w:t>
      </w:r>
      <w:r w:rsidR="00BB3BDC">
        <w:rPr>
          <w:rFonts w:ascii="Tahoma" w:hAnsi="Tahoma" w:cs="Tahoma"/>
          <w:sz w:val="20"/>
          <w:szCs w:val="20"/>
        </w:rPr>
        <w:t xml:space="preserve"> </w:t>
      </w:r>
    </w:p>
    <w:p w14:paraId="002D8C70" w14:textId="70C4D4E3" w:rsidR="00C4749C" w:rsidRDefault="00940764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2.3</w:t>
      </w:r>
      <w:r w:rsidRPr="004B2384">
        <w:rPr>
          <w:rFonts w:ascii="Tahoma" w:hAnsi="Tahoma" w:cs="Tahoma"/>
          <w:sz w:val="20"/>
          <w:szCs w:val="20"/>
        </w:rPr>
        <w:tab/>
      </w:r>
      <w:r w:rsidR="00EA7E56">
        <w:rPr>
          <w:rFonts w:ascii="Tahoma" w:hAnsi="Tahoma" w:cs="Tahoma"/>
          <w:sz w:val="20"/>
          <w:szCs w:val="20"/>
        </w:rPr>
        <w:t>Projektant</w:t>
      </w:r>
      <w:r w:rsidR="00C4749C" w:rsidRPr="004B2384">
        <w:rPr>
          <w:rFonts w:ascii="Tahoma" w:hAnsi="Tahoma" w:cs="Tahoma"/>
          <w:sz w:val="20"/>
          <w:szCs w:val="20"/>
        </w:rPr>
        <w:t xml:space="preserve"> vyhlasuje</w:t>
      </w:r>
      <w:r w:rsidR="00E2155C" w:rsidRPr="004B2384">
        <w:rPr>
          <w:rFonts w:ascii="Tahoma" w:hAnsi="Tahoma" w:cs="Tahoma"/>
          <w:sz w:val="20"/>
          <w:szCs w:val="20"/>
        </w:rPr>
        <w:t xml:space="preserve">, že disponuje všetkými oprávneniami požadovanými </w:t>
      </w:r>
      <w:r w:rsidR="0081672F" w:rsidRPr="004B2384">
        <w:rPr>
          <w:rFonts w:ascii="Tahoma" w:hAnsi="Tahoma" w:cs="Tahoma"/>
          <w:sz w:val="20"/>
          <w:szCs w:val="20"/>
        </w:rPr>
        <w:t xml:space="preserve">aplikovateľnými </w:t>
      </w:r>
      <w:r w:rsidR="00E2155C" w:rsidRPr="004B2384">
        <w:rPr>
          <w:rFonts w:ascii="Tahoma" w:hAnsi="Tahoma" w:cs="Tahoma"/>
          <w:sz w:val="20"/>
          <w:szCs w:val="20"/>
        </w:rPr>
        <w:t xml:space="preserve"> právnymi predpismi </w:t>
      </w:r>
      <w:r w:rsidR="0081672F" w:rsidRPr="004B2384">
        <w:rPr>
          <w:rFonts w:ascii="Tahoma" w:hAnsi="Tahoma" w:cs="Tahoma"/>
          <w:sz w:val="20"/>
          <w:szCs w:val="20"/>
        </w:rPr>
        <w:t>účinnými na území</w:t>
      </w:r>
      <w:r w:rsidR="0081672F" w:rsidRPr="00152122">
        <w:rPr>
          <w:rFonts w:ascii="Tahoma" w:hAnsi="Tahoma" w:cs="Tahoma"/>
          <w:sz w:val="20"/>
          <w:szCs w:val="20"/>
        </w:rPr>
        <w:t xml:space="preserve"> Slovenskej republiky </w:t>
      </w:r>
      <w:r w:rsidR="00E2155C" w:rsidRPr="00152122">
        <w:rPr>
          <w:rFonts w:ascii="Tahoma" w:hAnsi="Tahoma" w:cs="Tahoma"/>
          <w:sz w:val="20"/>
          <w:szCs w:val="20"/>
        </w:rPr>
        <w:t>a</w:t>
      </w:r>
      <w:r w:rsidR="0081672F" w:rsidRPr="00152122">
        <w:rPr>
          <w:rFonts w:ascii="Tahoma" w:hAnsi="Tahoma" w:cs="Tahoma"/>
          <w:sz w:val="20"/>
          <w:szCs w:val="20"/>
        </w:rPr>
        <w:t xml:space="preserve"> vydanými </w:t>
      </w:r>
      <w:r w:rsidR="00E2155C" w:rsidRPr="00152122">
        <w:rPr>
          <w:rFonts w:ascii="Tahoma" w:hAnsi="Tahoma" w:cs="Tahoma"/>
          <w:sz w:val="20"/>
          <w:szCs w:val="20"/>
        </w:rPr>
        <w:t xml:space="preserve">príslušnými orgánmi </w:t>
      </w:r>
      <w:r w:rsidR="0081672F" w:rsidRPr="00152122">
        <w:rPr>
          <w:rFonts w:ascii="Tahoma" w:hAnsi="Tahoma" w:cs="Tahoma"/>
          <w:sz w:val="20"/>
          <w:szCs w:val="20"/>
        </w:rPr>
        <w:t xml:space="preserve">verejnej moci potrebnými </w:t>
      </w:r>
      <w:r w:rsidR="00E2155C" w:rsidRPr="00152122">
        <w:rPr>
          <w:rFonts w:ascii="Tahoma" w:hAnsi="Tahoma" w:cs="Tahoma"/>
          <w:sz w:val="20"/>
          <w:szCs w:val="20"/>
        </w:rPr>
        <w:t>na splnenie podmienok Zmluvy a riadne a včasné vykonanie Diela</w:t>
      </w:r>
      <w:r w:rsidR="00C14FE8" w:rsidRPr="00152122">
        <w:rPr>
          <w:rFonts w:ascii="Tahoma" w:hAnsi="Tahoma" w:cs="Tahoma"/>
          <w:sz w:val="20"/>
          <w:szCs w:val="20"/>
        </w:rPr>
        <w:t xml:space="preserve"> a poskytnutie </w:t>
      </w:r>
      <w:r w:rsidR="00A83C76" w:rsidRPr="00152122">
        <w:rPr>
          <w:rFonts w:ascii="Tahoma" w:hAnsi="Tahoma" w:cs="Tahoma"/>
          <w:sz w:val="20"/>
          <w:szCs w:val="20"/>
        </w:rPr>
        <w:t>S</w:t>
      </w:r>
      <w:r w:rsidR="00C14FE8" w:rsidRPr="00152122">
        <w:rPr>
          <w:rFonts w:ascii="Tahoma" w:hAnsi="Tahoma" w:cs="Tahoma"/>
          <w:sz w:val="20"/>
          <w:szCs w:val="20"/>
        </w:rPr>
        <w:t>lužieb</w:t>
      </w:r>
      <w:r w:rsidR="00C4749C" w:rsidRPr="00152122">
        <w:rPr>
          <w:rFonts w:ascii="Tahoma" w:hAnsi="Tahoma" w:cs="Tahoma"/>
          <w:sz w:val="20"/>
          <w:szCs w:val="20"/>
        </w:rPr>
        <w:t>.</w:t>
      </w:r>
    </w:p>
    <w:p w14:paraId="19869D04" w14:textId="75027437" w:rsidR="005B3685" w:rsidRPr="00152122" w:rsidRDefault="005B3685" w:rsidP="008B7FE7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</w:t>
      </w:r>
      <w:r>
        <w:rPr>
          <w:rFonts w:ascii="Tahoma" w:hAnsi="Tahoma" w:cs="Tahoma"/>
          <w:sz w:val="20"/>
          <w:szCs w:val="20"/>
        </w:rPr>
        <w:tab/>
        <w:t xml:space="preserve">Projektant vyhlasuje, že všetky jeho vyhlásenia predložené </w:t>
      </w:r>
      <w:r w:rsidR="008B7FE7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vo Verejnom obstarávaní sú v celom rozsahu platné a pravdivé aj ku dňu podpisu tejto Zmluvy. </w:t>
      </w:r>
    </w:p>
    <w:p w14:paraId="2397CB46" w14:textId="137EF8F2" w:rsidR="00E2155C" w:rsidRPr="00152122" w:rsidRDefault="00C4749C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5</w:t>
      </w:r>
      <w:r w:rsidRPr="00152122">
        <w:rPr>
          <w:rFonts w:ascii="Tahoma" w:hAnsi="Tahoma" w:cs="Tahoma"/>
          <w:sz w:val="20"/>
          <w:szCs w:val="20"/>
        </w:rPr>
        <w:tab/>
      </w:r>
      <w:r w:rsidR="00EA7E56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je schopný </w:t>
      </w:r>
      <w:r w:rsidR="00C14FE8" w:rsidRPr="00152122">
        <w:rPr>
          <w:rFonts w:ascii="Tahoma" w:hAnsi="Tahoma" w:cs="Tahoma"/>
          <w:sz w:val="20"/>
          <w:szCs w:val="20"/>
        </w:rPr>
        <w:t xml:space="preserve">vykonať </w:t>
      </w:r>
      <w:r w:rsidRPr="00152122">
        <w:rPr>
          <w:rFonts w:ascii="Tahoma" w:hAnsi="Tahoma" w:cs="Tahoma"/>
          <w:sz w:val="20"/>
          <w:szCs w:val="20"/>
        </w:rPr>
        <w:t>Dielo</w:t>
      </w:r>
      <w:r w:rsidR="00C14FE8" w:rsidRPr="00152122">
        <w:rPr>
          <w:rFonts w:ascii="Tahoma" w:hAnsi="Tahoma" w:cs="Tahoma"/>
          <w:sz w:val="20"/>
          <w:szCs w:val="20"/>
        </w:rPr>
        <w:t xml:space="preserve"> a</w:t>
      </w:r>
      <w:r w:rsidR="0070706C" w:rsidRPr="00152122">
        <w:rPr>
          <w:rFonts w:ascii="Tahoma" w:hAnsi="Tahoma" w:cs="Tahoma"/>
          <w:sz w:val="20"/>
          <w:szCs w:val="20"/>
        </w:rPr>
        <w:t xml:space="preserve"> poskytnúť </w:t>
      </w:r>
      <w:r w:rsidR="00A83C76" w:rsidRPr="00152122">
        <w:rPr>
          <w:rFonts w:ascii="Tahoma" w:hAnsi="Tahoma" w:cs="Tahoma"/>
          <w:sz w:val="20"/>
          <w:szCs w:val="20"/>
        </w:rPr>
        <w:t>S</w:t>
      </w:r>
      <w:r w:rsidR="0070706C" w:rsidRPr="00152122">
        <w:rPr>
          <w:rFonts w:ascii="Tahoma" w:hAnsi="Tahoma" w:cs="Tahoma"/>
          <w:sz w:val="20"/>
          <w:szCs w:val="20"/>
        </w:rPr>
        <w:t xml:space="preserve">lužby </w:t>
      </w:r>
      <w:r w:rsidRPr="00152122">
        <w:rPr>
          <w:rFonts w:ascii="Tahoma" w:hAnsi="Tahoma" w:cs="Tahoma"/>
          <w:sz w:val="20"/>
          <w:szCs w:val="20"/>
        </w:rPr>
        <w:t>riadne a</w:t>
      </w:r>
      <w:r w:rsidR="0070706C" w:rsidRPr="00152122">
        <w:rPr>
          <w:rFonts w:ascii="Tahoma" w:hAnsi="Tahoma" w:cs="Tahoma"/>
          <w:sz w:val="20"/>
          <w:szCs w:val="20"/>
        </w:rPr>
        <w:t> </w:t>
      </w:r>
      <w:r w:rsidRPr="00152122">
        <w:rPr>
          <w:rFonts w:ascii="Tahoma" w:hAnsi="Tahoma" w:cs="Tahoma"/>
          <w:sz w:val="20"/>
          <w:szCs w:val="20"/>
        </w:rPr>
        <w:t>včas</w:t>
      </w:r>
      <w:r w:rsidR="0070706C" w:rsidRPr="00152122">
        <w:rPr>
          <w:rFonts w:ascii="Tahoma" w:hAnsi="Tahoma" w:cs="Tahoma"/>
          <w:sz w:val="20"/>
          <w:szCs w:val="20"/>
        </w:rPr>
        <w:t>,</w:t>
      </w:r>
      <w:r w:rsidRPr="00152122">
        <w:rPr>
          <w:rFonts w:ascii="Tahoma" w:hAnsi="Tahoma" w:cs="Tahoma"/>
          <w:sz w:val="20"/>
          <w:szCs w:val="20"/>
        </w:rPr>
        <w:t xml:space="preserve"> podľa podmienok </w:t>
      </w:r>
      <w:r w:rsidR="0081672F" w:rsidRPr="00152122">
        <w:rPr>
          <w:rFonts w:ascii="Tahoma" w:hAnsi="Tahoma" w:cs="Tahoma"/>
          <w:sz w:val="20"/>
          <w:szCs w:val="20"/>
        </w:rPr>
        <w:t xml:space="preserve">a požiadaviek </w:t>
      </w:r>
      <w:r w:rsidRPr="00152122">
        <w:rPr>
          <w:rFonts w:ascii="Tahoma" w:hAnsi="Tahoma" w:cs="Tahoma"/>
          <w:sz w:val="20"/>
          <w:szCs w:val="20"/>
        </w:rPr>
        <w:t>Zmluvy;</w:t>
      </w:r>
      <w:r w:rsidR="00E2155C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 xml:space="preserve">toto vyhlásenie </w:t>
      </w:r>
      <w:r w:rsidR="00EA7E56">
        <w:rPr>
          <w:rFonts w:ascii="Tahoma" w:hAnsi="Tahoma" w:cs="Tahoma"/>
          <w:sz w:val="20"/>
          <w:szCs w:val="20"/>
        </w:rPr>
        <w:t>Projektanta</w:t>
      </w:r>
      <w:r w:rsidRPr="00152122">
        <w:rPr>
          <w:rFonts w:ascii="Tahoma" w:hAnsi="Tahoma" w:cs="Tahoma"/>
          <w:sz w:val="20"/>
          <w:szCs w:val="20"/>
        </w:rPr>
        <w:t xml:space="preserve"> </w:t>
      </w:r>
      <w:r w:rsidR="0081672F" w:rsidRPr="00152122">
        <w:rPr>
          <w:rFonts w:ascii="Tahoma" w:hAnsi="Tahoma" w:cs="Tahoma"/>
          <w:sz w:val="20"/>
          <w:szCs w:val="20"/>
        </w:rPr>
        <w:t xml:space="preserve">zohľadňuje aj </w:t>
      </w:r>
      <w:r w:rsidRPr="00152122">
        <w:rPr>
          <w:rFonts w:ascii="Tahoma" w:hAnsi="Tahoma" w:cs="Tahoma"/>
          <w:sz w:val="20"/>
          <w:szCs w:val="20"/>
        </w:rPr>
        <w:t>odborné, personálne, technické, technologické, kapacitné a materiálne aspekty, ktoré bude vykonanie Diela</w:t>
      </w:r>
      <w:r w:rsidR="00A83C76" w:rsidRPr="00152122">
        <w:rPr>
          <w:rFonts w:ascii="Tahoma" w:hAnsi="Tahoma" w:cs="Tahoma"/>
          <w:sz w:val="20"/>
          <w:szCs w:val="20"/>
        </w:rPr>
        <w:t xml:space="preserve"> a poskytovanie Služieb</w:t>
      </w:r>
      <w:r w:rsidRPr="00152122">
        <w:rPr>
          <w:rFonts w:ascii="Tahoma" w:hAnsi="Tahoma" w:cs="Tahoma"/>
          <w:sz w:val="20"/>
          <w:szCs w:val="20"/>
        </w:rPr>
        <w:t xml:space="preserve"> </w:t>
      </w:r>
      <w:r w:rsidR="003349DD" w:rsidRPr="00152122">
        <w:rPr>
          <w:rFonts w:ascii="Tahoma" w:hAnsi="Tahoma" w:cs="Tahoma"/>
          <w:sz w:val="20"/>
          <w:szCs w:val="20"/>
        </w:rPr>
        <w:t>vy</w:t>
      </w:r>
      <w:r w:rsidRPr="00152122">
        <w:rPr>
          <w:rFonts w:ascii="Tahoma" w:hAnsi="Tahoma" w:cs="Tahoma"/>
          <w:sz w:val="20"/>
          <w:szCs w:val="20"/>
        </w:rPr>
        <w:t xml:space="preserve">žadovať; ak majú byť niektoré z týchto aspektov vykonávané subdodávateľsky, </w:t>
      </w:r>
      <w:r w:rsidR="00EA7E56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</w:t>
      </w:r>
      <w:r w:rsidR="0081672F" w:rsidRPr="00152122">
        <w:rPr>
          <w:rFonts w:ascii="Tahoma" w:hAnsi="Tahoma" w:cs="Tahoma"/>
          <w:sz w:val="20"/>
          <w:szCs w:val="20"/>
        </w:rPr>
        <w:t xml:space="preserve">svojich </w:t>
      </w:r>
      <w:r w:rsidRPr="00152122">
        <w:rPr>
          <w:rFonts w:ascii="Tahoma" w:hAnsi="Tahoma" w:cs="Tahoma"/>
          <w:sz w:val="20"/>
          <w:szCs w:val="20"/>
        </w:rPr>
        <w:t>subdodávateľov starostlivo zvolil s ohľadom na všetky tieto aspekty</w:t>
      </w:r>
      <w:r w:rsidR="00AB0E39" w:rsidRPr="00152122">
        <w:rPr>
          <w:rFonts w:ascii="Tahoma" w:hAnsi="Tahoma" w:cs="Tahoma"/>
          <w:sz w:val="20"/>
          <w:szCs w:val="20"/>
        </w:rPr>
        <w:t>, pričom osobitne prihliadol na to, aby takíto subdodávatelia spĺňali v celom rozsahu požiadavku osobitnej spôsobilosti pri všetkých plneniach, kde to aplikovateľný  právny predpis účinný na území Slovenskej republiky požaduje</w:t>
      </w:r>
      <w:r w:rsidRPr="00152122">
        <w:rPr>
          <w:rFonts w:ascii="Tahoma" w:hAnsi="Tahoma" w:cs="Tahoma"/>
          <w:sz w:val="20"/>
          <w:szCs w:val="20"/>
        </w:rPr>
        <w:t>.</w:t>
      </w:r>
    </w:p>
    <w:p w14:paraId="49A3CC29" w14:textId="10145700" w:rsidR="00C4749C" w:rsidRPr="00152122" w:rsidRDefault="00C4749C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6</w:t>
      </w:r>
      <w:r w:rsidRPr="00152122">
        <w:rPr>
          <w:rFonts w:ascii="Tahoma" w:hAnsi="Tahoma" w:cs="Tahoma"/>
          <w:sz w:val="20"/>
          <w:szCs w:val="20"/>
        </w:rPr>
        <w:tab/>
      </w:r>
      <w:r w:rsidR="008624AA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mu je známy rozsah plnenia podľa tejto Zmluvy, ako aj všetky ďalšie okolnosti majúce vplyv na plnenie Zmluvy a vykonanie Diela</w:t>
      </w:r>
      <w:r w:rsidR="00A83C76" w:rsidRPr="00152122">
        <w:rPr>
          <w:rFonts w:ascii="Tahoma" w:hAnsi="Tahoma" w:cs="Tahoma"/>
          <w:sz w:val="20"/>
          <w:szCs w:val="20"/>
        </w:rPr>
        <w:t xml:space="preserve"> a poskytnutie Služieb</w:t>
      </w:r>
      <w:r w:rsidRPr="00152122">
        <w:rPr>
          <w:rFonts w:ascii="Tahoma" w:hAnsi="Tahoma" w:cs="Tahoma"/>
          <w:sz w:val="20"/>
          <w:szCs w:val="20"/>
        </w:rPr>
        <w:t xml:space="preserve">. V tejto súvislosti sa </w:t>
      </w:r>
      <w:r w:rsidR="008624AA">
        <w:rPr>
          <w:rFonts w:ascii="Tahoma" w:hAnsi="Tahoma" w:cs="Tahoma"/>
          <w:sz w:val="20"/>
          <w:szCs w:val="20"/>
        </w:rPr>
        <w:t>Projektant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ne</w:t>
      </w:r>
      <w:r w:rsidR="00C112A3" w:rsidRPr="00152122">
        <w:rPr>
          <w:rFonts w:ascii="Tahoma" w:hAnsi="Tahoma" w:cs="Tahoma"/>
          <w:sz w:val="20"/>
          <w:szCs w:val="20"/>
        </w:rPr>
        <w:t xml:space="preserve">bude </w:t>
      </w:r>
      <w:r w:rsidRPr="00152122">
        <w:rPr>
          <w:rFonts w:ascii="Tahoma" w:hAnsi="Tahoma" w:cs="Tahoma"/>
          <w:sz w:val="20"/>
          <w:szCs w:val="20"/>
        </w:rPr>
        <w:t>odvolávať na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chybu alebo konanie v omyle, prípadne na to, že niektoré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plnenia nie sú uvedené v Zmluve alebo jej prílohách</w:t>
      </w:r>
      <w:r w:rsidR="00C112A3" w:rsidRPr="00152122">
        <w:rPr>
          <w:rFonts w:ascii="Tahoma" w:hAnsi="Tahoma" w:cs="Tahoma"/>
          <w:sz w:val="20"/>
          <w:szCs w:val="20"/>
        </w:rPr>
        <w:t>.</w:t>
      </w:r>
    </w:p>
    <w:p w14:paraId="62A04D75" w14:textId="136B6CFB" w:rsidR="004C2973" w:rsidRPr="00152122" w:rsidRDefault="00C112A3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lastRenderedPageBreak/>
        <w:t>2.</w:t>
      </w:r>
      <w:r w:rsidR="00771D0E">
        <w:rPr>
          <w:rFonts w:ascii="Tahoma" w:hAnsi="Tahoma" w:cs="Tahoma"/>
          <w:sz w:val="20"/>
          <w:szCs w:val="20"/>
        </w:rPr>
        <w:t>7</w:t>
      </w:r>
      <w:r w:rsidRPr="00152122">
        <w:rPr>
          <w:rFonts w:ascii="Tahoma" w:hAnsi="Tahoma" w:cs="Tahoma"/>
          <w:sz w:val="20"/>
          <w:szCs w:val="20"/>
        </w:rPr>
        <w:tab/>
      </w:r>
      <w:r w:rsidR="008624AA">
        <w:rPr>
          <w:rFonts w:ascii="Tahoma" w:hAnsi="Tahoma" w:cs="Tahoma"/>
          <w:sz w:val="20"/>
          <w:szCs w:val="20"/>
        </w:rPr>
        <w:t>Projektant</w:t>
      </w:r>
      <w:r w:rsidR="004C2973" w:rsidRPr="00152122">
        <w:rPr>
          <w:rFonts w:ascii="Tahoma" w:hAnsi="Tahoma" w:cs="Tahoma"/>
          <w:sz w:val="20"/>
          <w:szCs w:val="20"/>
        </w:rPr>
        <w:t xml:space="preserve"> vyhlasuje, </w:t>
      </w:r>
      <w:r w:rsidR="002E5930" w:rsidRPr="00152122">
        <w:rPr>
          <w:rFonts w:ascii="Tahoma" w:hAnsi="Tahoma" w:cs="Tahoma"/>
          <w:sz w:val="20"/>
          <w:szCs w:val="20"/>
        </w:rPr>
        <w:t xml:space="preserve">že </w:t>
      </w:r>
      <w:r w:rsidR="002B03BF" w:rsidRPr="00152122">
        <w:rPr>
          <w:rFonts w:ascii="Tahoma" w:hAnsi="Tahoma" w:cs="Tahoma"/>
          <w:sz w:val="20"/>
          <w:szCs w:val="20"/>
        </w:rPr>
        <w:t xml:space="preserve">sa </w:t>
      </w:r>
      <w:r w:rsidR="002E5930" w:rsidRPr="00152122">
        <w:rPr>
          <w:rFonts w:ascii="Tahoma" w:hAnsi="Tahoma" w:cs="Tahoma"/>
          <w:sz w:val="20"/>
          <w:szCs w:val="20"/>
        </w:rPr>
        <w:t xml:space="preserve">pred </w:t>
      </w:r>
      <w:r w:rsidR="004429A2">
        <w:rPr>
          <w:rFonts w:ascii="Tahoma" w:hAnsi="Tahoma" w:cs="Tahoma"/>
          <w:sz w:val="20"/>
          <w:szCs w:val="20"/>
        </w:rPr>
        <w:t>pre</w:t>
      </w:r>
      <w:r w:rsidR="00CF7553">
        <w:rPr>
          <w:rFonts w:ascii="Tahoma" w:hAnsi="Tahoma" w:cs="Tahoma"/>
          <w:sz w:val="20"/>
          <w:szCs w:val="20"/>
        </w:rPr>
        <w:t xml:space="preserve">dložením </w:t>
      </w:r>
      <w:r w:rsidR="00643406">
        <w:rPr>
          <w:rFonts w:ascii="Tahoma" w:hAnsi="Tahoma" w:cs="Tahoma"/>
          <w:sz w:val="20"/>
          <w:szCs w:val="20"/>
        </w:rPr>
        <w:t>P</w:t>
      </w:r>
      <w:r w:rsidR="00CF7553">
        <w:rPr>
          <w:rFonts w:ascii="Tahoma" w:hAnsi="Tahoma" w:cs="Tahoma"/>
          <w:sz w:val="20"/>
          <w:szCs w:val="20"/>
        </w:rPr>
        <w:t>onuky</w:t>
      </w:r>
      <w:r w:rsidR="00A21683">
        <w:rPr>
          <w:rFonts w:ascii="Tahoma" w:hAnsi="Tahoma" w:cs="Tahoma"/>
          <w:sz w:val="20"/>
          <w:szCs w:val="20"/>
        </w:rPr>
        <w:t xml:space="preserve"> 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starostlivo oboznámil </w:t>
      </w:r>
      <w:r w:rsidR="00486D1F">
        <w:rPr>
          <w:rStyle w:val="markedcontent"/>
          <w:rFonts w:ascii="Tahoma" w:hAnsi="Tahoma" w:cs="Tahoma"/>
          <w:sz w:val="20"/>
          <w:szCs w:val="20"/>
        </w:rPr>
        <w:t xml:space="preserve">so </w:t>
      </w:r>
      <w:r w:rsidR="00413F3B">
        <w:rPr>
          <w:rStyle w:val="markedcontent"/>
          <w:rFonts w:ascii="Tahoma" w:hAnsi="Tahoma" w:cs="Tahoma"/>
          <w:sz w:val="20"/>
          <w:szCs w:val="20"/>
        </w:rPr>
        <w:t>Súťažnými podkladmi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>,</w:t>
      </w:r>
      <w:r w:rsidR="003F202C">
        <w:rPr>
          <w:rStyle w:val="markedcontent"/>
          <w:rFonts w:ascii="Tahoma" w:hAnsi="Tahoma" w:cs="Tahoma"/>
          <w:sz w:val="20"/>
          <w:szCs w:val="20"/>
        </w:rPr>
        <w:t xml:space="preserve"> osobitne s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 obsahom Zmluvy a požiadavkami na Dielo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 xml:space="preserve"> a Služby v zmysle 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>Zmluvy a zároveň sa zaväzuje na ich základe vykonať</w:t>
      </w:r>
      <w:r w:rsidR="00887F7E" w:rsidRPr="00152122">
        <w:rPr>
          <w:rStyle w:val="markedcontent"/>
          <w:rFonts w:ascii="Tahoma" w:hAnsi="Tahoma" w:cs="Tahoma"/>
          <w:sz w:val="20"/>
          <w:szCs w:val="20"/>
        </w:rPr>
        <w:t xml:space="preserve"> Dielo a poskytnúť Služby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. </w:t>
      </w:r>
      <w:r w:rsidR="00073312">
        <w:rPr>
          <w:rStyle w:val="markedcontent"/>
          <w:rFonts w:ascii="Tahoma" w:hAnsi="Tahoma" w:cs="Tahoma"/>
          <w:sz w:val="20"/>
          <w:szCs w:val="20"/>
        </w:rPr>
        <w:t>Projektant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 je plne uzrozumený s tým, že Cena je uvedená ako maximálna a v prípadoch predpokladaných Zmluvou mu na úhradu niektorých častí Ceny nemusí vzniknúť nárok.</w:t>
      </w:r>
    </w:p>
    <w:p w14:paraId="72BCCAC2" w14:textId="2105FF18" w:rsidR="00CD7DD5" w:rsidRPr="00152122" w:rsidRDefault="004C2973" w:rsidP="00050C3D">
      <w:pPr>
        <w:ind w:left="709" w:hanging="709"/>
        <w:jc w:val="both"/>
        <w:rPr>
          <w:rStyle w:val="markedcontent"/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8</w:t>
      </w:r>
      <w:r w:rsidR="00940764">
        <w:rPr>
          <w:rFonts w:ascii="Tahoma" w:hAnsi="Tahoma" w:cs="Tahoma"/>
          <w:sz w:val="20"/>
          <w:szCs w:val="20"/>
        </w:rPr>
        <w:tab/>
      </w:r>
      <w:r w:rsidR="00073312">
        <w:rPr>
          <w:rFonts w:ascii="Tahoma" w:hAnsi="Tahoma" w:cs="Tahoma"/>
          <w:sz w:val="20"/>
          <w:szCs w:val="20"/>
        </w:rPr>
        <w:t>Projektant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5C6CBA" w:rsidRPr="00152122">
        <w:rPr>
          <w:rStyle w:val="markedcontent"/>
          <w:rFonts w:ascii="Tahoma" w:hAnsi="Tahoma" w:cs="Tahoma"/>
          <w:sz w:val="20"/>
          <w:szCs w:val="20"/>
        </w:rPr>
        <w:t xml:space="preserve">vyhlasuje, že </w:t>
      </w:r>
      <w:r w:rsidR="00337BC9" w:rsidRPr="00152122">
        <w:rPr>
          <w:rStyle w:val="markedcontent"/>
          <w:rFonts w:ascii="Tahoma" w:hAnsi="Tahoma" w:cs="Tahoma"/>
          <w:sz w:val="20"/>
          <w:szCs w:val="20"/>
        </w:rPr>
        <w:t xml:space="preserve">riadne </w:t>
      </w:r>
      <w:r w:rsidR="00724B10">
        <w:rPr>
          <w:rStyle w:val="markedcontent"/>
          <w:rFonts w:ascii="Tahoma" w:hAnsi="Tahoma" w:cs="Tahoma"/>
          <w:sz w:val="20"/>
          <w:szCs w:val="20"/>
        </w:rPr>
        <w:t>s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kontroloval Podklady, ktoré </w:t>
      </w:r>
      <w:r w:rsidR="00A90647">
        <w:rPr>
          <w:rStyle w:val="markedcontent"/>
          <w:rFonts w:ascii="Tahoma" w:hAnsi="Tahoma" w:cs="Tahoma"/>
          <w:sz w:val="20"/>
          <w:szCs w:val="20"/>
        </w:rPr>
        <w:t>BBSK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označil vo Verejnom obstarávaní pre účely vykonania Diela a akýkoľvek rozpor, nejasnosť, chybu či prípadnú nekompletnosť alebo nedokonalosť v Podkladoch, ktorá má, alebo by mohla mať za následok vady</w:t>
      </w:r>
      <w:r w:rsidR="00FF643F" w:rsidRPr="00152122">
        <w:rPr>
          <w:rStyle w:val="markedcontent"/>
          <w:rFonts w:ascii="Tahoma" w:hAnsi="Tahoma" w:cs="Tahoma"/>
          <w:sz w:val="20"/>
          <w:szCs w:val="20"/>
        </w:rPr>
        <w:t xml:space="preserve"> alebo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akúkoľvek odchýlku od zmluvne určeného štandardu či účelu plnenia podľa Zmluvy, alebo by mohla mať vplyv na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 xml:space="preserve"> výšku či obsah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Cen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>y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, </w:t>
      </w:r>
      <w:r w:rsidR="004D4858">
        <w:rPr>
          <w:rStyle w:val="markedcontent"/>
          <w:rFonts w:ascii="Tahoma" w:hAnsi="Tahoma" w:cs="Tahoma"/>
          <w:sz w:val="20"/>
          <w:szCs w:val="20"/>
        </w:rPr>
        <w:t>Projektant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počas Verejného obstarávania uviedol a žiadal jej vysvetlenie</w:t>
      </w:r>
      <w:r w:rsidR="005C6CBA" w:rsidRPr="00152122">
        <w:rPr>
          <w:rStyle w:val="markedcontent"/>
          <w:rFonts w:ascii="Tahoma" w:hAnsi="Tahoma" w:cs="Tahoma"/>
          <w:sz w:val="20"/>
          <w:szCs w:val="20"/>
        </w:rPr>
        <w:t>.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4D4858">
        <w:rPr>
          <w:rFonts w:ascii="Tahoma" w:hAnsi="Tahoma" w:cs="Tahoma"/>
          <w:sz w:val="20"/>
          <w:szCs w:val="20"/>
        </w:rPr>
        <w:t>Projektant</w:t>
      </w:r>
      <w:r w:rsidR="004D4858" w:rsidRPr="00152122">
        <w:rPr>
          <w:rFonts w:ascii="Tahoma" w:hAnsi="Tahoma" w:cs="Tahoma"/>
          <w:sz w:val="20"/>
          <w:szCs w:val="20"/>
        </w:rPr>
        <w:t xml:space="preserve"> </w:t>
      </w:r>
      <w:r w:rsidR="00364DFC" w:rsidRPr="00152122">
        <w:rPr>
          <w:rFonts w:ascii="Tahoma" w:hAnsi="Tahoma" w:cs="Tahoma"/>
          <w:sz w:val="20"/>
          <w:szCs w:val="20"/>
        </w:rPr>
        <w:t xml:space="preserve">vyhlasuje, že </w:t>
      </w:r>
      <w:r w:rsidR="007107A3" w:rsidRPr="00152122">
        <w:rPr>
          <w:rFonts w:ascii="Tahoma" w:hAnsi="Tahoma" w:cs="Tahoma"/>
          <w:sz w:val="20"/>
          <w:szCs w:val="20"/>
        </w:rPr>
        <w:t xml:space="preserve">pred </w:t>
      </w:r>
      <w:r w:rsidR="00730A19">
        <w:rPr>
          <w:rFonts w:ascii="Tahoma" w:hAnsi="Tahoma" w:cs="Tahoma"/>
          <w:sz w:val="20"/>
          <w:szCs w:val="20"/>
        </w:rPr>
        <w:t xml:space="preserve">predložením </w:t>
      </w:r>
      <w:r w:rsidR="004513EA">
        <w:rPr>
          <w:rFonts w:ascii="Tahoma" w:hAnsi="Tahoma" w:cs="Tahoma"/>
          <w:sz w:val="20"/>
          <w:szCs w:val="20"/>
        </w:rPr>
        <w:t xml:space="preserve">jeho </w:t>
      </w:r>
      <w:r w:rsidR="00643406">
        <w:rPr>
          <w:rFonts w:ascii="Tahoma" w:hAnsi="Tahoma" w:cs="Tahoma"/>
          <w:sz w:val="20"/>
          <w:szCs w:val="20"/>
        </w:rPr>
        <w:t>P</w:t>
      </w:r>
      <w:r w:rsidR="00730A19">
        <w:rPr>
          <w:rFonts w:ascii="Tahoma" w:hAnsi="Tahoma" w:cs="Tahoma"/>
          <w:sz w:val="20"/>
          <w:szCs w:val="20"/>
        </w:rPr>
        <w:t xml:space="preserve">onuky </w:t>
      </w:r>
      <w:r w:rsidR="00364DFC" w:rsidRPr="00152122">
        <w:rPr>
          <w:rFonts w:ascii="Tahoma" w:hAnsi="Tahoma" w:cs="Tahoma"/>
          <w:sz w:val="20"/>
          <w:szCs w:val="20"/>
        </w:rPr>
        <w:t>mal možnosť oboznámiť sa s</w:t>
      </w:r>
      <w:r w:rsidR="003D51FA" w:rsidRPr="00152122">
        <w:rPr>
          <w:rFonts w:ascii="Tahoma" w:hAnsi="Tahoma" w:cs="Tahoma"/>
          <w:sz w:val="20"/>
          <w:szCs w:val="20"/>
        </w:rPr>
        <w:t xml:space="preserve"> miestnymi podmienkami, na ktorých sa má </w:t>
      </w:r>
      <w:r w:rsidR="00C061D0" w:rsidRPr="00152122">
        <w:rPr>
          <w:rFonts w:ascii="Tahoma" w:hAnsi="Tahoma" w:cs="Tahoma"/>
          <w:sz w:val="20"/>
          <w:szCs w:val="20"/>
        </w:rPr>
        <w:t>S</w:t>
      </w:r>
      <w:r w:rsidR="003D51FA" w:rsidRPr="00152122">
        <w:rPr>
          <w:rFonts w:ascii="Tahoma" w:hAnsi="Tahoma" w:cs="Tahoma"/>
          <w:sz w:val="20"/>
          <w:szCs w:val="20"/>
        </w:rPr>
        <w:t>tavba realizovať</w:t>
      </w:r>
      <w:r w:rsidR="00364DFC" w:rsidRPr="00152122">
        <w:rPr>
          <w:rFonts w:ascii="Tahoma" w:hAnsi="Tahoma" w:cs="Tahoma"/>
          <w:sz w:val="20"/>
          <w:szCs w:val="20"/>
        </w:rPr>
        <w:t xml:space="preserve">, </w:t>
      </w:r>
      <w:r w:rsidR="00A83C76" w:rsidRPr="00152122">
        <w:rPr>
          <w:rFonts w:ascii="Tahoma" w:hAnsi="Tahoma" w:cs="Tahoma"/>
          <w:sz w:val="20"/>
          <w:szCs w:val="20"/>
        </w:rPr>
        <w:t xml:space="preserve">aj </w:t>
      </w:r>
      <w:r w:rsidR="003D51FA" w:rsidRPr="00152122">
        <w:rPr>
          <w:rFonts w:ascii="Tahoma" w:hAnsi="Tahoma" w:cs="Tahoma"/>
          <w:sz w:val="20"/>
          <w:szCs w:val="20"/>
        </w:rPr>
        <w:t xml:space="preserve">s jej plánovaným </w:t>
      </w:r>
      <w:r w:rsidR="00364DFC" w:rsidRPr="00152122">
        <w:rPr>
          <w:rFonts w:ascii="Tahoma" w:hAnsi="Tahoma" w:cs="Tahoma"/>
          <w:sz w:val="20"/>
          <w:szCs w:val="20"/>
        </w:rPr>
        <w:t>umiestnením a stavom a</w:t>
      </w:r>
      <w:r w:rsidR="00A83C76" w:rsidRPr="00152122">
        <w:rPr>
          <w:rFonts w:ascii="Tahoma" w:hAnsi="Tahoma" w:cs="Tahoma"/>
          <w:sz w:val="20"/>
          <w:szCs w:val="20"/>
        </w:rPr>
        <w:t xml:space="preserve"> mal možnosť </w:t>
      </w:r>
      <w:r w:rsidR="00364DFC" w:rsidRPr="00152122">
        <w:rPr>
          <w:rFonts w:ascii="Tahoma" w:hAnsi="Tahoma" w:cs="Tahoma"/>
          <w:sz w:val="20"/>
          <w:szCs w:val="20"/>
        </w:rPr>
        <w:t xml:space="preserve">preskúmať ich faktický súlad s poskytnutými Podkladmi a v prípade akýchkoľvek vysvetlení, ktoré by mu v tejto súvislosti mali byť na účel plnenia podľa Zmluvy poskytnuté, o tieto </w:t>
      </w:r>
      <w:r w:rsidR="00334BEA">
        <w:rPr>
          <w:rFonts w:ascii="Tahoma" w:hAnsi="Tahoma" w:cs="Tahoma"/>
          <w:sz w:val="20"/>
          <w:szCs w:val="20"/>
        </w:rPr>
        <w:t xml:space="preserve">počas Verejného obstarávania </w:t>
      </w:r>
      <w:r w:rsidR="00364DFC" w:rsidRPr="00152122">
        <w:rPr>
          <w:rFonts w:ascii="Tahoma" w:hAnsi="Tahoma" w:cs="Tahoma"/>
          <w:sz w:val="20"/>
          <w:szCs w:val="20"/>
        </w:rPr>
        <w:t>požiadal. </w:t>
      </w:r>
      <w:r w:rsidR="004D4858">
        <w:rPr>
          <w:rStyle w:val="markedcontent"/>
          <w:rFonts w:ascii="Tahoma" w:hAnsi="Tahoma" w:cs="Tahoma"/>
          <w:sz w:val="20"/>
          <w:szCs w:val="20"/>
        </w:rPr>
        <w:t>Projektant</w:t>
      </w:r>
      <w:r w:rsidR="004D4858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vyhlasuje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,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že je uzrozumený s tým, že akékoľvek jeho 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prípadné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nároky 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>spojené s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nekompletnosťou alebo nedokonalosťou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P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>odkladov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alebo neznalosťou objektov a ich umiestnenia a stavu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, ktoré mohol označiť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 a/alebo uplatniť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 pred uzatvorením Zmluvy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>, avšak ich neoznačil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 a/alebo neuplatnil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, uzatvorením Zmluvy zanikajú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a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> je uzrozumený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 s tým, že akékoľvek dodatočné zistenia </w:t>
      </w:r>
      <w:r w:rsidR="00A14761">
        <w:rPr>
          <w:rStyle w:val="markedcontent"/>
          <w:rFonts w:ascii="Tahoma" w:hAnsi="Tahoma" w:cs="Tahoma"/>
          <w:sz w:val="20"/>
          <w:szCs w:val="20"/>
        </w:rPr>
        <w:t>Projektanta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po uzatvorení tejto Zmluvy v súvislosti s Podkladmi nemôžu vyvolať požiadavky alebo nároky </w:t>
      </w:r>
      <w:r w:rsidR="00A14761">
        <w:rPr>
          <w:rStyle w:val="markedcontent"/>
          <w:rFonts w:ascii="Tahoma" w:hAnsi="Tahoma" w:cs="Tahoma"/>
          <w:sz w:val="20"/>
          <w:szCs w:val="20"/>
        </w:rPr>
        <w:t>Projektanta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súvisiace s akýmikoľvek variáciami, prácami naviac a/alebo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 xml:space="preserve"> zvýšením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Cen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>y</w:t>
      </w:r>
      <w:r w:rsidR="00C21530" w:rsidRPr="00152122">
        <w:rPr>
          <w:rStyle w:val="markedcontent"/>
          <w:rFonts w:ascii="Tahoma" w:hAnsi="Tahoma" w:cs="Tahoma"/>
          <w:sz w:val="20"/>
          <w:szCs w:val="20"/>
        </w:rPr>
        <w:t>, ibaže by to Zmluva výslovne pripúšťala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. </w:t>
      </w:r>
    </w:p>
    <w:p w14:paraId="30AB4F25" w14:textId="677381A2" w:rsidR="00C21530" w:rsidRPr="00152122" w:rsidRDefault="00BA1E5B" w:rsidP="00050C3D">
      <w:pPr>
        <w:pStyle w:val="seLevel4"/>
        <w:keepNext/>
        <w:widowControl w:val="0"/>
        <w:numPr>
          <w:ilvl w:val="0"/>
          <w:numId w:val="0"/>
        </w:numPr>
        <w:spacing w:before="0" w:after="0"/>
        <w:ind w:left="709" w:hanging="709"/>
        <w:rPr>
          <w:sz w:val="20"/>
          <w:szCs w:val="20"/>
        </w:rPr>
      </w:pPr>
      <w:r w:rsidRPr="00152122">
        <w:rPr>
          <w:sz w:val="20"/>
          <w:szCs w:val="20"/>
        </w:rPr>
        <w:t>2.</w:t>
      </w:r>
      <w:r w:rsidR="00771D0E">
        <w:rPr>
          <w:sz w:val="20"/>
          <w:szCs w:val="20"/>
        </w:rPr>
        <w:t>9</w:t>
      </w:r>
      <w:r w:rsidRPr="00152122">
        <w:rPr>
          <w:sz w:val="20"/>
          <w:szCs w:val="20"/>
        </w:rPr>
        <w:tab/>
      </w:r>
      <w:r w:rsidR="00A14761">
        <w:rPr>
          <w:sz w:val="20"/>
          <w:szCs w:val="20"/>
        </w:rPr>
        <w:t>Projektant</w:t>
      </w:r>
      <w:r w:rsidR="0017718E" w:rsidRPr="00152122">
        <w:rPr>
          <w:sz w:val="20"/>
          <w:szCs w:val="20"/>
        </w:rPr>
        <w:t xml:space="preserve"> vyhlasuje, že pred uzavretím Zmluvy dostatočne zvážil a s vynaložením odbornej starostlivosti a všetkého úsilia posúdil </w:t>
      </w:r>
      <w:r w:rsidR="00C074D1" w:rsidRPr="00152122">
        <w:rPr>
          <w:sz w:val="20"/>
          <w:szCs w:val="20"/>
        </w:rPr>
        <w:t xml:space="preserve">všetky </w:t>
      </w:r>
      <w:r w:rsidR="0017718E" w:rsidRPr="00152122">
        <w:rPr>
          <w:sz w:val="20"/>
          <w:szCs w:val="20"/>
        </w:rPr>
        <w:t>do úvahy prichádzajúce riziká spojené s</w:t>
      </w:r>
      <w:r w:rsidRPr="00152122">
        <w:rPr>
          <w:sz w:val="20"/>
          <w:szCs w:val="20"/>
        </w:rPr>
        <w:t xml:space="preserve"> prevzatím záväzku na </w:t>
      </w:r>
      <w:r w:rsidR="0017718E" w:rsidRPr="00152122">
        <w:rPr>
          <w:sz w:val="20"/>
          <w:szCs w:val="20"/>
        </w:rPr>
        <w:t>vykonan</w:t>
      </w:r>
      <w:r w:rsidRPr="00152122">
        <w:rPr>
          <w:sz w:val="20"/>
          <w:szCs w:val="20"/>
        </w:rPr>
        <w:t xml:space="preserve">ie </w:t>
      </w:r>
      <w:r w:rsidR="0017718E" w:rsidRPr="00152122">
        <w:rPr>
          <w:sz w:val="20"/>
          <w:szCs w:val="20"/>
        </w:rPr>
        <w:t>Diela</w:t>
      </w:r>
      <w:r w:rsidR="007F51FB" w:rsidRPr="00152122">
        <w:rPr>
          <w:sz w:val="20"/>
          <w:szCs w:val="20"/>
        </w:rPr>
        <w:t xml:space="preserve"> a poskytnutie </w:t>
      </w:r>
      <w:r w:rsidR="00A83C76" w:rsidRPr="00152122">
        <w:rPr>
          <w:sz w:val="20"/>
          <w:szCs w:val="20"/>
        </w:rPr>
        <w:t>S</w:t>
      </w:r>
      <w:r w:rsidR="007F51FB" w:rsidRPr="00152122">
        <w:rPr>
          <w:sz w:val="20"/>
          <w:szCs w:val="20"/>
        </w:rPr>
        <w:t>lužieb</w:t>
      </w:r>
      <w:r w:rsidR="0017718E" w:rsidRPr="00152122">
        <w:rPr>
          <w:sz w:val="20"/>
          <w:szCs w:val="20"/>
        </w:rPr>
        <w:t xml:space="preserve">, </w:t>
      </w:r>
      <w:r w:rsidR="00EC6B5E">
        <w:rPr>
          <w:sz w:val="20"/>
          <w:szCs w:val="20"/>
        </w:rPr>
        <w:t xml:space="preserve">v jeho </w:t>
      </w:r>
      <w:r w:rsidR="00E839AE">
        <w:rPr>
          <w:sz w:val="20"/>
          <w:szCs w:val="20"/>
        </w:rPr>
        <w:t>P</w:t>
      </w:r>
      <w:r w:rsidR="00EC6B5E">
        <w:rPr>
          <w:sz w:val="20"/>
          <w:szCs w:val="20"/>
        </w:rPr>
        <w:t xml:space="preserve">onuke </w:t>
      </w:r>
      <w:r w:rsidR="0017718E" w:rsidRPr="00152122">
        <w:rPr>
          <w:sz w:val="20"/>
          <w:szCs w:val="20"/>
        </w:rPr>
        <w:t xml:space="preserve">vzal do úvahy komplexný rozsah materiálov, prác, služieb, správnych </w:t>
      </w:r>
      <w:r w:rsidR="00637678" w:rsidRPr="00152122">
        <w:rPr>
          <w:sz w:val="20"/>
          <w:szCs w:val="20"/>
        </w:rPr>
        <w:t xml:space="preserve">a iných obdobných </w:t>
      </w:r>
      <w:r w:rsidR="0017718E" w:rsidRPr="00152122">
        <w:rPr>
          <w:sz w:val="20"/>
          <w:szCs w:val="20"/>
        </w:rPr>
        <w:t xml:space="preserve">poplatkov, </w:t>
      </w:r>
      <w:r w:rsidRPr="00152122">
        <w:rPr>
          <w:sz w:val="20"/>
          <w:szCs w:val="20"/>
        </w:rPr>
        <w:t xml:space="preserve">personálnych nákladov a </w:t>
      </w:r>
      <w:r w:rsidR="0017718E" w:rsidRPr="00152122">
        <w:rPr>
          <w:sz w:val="20"/>
          <w:szCs w:val="20"/>
        </w:rPr>
        <w:t xml:space="preserve">iných </w:t>
      </w:r>
      <w:r w:rsidRPr="00152122">
        <w:rPr>
          <w:sz w:val="20"/>
          <w:szCs w:val="20"/>
        </w:rPr>
        <w:t>nákladov</w:t>
      </w:r>
      <w:r w:rsidR="0017718E" w:rsidRPr="00152122">
        <w:rPr>
          <w:sz w:val="20"/>
          <w:szCs w:val="20"/>
        </w:rPr>
        <w:t xml:space="preserve"> potrebných na </w:t>
      </w:r>
      <w:r w:rsidR="00C074D1" w:rsidRPr="00152122">
        <w:rPr>
          <w:sz w:val="20"/>
          <w:szCs w:val="20"/>
        </w:rPr>
        <w:t xml:space="preserve">riadne </w:t>
      </w:r>
      <w:r w:rsidRPr="00152122">
        <w:rPr>
          <w:sz w:val="20"/>
          <w:szCs w:val="20"/>
        </w:rPr>
        <w:t>vykonanie</w:t>
      </w:r>
      <w:r w:rsidR="0017718E" w:rsidRPr="00152122">
        <w:rPr>
          <w:sz w:val="20"/>
          <w:szCs w:val="20"/>
        </w:rPr>
        <w:t xml:space="preserve"> Diela </w:t>
      </w:r>
      <w:r w:rsidR="00C074D1" w:rsidRPr="00152122">
        <w:rPr>
          <w:sz w:val="20"/>
          <w:szCs w:val="20"/>
        </w:rPr>
        <w:t>v</w:t>
      </w:r>
      <w:r w:rsidR="00075B31" w:rsidRPr="00152122">
        <w:rPr>
          <w:sz w:val="20"/>
          <w:szCs w:val="20"/>
        </w:rPr>
        <w:t> </w:t>
      </w:r>
      <w:r w:rsidR="00C074D1" w:rsidRPr="00152122">
        <w:rPr>
          <w:sz w:val="20"/>
          <w:szCs w:val="20"/>
        </w:rPr>
        <w:t>Termíne</w:t>
      </w:r>
      <w:r w:rsidR="00075B31" w:rsidRPr="00152122">
        <w:rPr>
          <w:sz w:val="20"/>
          <w:szCs w:val="20"/>
        </w:rPr>
        <w:t xml:space="preserve"> a riadne a včasné poskytnutie </w:t>
      </w:r>
      <w:r w:rsidR="00A83C76" w:rsidRPr="00152122">
        <w:rPr>
          <w:sz w:val="20"/>
          <w:szCs w:val="20"/>
        </w:rPr>
        <w:t>S</w:t>
      </w:r>
      <w:r w:rsidR="00075B31" w:rsidRPr="00152122">
        <w:rPr>
          <w:sz w:val="20"/>
          <w:szCs w:val="20"/>
        </w:rPr>
        <w:t>lužieb</w:t>
      </w:r>
      <w:r w:rsidRPr="00152122">
        <w:rPr>
          <w:sz w:val="20"/>
          <w:szCs w:val="20"/>
        </w:rPr>
        <w:t xml:space="preserve"> v súlade s podmienkami Zmluvy, a akékoľvek a všetky takéto náklady</w:t>
      </w:r>
      <w:r w:rsidR="0017718E" w:rsidRPr="00152122">
        <w:rPr>
          <w:sz w:val="20"/>
          <w:szCs w:val="20"/>
        </w:rPr>
        <w:t xml:space="preserve"> </w:t>
      </w:r>
      <w:r w:rsidRPr="00152122">
        <w:rPr>
          <w:sz w:val="20"/>
          <w:szCs w:val="20"/>
        </w:rPr>
        <w:t xml:space="preserve">starostlivo </w:t>
      </w:r>
      <w:r w:rsidR="0017718E" w:rsidRPr="00152122">
        <w:rPr>
          <w:sz w:val="20"/>
          <w:szCs w:val="20"/>
        </w:rPr>
        <w:t>zahrnul do</w:t>
      </w:r>
      <w:r w:rsidRPr="00152122">
        <w:rPr>
          <w:sz w:val="20"/>
          <w:szCs w:val="20"/>
        </w:rPr>
        <w:t xml:space="preserve"> návrhu </w:t>
      </w:r>
      <w:r w:rsidR="00C074D1" w:rsidRPr="00152122">
        <w:rPr>
          <w:sz w:val="20"/>
          <w:szCs w:val="20"/>
        </w:rPr>
        <w:t>C</w:t>
      </w:r>
      <w:r w:rsidR="0017718E" w:rsidRPr="00152122">
        <w:rPr>
          <w:sz w:val="20"/>
          <w:szCs w:val="20"/>
        </w:rPr>
        <w:t>eny</w:t>
      </w:r>
      <w:r w:rsidR="00CF3E2E" w:rsidRPr="00152122">
        <w:rPr>
          <w:sz w:val="20"/>
          <w:szCs w:val="20"/>
        </w:rPr>
        <w:t xml:space="preserve"> </w:t>
      </w:r>
      <w:r w:rsidR="00814B56">
        <w:rPr>
          <w:sz w:val="20"/>
          <w:szCs w:val="20"/>
        </w:rPr>
        <w:t>v </w:t>
      </w:r>
      <w:r w:rsidR="00E839AE">
        <w:rPr>
          <w:sz w:val="20"/>
          <w:szCs w:val="20"/>
        </w:rPr>
        <w:t>P</w:t>
      </w:r>
      <w:r w:rsidR="00814B56">
        <w:rPr>
          <w:sz w:val="20"/>
          <w:szCs w:val="20"/>
        </w:rPr>
        <w:t xml:space="preserve">onuke, </w:t>
      </w:r>
      <w:r w:rsidR="00CF3E2E" w:rsidRPr="00152122">
        <w:rPr>
          <w:sz w:val="20"/>
          <w:szCs w:val="20"/>
        </w:rPr>
        <w:t>pričom do cenotvorby starostlivo zahrnul všetky práce, materiály a zariadenia potrebné na vykonanie Diela</w:t>
      </w:r>
      <w:r w:rsidR="00A83C76" w:rsidRPr="00152122">
        <w:rPr>
          <w:sz w:val="20"/>
          <w:szCs w:val="20"/>
        </w:rPr>
        <w:t xml:space="preserve"> a poskytnutie Služieb </w:t>
      </w:r>
      <w:r w:rsidR="00CF3E2E" w:rsidRPr="00152122">
        <w:rPr>
          <w:sz w:val="20"/>
          <w:szCs w:val="20"/>
        </w:rPr>
        <w:t>aj v prípade, ak neboli stanovené výslovne v opise predmetu zákazky, ale charakter Diela</w:t>
      </w:r>
      <w:r w:rsidR="00DB19C6" w:rsidRPr="00152122">
        <w:rPr>
          <w:sz w:val="20"/>
          <w:szCs w:val="20"/>
        </w:rPr>
        <w:t xml:space="preserve"> </w:t>
      </w:r>
      <w:r w:rsidR="00C943DD">
        <w:rPr>
          <w:sz w:val="20"/>
          <w:szCs w:val="20"/>
        </w:rPr>
        <w:t>alebo Služieb</w:t>
      </w:r>
      <w:r w:rsidR="009E2934">
        <w:rPr>
          <w:sz w:val="20"/>
          <w:szCs w:val="20"/>
        </w:rPr>
        <w:t>,</w:t>
      </w:r>
      <w:r w:rsidR="00C943DD">
        <w:rPr>
          <w:sz w:val="20"/>
          <w:szCs w:val="20"/>
        </w:rPr>
        <w:t xml:space="preserve"> </w:t>
      </w:r>
      <w:r w:rsidR="00CF3E2E" w:rsidRPr="00152122">
        <w:rPr>
          <w:sz w:val="20"/>
          <w:szCs w:val="20"/>
        </w:rPr>
        <w:t>si také práce, materiály a zariadenia vyžaduje.</w:t>
      </w:r>
      <w:r w:rsidR="00364DFC" w:rsidRPr="00152122">
        <w:rPr>
          <w:sz w:val="20"/>
          <w:szCs w:val="20"/>
        </w:rPr>
        <w:t xml:space="preserve"> </w:t>
      </w:r>
    </w:p>
    <w:p w14:paraId="4332DB0F" w14:textId="034A098C" w:rsidR="00CF3E2E" w:rsidRPr="00152122" w:rsidRDefault="00C21530" w:rsidP="004A6BCA">
      <w:pPr>
        <w:pStyle w:val="seLevel4"/>
        <w:keepNext/>
        <w:widowControl w:val="0"/>
        <w:numPr>
          <w:ilvl w:val="0"/>
          <w:numId w:val="0"/>
        </w:numPr>
        <w:spacing w:before="0" w:after="0"/>
        <w:ind w:left="709" w:hanging="709"/>
        <w:rPr>
          <w:sz w:val="20"/>
          <w:szCs w:val="20"/>
        </w:rPr>
      </w:pPr>
      <w:r w:rsidRPr="00152122">
        <w:rPr>
          <w:sz w:val="20"/>
          <w:szCs w:val="20"/>
        </w:rPr>
        <w:t>2.</w:t>
      </w:r>
      <w:r w:rsidR="00771D0E">
        <w:rPr>
          <w:sz w:val="20"/>
          <w:szCs w:val="20"/>
        </w:rPr>
        <w:t>10</w:t>
      </w:r>
      <w:r w:rsidRPr="00152122">
        <w:rPr>
          <w:sz w:val="20"/>
          <w:szCs w:val="20"/>
        </w:rPr>
        <w:tab/>
      </w:r>
      <w:r w:rsidR="004A6BCA" w:rsidRPr="00152122">
        <w:rPr>
          <w:rStyle w:val="markedcontent"/>
          <w:sz w:val="20"/>
          <w:szCs w:val="20"/>
        </w:rPr>
        <w:t>V</w:t>
      </w:r>
      <w:r w:rsidR="00364DFC" w:rsidRPr="00152122">
        <w:rPr>
          <w:rStyle w:val="markedcontent"/>
          <w:sz w:val="20"/>
          <w:szCs w:val="20"/>
        </w:rPr>
        <w:t>yhláseni</w:t>
      </w:r>
      <w:r w:rsidR="004A6BCA" w:rsidRPr="00152122">
        <w:rPr>
          <w:rStyle w:val="markedcontent"/>
          <w:sz w:val="20"/>
          <w:szCs w:val="20"/>
        </w:rPr>
        <w:t xml:space="preserve">a </w:t>
      </w:r>
      <w:r w:rsidR="00283BD5">
        <w:rPr>
          <w:rStyle w:val="markedcontent"/>
          <w:sz w:val="20"/>
          <w:szCs w:val="20"/>
        </w:rPr>
        <w:t>Projektanta</w:t>
      </w:r>
      <w:r w:rsidR="004A6BCA" w:rsidRPr="00152122">
        <w:rPr>
          <w:rStyle w:val="markedcontent"/>
          <w:sz w:val="20"/>
          <w:szCs w:val="20"/>
        </w:rPr>
        <w:t xml:space="preserve"> podľa </w:t>
      </w:r>
      <w:r w:rsidR="004A6BCA" w:rsidRPr="00CE63EF">
        <w:rPr>
          <w:rStyle w:val="markedcontent"/>
          <w:sz w:val="20"/>
          <w:szCs w:val="20"/>
        </w:rPr>
        <w:t xml:space="preserve">tohto </w:t>
      </w:r>
      <w:r w:rsidR="002A2303" w:rsidRPr="00CE63EF">
        <w:rPr>
          <w:rStyle w:val="markedcontent"/>
          <w:sz w:val="20"/>
          <w:szCs w:val="20"/>
        </w:rPr>
        <w:t>čl. 2</w:t>
      </w:r>
      <w:r w:rsidR="004A6BCA" w:rsidRPr="00CE63EF">
        <w:rPr>
          <w:rStyle w:val="markedcontent"/>
          <w:sz w:val="20"/>
          <w:szCs w:val="20"/>
        </w:rPr>
        <w:t xml:space="preserve"> s</w:t>
      </w:r>
      <w:r w:rsidR="004A6BCA" w:rsidRPr="00152122">
        <w:rPr>
          <w:rStyle w:val="markedcontent"/>
          <w:sz w:val="20"/>
          <w:szCs w:val="20"/>
        </w:rPr>
        <w:t xml:space="preserve">ú </w:t>
      </w:r>
      <w:r w:rsidR="00364DFC" w:rsidRPr="00152122">
        <w:rPr>
          <w:rStyle w:val="markedcontent"/>
          <w:sz w:val="20"/>
          <w:szCs w:val="20"/>
        </w:rPr>
        <w:t>podstatn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okolnosť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formujúc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vôľu </w:t>
      </w:r>
      <w:r w:rsidR="00283BD5">
        <w:rPr>
          <w:rStyle w:val="markedcontent"/>
          <w:sz w:val="20"/>
          <w:szCs w:val="20"/>
        </w:rPr>
        <w:t>BBSK</w:t>
      </w:r>
      <w:r w:rsidR="00364DFC" w:rsidRPr="00152122">
        <w:rPr>
          <w:rStyle w:val="markedcontent"/>
          <w:sz w:val="20"/>
          <w:szCs w:val="20"/>
        </w:rPr>
        <w:t xml:space="preserve"> uzatvoriť túto Zmluvu, bez ktorej by </w:t>
      </w:r>
      <w:r w:rsidR="00F33072">
        <w:rPr>
          <w:rStyle w:val="markedcontent"/>
          <w:sz w:val="20"/>
          <w:szCs w:val="20"/>
        </w:rPr>
        <w:t>BBSK</w:t>
      </w:r>
      <w:r w:rsidR="00F33072" w:rsidRPr="00152122">
        <w:rPr>
          <w:rStyle w:val="markedcontent"/>
          <w:sz w:val="20"/>
          <w:szCs w:val="20"/>
        </w:rPr>
        <w:t xml:space="preserve"> </w:t>
      </w:r>
      <w:r w:rsidR="00364DFC" w:rsidRPr="00152122">
        <w:rPr>
          <w:rStyle w:val="markedcontent"/>
          <w:sz w:val="20"/>
          <w:szCs w:val="20"/>
        </w:rPr>
        <w:t>Zmluvu neuzavrel.</w:t>
      </w:r>
    </w:p>
    <w:p w14:paraId="2F0E103D" w14:textId="77777777" w:rsidR="00C061D0" w:rsidRPr="00152122" w:rsidRDefault="00C061D0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2CE4685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Pr="00152122">
        <w:rPr>
          <w:rFonts w:ascii="Tahoma" w:hAnsi="Tahoma" w:cs="Tahoma"/>
          <w:b/>
          <w:bCs/>
          <w:sz w:val="20"/>
          <w:szCs w:val="20"/>
        </w:rPr>
        <w:tab/>
      </w:r>
      <w:r w:rsidR="00852A71" w:rsidRPr="00152122">
        <w:rPr>
          <w:rFonts w:ascii="Tahoma" w:hAnsi="Tahoma" w:cs="Tahoma"/>
          <w:b/>
          <w:bCs/>
          <w:sz w:val="20"/>
          <w:szCs w:val="20"/>
        </w:rPr>
        <w:t xml:space="preserve">ÚČEL A </w:t>
      </w:r>
      <w:r w:rsidR="00AD41CA" w:rsidRPr="00152122">
        <w:rPr>
          <w:rFonts w:ascii="Tahoma" w:hAnsi="Tahoma" w:cs="Tahoma"/>
          <w:b/>
          <w:bCs/>
          <w:sz w:val="20"/>
          <w:szCs w:val="20"/>
        </w:rPr>
        <w:t>PREDMET ZMLUVY</w:t>
      </w:r>
    </w:p>
    <w:p w14:paraId="616CDFFC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>.1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ab/>
        <w:t>Účel</w:t>
      </w:r>
      <w:r w:rsidR="00E95692" w:rsidRPr="00152122">
        <w:rPr>
          <w:rFonts w:ascii="Tahoma" w:hAnsi="Tahoma" w:cs="Tahoma"/>
          <w:b/>
          <w:bCs/>
          <w:sz w:val="20"/>
          <w:szCs w:val="20"/>
        </w:rPr>
        <w:t xml:space="preserve"> a hospodársky cieľ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 xml:space="preserve"> Zmluvy</w:t>
      </w:r>
    </w:p>
    <w:p w14:paraId="47CDB648" w14:textId="3F4E6B2A" w:rsidR="000F4558" w:rsidRPr="00152122" w:rsidRDefault="00B441EF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 xml:space="preserve">Účelom </w:t>
      </w:r>
      <w:r w:rsidR="00C20B47">
        <w:rPr>
          <w:rFonts w:ascii="Tahoma" w:hAnsi="Tahoma" w:cs="Tahoma"/>
          <w:sz w:val="20"/>
          <w:szCs w:val="20"/>
        </w:rPr>
        <w:t xml:space="preserve">uzatvorenia </w:t>
      </w:r>
      <w:r w:rsidRPr="00152122">
        <w:rPr>
          <w:rFonts w:ascii="Tahoma" w:hAnsi="Tahoma" w:cs="Tahoma"/>
          <w:sz w:val="20"/>
          <w:szCs w:val="20"/>
        </w:rPr>
        <w:t>Zmluvy je stanoviť podmienky obchodného vzťahu medzi Zmluvnými stranami, ktor</w:t>
      </w:r>
      <w:r w:rsidR="009474B0" w:rsidRPr="00152122">
        <w:rPr>
          <w:rFonts w:ascii="Tahoma" w:hAnsi="Tahoma" w:cs="Tahoma"/>
          <w:sz w:val="20"/>
          <w:szCs w:val="20"/>
        </w:rPr>
        <w:t xml:space="preserve">ých cieľom je </w:t>
      </w:r>
      <w:r w:rsidR="00ED1A73" w:rsidRPr="00152122">
        <w:rPr>
          <w:rFonts w:ascii="Tahoma" w:hAnsi="Tahoma" w:cs="Tahoma"/>
          <w:sz w:val="20"/>
          <w:szCs w:val="20"/>
        </w:rPr>
        <w:t xml:space="preserve">zabezpečenie dodania Diela a dodania Služieb s odbornou starostlivosťou, </w:t>
      </w:r>
      <w:r w:rsidR="00F13CEC" w:rsidRPr="00152122">
        <w:rPr>
          <w:rFonts w:ascii="Tahoma" w:hAnsi="Tahoma" w:cs="Tahoma"/>
          <w:sz w:val="20"/>
          <w:szCs w:val="20"/>
        </w:rPr>
        <w:t>v rozsahu a za podmienok uvedených v Zmluve</w:t>
      </w:r>
      <w:r w:rsidR="00CF17ED" w:rsidRPr="00152122">
        <w:rPr>
          <w:rFonts w:ascii="Tahoma" w:hAnsi="Tahoma" w:cs="Tahoma"/>
          <w:sz w:val="20"/>
          <w:szCs w:val="20"/>
        </w:rPr>
        <w:t xml:space="preserve">, za účelom dosiahnutia hospodárskeho cieľa </w:t>
      </w:r>
      <w:r w:rsidR="002C2B7A" w:rsidRPr="00152122">
        <w:rPr>
          <w:rFonts w:ascii="Tahoma" w:hAnsi="Tahoma" w:cs="Tahoma"/>
          <w:sz w:val="20"/>
          <w:szCs w:val="20"/>
        </w:rPr>
        <w:t>Zmluvy</w:t>
      </w:r>
      <w:r w:rsidRPr="00E900A6">
        <w:rPr>
          <w:rFonts w:ascii="Tahoma" w:hAnsi="Tahoma" w:cs="Tahoma"/>
          <w:sz w:val="20"/>
          <w:szCs w:val="20"/>
        </w:rPr>
        <w:t xml:space="preserve">. </w:t>
      </w:r>
      <w:r w:rsidR="00E95692" w:rsidRPr="00E900A6">
        <w:rPr>
          <w:rFonts w:ascii="Tahoma" w:hAnsi="Tahoma" w:cs="Tahoma"/>
          <w:sz w:val="20"/>
          <w:szCs w:val="20"/>
        </w:rPr>
        <w:t>Hospodárskym cieľom Zmluvy</w:t>
      </w:r>
      <w:r w:rsidR="005F3F79" w:rsidRPr="00E900A6">
        <w:rPr>
          <w:sz w:val="20"/>
          <w:szCs w:val="20"/>
        </w:rPr>
        <w:t xml:space="preserve"> </w:t>
      </w:r>
      <w:r w:rsidR="002C2B7A" w:rsidRPr="00E900A6">
        <w:rPr>
          <w:rFonts w:ascii="Tahoma" w:hAnsi="Tahoma" w:cs="Tahoma"/>
          <w:sz w:val="20"/>
          <w:szCs w:val="20"/>
        </w:rPr>
        <w:t>je</w:t>
      </w:r>
      <w:r w:rsidR="002C2B7A" w:rsidRPr="00E900A6">
        <w:rPr>
          <w:sz w:val="20"/>
          <w:szCs w:val="20"/>
        </w:rPr>
        <w:t xml:space="preserve"> </w:t>
      </w:r>
      <w:bookmarkStart w:id="6" w:name="_Ref170642616"/>
      <w:bookmarkStart w:id="7" w:name="_Ref396917297"/>
      <w:r w:rsidR="003D3848" w:rsidRPr="00E900A6">
        <w:rPr>
          <w:rFonts w:ascii="Tahoma" w:hAnsi="Tahoma" w:cs="Tahoma"/>
          <w:sz w:val="20"/>
          <w:szCs w:val="20"/>
        </w:rPr>
        <w:t>prostredníctvom súboru opatrení</w:t>
      </w:r>
      <w:r w:rsidR="00B9222A" w:rsidRPr="00E900A6">
        <w:rPr>
          <w:rFonts w:ascii="Tahoma" w:hAnsi="Tahoma" w:cs="Tahoma"/>
          <w:sz w:val="20"/>
          <w:szCs w:val="20"/>
        </w:rPr>
        <w:t xml:space="preserve"> </w:t>
      </w:r>
      <w:r w:rsidR="00F33072" w:rsidRPr="00E900A6">
        <w:rPr>
          <w:rFonts w:ascii="Tahoma" w:hAnsi="Tahoma" w:cs="Tahoma"/>
          <w:sz w:val="20"/>
          <w:szCs w:val="20"/>
        </w:rPr>
        <w:t>BBSK</w:t>
      </w:r>
      <w:r w:rsidR="003D3848" w:rsidRPr="00E900A6">
        <w:rPr>
          <w:rFonts w:ascii="Tahoma" w:hAnsi="Tahoma" w:cs="Tahoma"/>
          <w:sz w:val="20"/>
          <w:szCs w:val="20"/>
        </w:rPr>
        <w:t>, ku ktorým patrí aj disponovanie s</w:t>
      </w:r>
      <w:r w:rsidR="002C2B7A" w:rsidRPr="00E900A6">
        <w:rPr>
          <w:rFonts w:ascii="Tahoma" w:hAnsi="Tahoma" w:cs="Tahoma"/>
          <w:sz w:val="20"/>
          <w:szCs w:val="20"/>
        </w:rPr>
        <w:t> </w:t>
      </w:r>
      <w:r w:rsidR="003D3848" w:rsidRPr="00E900A6">
        <w:rPr>
          <w:rFonts w:ascii="Tahoma" w:hAnsi="Tahoma" w:cs="Tahoma"/>
          <w:sz w:val="20"/>
          <w:szCs w:val="20"/>
        </w:rPr>
        <w:t>Dielom</w:t>
      </w:r>
      <w:r w:rsidR="002C2B7A" w:rsidRPr="00E900A6">
        <w:rPr>
          <w:rFonts w:ascii="Tahoma" w:hAnsi="Tahoma" w:cs="Tahoma"/>
          <w:sz w:val="20"/>
          <w:szCs w:val="20"/>
        </w:rPr>
        <w:t xml:space="preserve"> vykonaným</w:t>
      </w:r>
      <w:r w:rsidR="00905812" w:rsidRPr="00E900A6">
        <w:rPr>
          <w:rFonts w:ascii="Tahoma" w:hAnsi="Tahoma" w:cs="Tahoma"/>
          <w:sz w:val="20"/>
          <w:szCs w:val="20"/>
        </w:rPr>
        <w:t xml:space="preserve"> a</w:t>
      </w:r>
      <w:r w:rsidR="002C2B7A" w:rsidRPr="00E900A6">
        <w:rPr>
          <w:rFonts w:ascii="Tahoma" w:hAnsi="Tahoma" w:cs="Tahoma"/>
          <w:sz w:val="20"/>
          <w:szCs w:val="20"/>
        </w:rPr>
        <w:t xml:space="preserve"> odovzdaným </w:t>
      </w:r>
      <w:r w:rsidR="00905812" w:rsidRPr="00E900A6">
        <w:rPr>
          <w:rFonts w:ascii="Tahoma" w:hAnsi="Tahoma" w:cs="Tahoma"/>
          <w:sz w:val="20"/>
          <w:szCs w:val="20"/>
        </w:rPr>
        <w:t>v súlade so Zmluvou</w:t>
      </w:r>
      <w:r w:rsidR="00380750" w:rsidRPr="00E900A6">
        <w:rPr>
          <w:rFonts w:ascii="Tahoma" w:hAnsi="Tahoma" w:cs="Tahoma"/>
          <w:sz w:val="20"/>
          <w:szCs w:val="20"/>
        </w:rPr>
        <w:t xml:space="preserve">, </w:t>
      </w:r>
      <w:r w:rsidR="00F04D6F" w:rsidRPr="00E900A6">
        <w:rPr>
          <w:rFonts w:ascii="Tahoma" w:hAnsi="Tahoma" w:cs="Tahoma"/>
          <w:sz w:val="20"/>
          <w:szCs w:val="20"/>
        </w:rPr>
        <w:t>vybudovať</w:t>
      </w:r>
      <w:r w:rsidR="00A8167E" w:rsidRPr="00E900A6">
        <w:rPr>
          <w:rFonts w:ascii="Tahoma" w:hAnsi="Tahoma" w:cs="Tahoma"/>
          <w:sz w:val="20"/>
          <w:szCs w:val="20"/>
        </w:rPr>
        <w:t xml:space="preserve"> dielo:</w:t>
      </w:r>
      <w:r w:rsidR="00F04D6F" w:rsidRPr="00E900A6">
        <w:rPr>
          <w:rFonts w:ascii="Tahoma" w:hAnsi="Tahoma" w:cs="Tahoma"/>
          <w:sz w:val="20"/>
          <w:szCs w:val="20"/>
        </w:rPr>
        <w:t xml:space="preserve"> </w:t>
      </w:r>
      <w:r w:rsidR="00E23C76" w:rsidRPr="00860985">
        <w:rPr>
          <w:rFonts w:ascii="Tahoma" w:hAnsi="Tahoma" w:cs="Tahoma"/>
          <w:sz w:val="20"/>
          <w:szCs w:val="20"/>
        </w:rPr>
        <w:t>„</w:t>
      </w:r>
      <w:r w:rsidR="00BA212F" w:rsidRPr="000B7FB2">
        <w:rPr>
          <w:rFonts w:ascii="Tahoma" w:hAnsi="Tahoma" w:cs="Tahoma"/>
          <w:sz w:val="20"/>
          <w:szCs w:val="20"/>
        </w:rPr>
        <w:t xml:space="preserve">Úrad BBSK pre ZSS Domov Márie - výstavba ZSS  vo Svätom </w:t>
      </w:r>
      <w:proofErr w:type="spellStart"/>
      <w:r w:rsidR="00BA212F" w:rsidRPr="000B7FB2">
        <w:rPr>
          <w:rFonts w:ascii="Tahoma" w:hAnsi="Tahoma" w:cs="Tahoma"/>
          <w:sz w:val="20"/>
          <w:szCs w:val="20"/>
        </w:rPr>
        <w:t>Antone</w:t>
      </w:r>
      <w:proofErr w:type="spellEnd"/>
      <w:r w:rsidR="00BA212F" w:rsidRPr="000B7FB2" w:rsidDel="00140B10">
        <w:rPr>
          <w:rFonts w:ascii="Tahoma" w:hAnsi="Tahoma" w:cs="Tahoma"/>
          <w:sz w:val="20"/>
          <w:szCs w:val="20"/>
        </w:rPr>
        <w:t xml:space="preserve"> </w:t>
      </w:r>
      <w:r w:rsidR="00BA212F" w:rsidRPr="000B7FB2">
        <w:rPr>
          <w:rFonts w:ascii="Tahoma" w:hAnsi="Tahoma" w:cs="Tahoma"/>
          <w:sz w:val="20"/>
          <w:szCs w:val="20"/>
        </w:rPr>
        <w:t>- PD</w:t>
      </w:r>
      <w:r w:rsidR="00E23C76" w:rsidRPr="00860985">
        <w:rPr>
          <w:rFonts w:ascii="Tahoma" w:hAnsi="Tahoma" w:cs="Tahoma"/>
          <w:sz w:val="20"/>
          <w:szCs w:val="20"/>
        </w:rPr>
        <w:t>“</w:t>
      </w:r>
      <w:r w:rsidR="00F04D6F" w:rsidRPr="00860985">
        <w:rPr>
          <w:rFonts w:ascii="Tahoma" w:hAnsi="Tahoma" w:cs="Tahoma"/>
          <w:sz w:val="20"/>
          <w:szCs w:val="20"/>
        </w:rPr>
        <w:t>,</w:t>
      </w:r>
      <w:r w:rsidR="00F04D6F" w:rsidRPr="00E900A6">
        <w:rPr>
          <w:rFonts w:ascii="Tahoma" w:hAnsi="Tahoma" w:cs="Tahoma"/>
          <w:sz w:val="20"/>
          <w:szCs w:val="20"/>
        </w:rPr>
        <w:t xml:space="preserve"> </w:t>
      </w:r>
      <w:r w:rsidR="00566870" w:rsidRPr="00E900A6">
        <w:rPr>
          <w:rFonts w:ascii="Tahoma" w:hAnsi="Tahoma" w:cs="Tahoma"/>
          <w:sz w:val="20"/>
          <w:szCs w:val="20"/>
        </w:rPr>
        <w:t>a</w:t>
      </w:r>
      <w:r w:rsidR="006E3FCD" w:rsidRPr="00E900A6">
        <w:rPr>
          <w:rFonts w:ascii="Tahoma" w:hAnsi="Tahoma" w:cs="Tahoma"/>
          <w:sz w:val="20"/>
          <w:szCs w:val="20"/>
        </w:rPr>
        <w:t> </w:t>
      </w:r>
      <w:r w:rsidR="00566870" w:rsidRPr="00E900A6">
        <w:rPr>
          <w:rFonts w:ascii="Tahoma" w:hAnsi="Tahoma" w:cs="Tahoma"/>
          <w:sz w:val="20"/>
          <w:szCs w:val="20"/>
        </w:rPr>
        <w:t>to</w:t>
      </w:r>
      <w:r w:rsidR="006E3FCD" w:rsidRPr="00E900A6">
        <w:rPr>
          <w:rFonts w:ascii="Tahoma" w:hAnsi="Tahoma" w:cs="Tahoma"/>
          <w:sz w:val="20"/>
          <w:szCs w:val="20"/>
        </w:rPr>
        <w:t xml:space="preserve"> zhotovením</w:t>
      </w:r>
      <w:r w:rsidR="00C061D0" w:rsidRPr="00E900A6">
        <w:rPr>
          <w:rFonts w:ascii="Tahoma" w:hAnsi="Tahoma" w:cs="Tahoma"/>
          <w:sz w:val="20"/>
          <w:szCs w:val="20"/>
        </w:rPr>
        <w:t xml:space="preserve"> Stavby</w:t>
      </w:r>
      <w:r w:rsidR="0094240A" w:rsidRPr="00E900A6">
        <w:rPr>
          <w:rFonts w:ascii="Tahoma" w:hAnsi="Tahoma" w:cs="Tahoma"/>
          <w:sz w:val="20"/>
          <w:szCs w:val="20"/>
        </w:rPr>
        <w:t>, ktor</w:t>
      </w:r>
      <w:r w:rsidR="00C061D0" w:rsidRPr="00E900A6">
        <w:rPr>
          <w:rFonts w:ascii="Tahoma" w:hAnsi="Tahoma" w:cs="Tahoma"/>
          <w:sz w:val="20"/>
          <w:szCs w:val="20"/>
        </w:rPr>
        <w:t xml:space="preserve">ej projektové riešenie </w:t>
      </w:r>
      <w:r w:rsidR="0094240A" w:rsidRPr="00E900A6">
        <w:rPr>
          <w:rFonts w:ascii="Tahoma" w:hAnsi="Tahoma" w:cs="Tahoma"/>
          <w:sz w:val="20"/>
          <w:szCs w:val="20"/>
        </w:rPr>
        <w:t xml:space="preserve">je predmetom </w:t>
      </w:r>
      <w:r w:rsidR="004D1D5B" w:rsidRPr="00E900A6">
        <w:rPr>
          <w:rFonts w:ascii="Tahoma" w:hAnsi="Tahoma" w:cs="Tahoma"/>
          <w:sz w:val="20"/>
          <w:szCs w:val="20"/>
        </w:rPr>
        <w:t xml:space="preserve">Diela </w:t>
      </w:r>
      <w:r w:rsidR="0094240A" w:rsidRPr="00E900A6">
        <w:rPr>
          <w:rFonts w:ascii="Tahoma" w:hAnsi="Tahoma" w:cs="Tahoma"/>
          <w:sz w:val="20"/>
          <w:szCs w:val="20"/>
        </w:rPr>
        <w:t>podľa Zmluvy</w:t>
      </w:r>
      <w:r w:rsidR="00996B20" w:rsidRPr="00E900A6">
        <w:rPr>
          <w:rFonts w:ascii="Tahoma" w:hAnsi="Tahoma" w:cs="Tahoma"/>
          <w:sz w:val="20"/>
          <w:szCs w:val="20"/>
        </w:rPr>
        <w:t>; v</w:t>
      </w:r>
      <w:r w:rsidR="001F1985" w:rsidRPr="00E900A6">
        <w:rPr>
          <w:rFonts w:ascii="Tahoma" w:hAnsi="Tahoma" w:cs="Tahoma"/>
          <w:sz w:val="20"/>
          <w:szCs w:val="20"/>
        </w:rPr>
        <w:t>ýsledkom</w:t>
      </w:r>
      <w:r w:rsidR="001F1985" w:rsidRPr="00152122">
        <w:rPr>
          <w:rFonts w:ascii="Tahoma" w:hAnsi="Tahoma" w:cs="Tahoma"/>
          <w:sz w:val="20"/>
          <w:szCs w:val="20"/>
        </w:rPr>
        <w:t xml:space="preserve"> Zmluvy má byť </w:t>
      </w:r>
      <w:r w:rsidR="00DB19C6" w:rsidRPr="00152122">
        <w:rPr>
          <w:rFonts w:ascii="Tahoma" w:hAnsi="Tahoma" w:cs="Tahoma"/>
          <w:sz w:val="20"/>
          <w:szCs w:val="20"/>
        </w:rPr>
        <w:t xml:space="preserve">také vykonanie </w:t>
      </w:r>
      <w:r w:rsidR="001F1985" w:rsidRPr="00152122">
        <w:rPr>
          <w:rFonts w:ascii="Tahoma" w:hAnsi="Tahoma" w:cs="Tahoma"/>
          <w:sz w:val="20"/>
          <w:szCs w:val="20"/>
        </w:rPr>
        <w:t>Diel</w:t>
      </w:r>
      <w:r w:rsidR="00DB19C6" w:rsidRPr="00152122">
        <w:rPr>
          <w:rFonts w:ascii="Tahoma" w:hAnsi="Tahoma" w:cs="Tahoma"/>
          <w:sz w:val="20"/>
          <w:szCs w:val="20"/>
        </w:rPr>
        <w:t xml:space="preserve">a, ktoré bez akýchkoľvek dodatočných nákladov </w:t>
      </w:r>
      <w:r w:rsidR="00F33072">
        <w:rPr>
          <w:rFonts w:ascii="Tahoma" w:hAnsi="Tahoma" w:cs="Tahoma"/>
          <w:sz w:val="20"/>
          <w:szCs w:val="20"/>
        </w:rPr>
        <w:t>BBSK</w:t>
      </w:r>
      <w:r w:rsidR="00F33072" w:rsidRPr="00152122">
        <w:rPr>
          <w:rFonts w:ascii="Tahoma" w:hAnsi="Tahoma" w:cs="Tahoma"/>
          <w:sz w:val="20"/>
          <w:szCs w:val="20"/>
        </w:rPr>
        <w:t xml:space="preserve"> </w:t>
      </w:r>
      <w:r w:rsidR="00DB19C6" w:rsidRPr="00152122">
        <w:rPr>
          <w:rFonts w:ascii="Tahoma" w:hAnsi="Tahoma" w:cs="Tahoma"/>
          <w:sz w:val="20"/>
          <w:szCs w:val="20"/>
        </w:rPr>
        <w:t xml:space="preserve">umožní </w:t>
      </w:r>
      <w:r w:rsidR="00F33072">
        <w:rPr>
          <w:rFonts w:ascii="Tahoma" w:hAnsi="Tahoma" w:cs="Tahoma"/>
          <w:sz w:val="20"/>
          <w:szCs w:val="20"/>
        </w:rPr>
        <w:t>BBSK</w:t>
      </w:r>
      <w:r w:rsidR="00F33072" w:rsidRPr="00152122">
        <w:rPr>
          <w:rFonts w:ascii="Tahoma" w:hAnsi="Tahoma" w:cs="Tahoma"/>
          <w:sz w:val="20"/>
          <w:szCs w:val="20"/>
        </w:rPr>
        <w:t xml:space="preserve"> </w:t>
      </w:r>
      <w:r w:rsidR="001F1985" w:rsidRPr="00152122">
        <w:rPr>
          <w:rFonts w:ascii="Tahoma" w:hAnsi="Tahoma" w:cs="Tahoma"/>
          <w:sz w:val="20"/>
          <w:szCs w:val="20"/>
        </w:rPr>
        <w:t>použi</w:t>
      </w:r>
      <w:r w:rsidR="00C061D0" w:rsidRPr="00152122">
        <w:rPr>
          <w:rFonts w:ascii="Tahoma" w:hAnsi="Tahoma" w:cs="Tahoma"/>
          <w:sz w:val="20"/>
          <w:szCs w:val="20"/>
        </w:rPr>
        <w:t xml:space="preserve">ť </w:t>
      </w:r>
      <w:r w:rsidR="00DB19C6" w:rsidRPr="00152122">
        <w:rPr>
          <w:rFonts w:ascii="Tahoma" w:hAnsi="Tahoma" w:cs="Tahoma"/>
          <w:sz w:val="20"/>
          <w:szCs w:val="20"/>
        </w:rPr>
        <w:t>Diel</w:t>
      </w:r>
      <w:r w:rsidR="00C061D0" w:rsidRPr="00152122">
        <w:rPr>
          <w:rFonts w:ascii="Tahoma" w:hAnsi="Tahoma" w:cs="Tahoma"/>
          <w:sz w:val="20"/>
          <w:szCs w:val="20"/>
        </w:rPr>
        <w:t>o</w:t>
      </w:r>
      <w:r w:rsidR="001F1985" w:rsidRPr="00152122">
        <w:rPr>
          <w:rFonts w:ascii="Tahoma" w:hAnsi="Tahoma" w:cs="Tahoma"/>
          <w:sz w:val="20"/>
          <w:szCs w:val="20"/>
        </w:rPr>
        <w:t xml:space="preserve"> ako súťažn</w:t>
      </w:r>
      <w:r w:rsidR="00C061D0" w:rsidRPr="00152122">
        <w:rPr>
          <w:rFonts w:ascii="Tahoma" w:hAnsi="Tahoma" w:cs="Tahoma"/>
          <w:sz w:val="20"/>
          <w:szCs w:val="20"/>
        </w:rPr>
        <w:t xml:space="preserve">ý </w:t>
      </w:r>
      <w:r w:rsidR="001F1985" w:rsidRPr="00152122">
        <w:rPr>
          <w:rFonts w:ascii="Tahoma" w:hAnsi="Tahoma" w:cs="Tahoma"/>
          <w:sz w:val="20"/>
          <w:szCs w:val="20"/>
        </w:rPr>
        <w:t>podklad</w:t>
      </w:r>
      <w:r w:rsidR="00C061D0" w:rsidRPr="00152122">
        <w:rPr>
          <w:rFonts w:ascii="Tahoma" w:hAnsi="Tahoma" w:cs="Tahoma"/>
          <w:sz w:val="20"/>
          <w:szCs w:val="20"/>
        </w:rPr>
        <w:t xml:space="preserve"> na </w:t>
      </w:r>
      <w:r w:rsidR="006E3FCD">
        <w:rPr>
          <w:rFonts w:ascii="Tahoma" w:hAnsi="Tahoma" w:cs="Tahoma"/>
          <w:sz w:val="20"/>
          <w:szCs w:val="20"/>
        </w:rPr>
        <w:t>zhotovenie</w:t>
      </w:r>
      <w:r w:rsidR="006E3FCD" w:rsidRPr="00152122">
        <w:rPr>
          <w:rFonts w:ascii="Tahoma" w:hAnsi="Tahoma" w:cs="Tahoma"/>
          <w:sz w:val="20"/>
          <w:szCs w:val="20"/>
        </w:rPr>
        <w:t xml:space="preserve"> </w:t>
      </w:r>
      <w:r w:rsidR="00C061D0" w:rsidRPr="00152122">
        <w:rPr>
          <w:rFonts w:ascii="Tahoma" w:hAnsi="Tahoma" w:cs="Tahoma"/>
          <w:sz w:val="20"/>
          <w:szCs w:val="20"/>
        </w:rPr>
        <w:t>Stavby</w:t>
      </w:r>
      <w:r w:rsidR="001F1985" w:rsidRPr="00152122">
        <w:rPr>
          <w:rFonts w:ascii="Tahoma" w:hAnsi="Tahoma" w:cs="Tahoma"/>
          <w:sz w:val="20"/>
          <w:szCs w:val="20"/>
        </w:rPr>
        <w:t xml:space="preserve"> vo verejnom obstarávaní vyhlásenom na </w:t>
      </w:r>
      <w:r w:rsidR="00787C42">
        <w:rPr>
          <w:rFonts w:ascii="Tahoma" w:hAnsi="Tahoma" w:cs="Tahoma"/>
          <w:sz w:val="20"/>
          <w:szCs w:val="20"/>
        </w:rPr>
        <w:t>zhotovenie</w:t>
      </w:r>
      <w:r w:rsidR="00787C42" w:rsidRPr="00152122">
        <w:rPr>
          <w:rFonts w:ascii="Tahoma" w:hAnsi="Tahoma" w:cs="Tahoma"/>
          <w:sz w:val="20"/>
          <w:szCs w:val="20"/>
        </w:rPr>
        <w:t xml:space="preserve"> </w:t>
      </w:r>
      <w:r w:rsidR="00C061D0" w:rsidRPr="00152122">
        <w:rPr>
          <w:rFonts w:ascii="Tahoma" w:hAnsi="Tahoma" w:cs="Tahoma"/>
          <w:sz w:val="20"/>
          <w:szCs w:val="20"/>
        </w:rPr>
        <w:t>Stavby ako rozmnoženiny Diela ako architektonického diela v zmysle Autorského zákona</w:t>
      </w:r>
      <w:r w:rsidR="0057288B" w:rsidRPr="00152122">
        <w:rPr>
          <w:rFonts w:ascii="Tahoma" w:hAnsi="Tahoma" w:cs="Tahoma"/>
          <w:sz w:val="20"/>
          <w:szCs w:val="20"/>
        </w:rPr>
        <w:t xml:space="preserve"> a použiť Dielo na účely stavebnej realizácie Stavby</w:t>
      </w:r>
      <w:r w:rsidR="00996B20" w:rsidRPr="00152122">
        <w:rPr>
          <w:rFonts w:ascii="Tahoma" w:hAnsi="Tahoma" w:cs="Tahoma"/>
          <w:sz w:val="20"/>
          <w:szCs w:val="20"/>
        </w:rPr>
        <w:t>.</w:t>
      </w:r>
      <w:r w:rsidR="001F1985" w:rsidRPr="00152122">
        <w:rPr>
          <w:rFonts w:ascii="Tahoma" w:hAnsi="Tahoma" w:cs="Tahoma"/>
          <w:sz w:val="20"/>
          <w:szCs w:val="20"/>
        </w:rPr>
        <w:t xml:space="preserve"> </w:t>
      </w:r>
    </w:p>
    <w:p w14:paraId="003EB568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>.2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ab/>
      </w:r>
      <w:r w:rsidR="000515A2" w:rsidRPr="00152122">
        <w:rPr>
          <w:rFonts w:ascii="Tahoma" w:hAnsi="Tahoma" w:cs="Tahoma"/>
          <w:b/>
          <w:bCs/>
          <w:sz w:val="20"/>
          <w:szCs w:val="20"/>
        </w:rPr>
        <w:t>Predmet Zmluvy</w:t>
      </w:r>
    </w:p>
    <w:p w14:paraId="11B9C275" w14:textId="2F7E8BFB" w:rsidR="000F4558" w:rsidRDefault="000515A2" w:rsidP="00050C3D">
      <w:pPr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Cs/>
          <w:sz w:val="20"/>
          <w:szCs w:val="20"/>
        </w:rPr>
        <w:t xml:space="preserve">Predmetom Zmluvy je záväzok </w:t>
      </w:r>
      <w:r w:rsidR="00E002E8">
        <w:rPr>
          <w:rFonts w:ascii="Tahoma" w:hAnsi="Tahoma" w:cs="Tahoma"/>
          <w:bCs/>
          <w:sz w:val="20"/>
          <w:szCs w:val="20"/>
        </w:rPr>
        <w:t>Projektanta</w:t>
      </w:r>
      <w:r w:rsidR="000F4558" w:rsidRPr="00152122">
        <w:rPr>
          <w:rFonts w:ascii="Tahoma" w:hAnsi="Tahoma" w:cs="Tahoma"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za podmienok v Zmluve stanovených</w:t>
      </w:r>
      <w:r w:rsidR="000F4558" w:rsidRPr="00152122">
        <w:rPr>
          <w:rFonts w:ascii="Tahoma" w:hAnsi="Tahoma" w:cs="Tahoma"/>
          <w:b/>
          <w:bCs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86EDD" w:rsidRPr="00152122">
        <w:rPr>
          <w:rFonts w:ascii="Tahoma" w:hAnsi="Tahoma" w:cs="Tahoma"/>
          <w:bCs/>
          <w:sz w:val="20"/>
          <w:szCs w:val="20"/>
        </w:rPr>
        <w:t>riadne a</w:t>
      </w:r>
      <w:r w:rsidR="00591DCA" w:rsidRPr="00152122">
        <w:rPr>
          <w:rFonts w:ascii="Tahoma" w:hAnsi="Tahoma" w:cs="Tahoma"/>
          <w:bCs/>
          <w:sz w:val="20"/>
          <w:szCs w:val="20"/>
        </w:rPr>
        <w:t> </w:t>
      </w:r>
      <w:r w:rsidR="00C86EDD" w:rsidRPr="00152122">
        <w:rPr>
          <w:rFonts w:ascii="Tahoma" w:hAnsi="Tahoma" w:cs="Tahoma"/>
          <w:bCs/>
          <w:sz w:val="20"/>
          <w:szCs w:val="20"/>
        </w:rPr>
        <w:t>včas</w:t>
      </w:r>
      <w:r w:rsidR="00591DCA" w:rsidRPr="00152122">
        <w:rPr>
          <w:rFonts w:ascii="Tahoma" w:hAnsi="Tahoma" w:cs="Tahoma"/>
          <w:bCs/>
          <w:sz w:val="20"/>
          <w:szCs w:val="20"/>
        </w:rPr>
        <w:t>, s odbornou starostlivosťou a na svoje nebezpečenstvo</w:t>
      </w:r>
      <w:r w:rsidR="00C86EDD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vy</w:t>
      </w:r>
      <w:r w:rsidR="00901D77" w:rsidRPr="00152122">
        <w:rPr>
          <w:rFonts w:ascii="Tahoma" w:hAnsi="Tahoma" w:cs="Tahoma"/>
          <w:bCs/>
          <w:sz w:val="20"/>
          <w:szCs w:val="20"/>
        </w:rPr>
        <w:t>konať</w:t>
      </w:r>
      <w:r w:rsidRPr="00152122">
        <w:rPr>
          <w:rFonts w:ascii="Tahoma" w:hAnsi="Tahoma" w:cs="Tahoma"/>
          <w:bCs/>
          <w:sz w:val="20"/>
          <w:szCs w:val="20"/>
        </w:rPr>
        <w:t xml:space="preserve"> a odovzdať </w:t>
      </w:r>
      <w:r w:rsidR="00E002E8">
        <w:rPr>
          <w:rFonts w:ascii="Tahoma" w:hAnsi="Tahoma" w:cs="Tahoma"/>
          <w:bCs/>
          <w:sz w:val="20"/>
          <w:szCs w:val="20"/>
        </w:rPr>
        <w:t xml:space="preserve">BBSK </w:t>
      </w:r>
      <w:r w:rsidRPr="00152122">
        <w:rPr>
          <w:rFonts w:ascii="Tahoma" w:hAnsi="Tahoma" w:cs="Tahoma"/>
          <w:bCs/>
          <w:sz w:val="20"/>
          <w:szCs w:val="20"/>
        </w:rPr>
        <w:t>Dielo</w:t>
      </w:r>
      <w:r w:rsidR="00E429EF" w:rsidRPr="00152122">
        <w:rPr>
          <w:rFonts w:ascii="Tahoma" w:hAnsi="Tahoma" w:cs="Tahoma"/>
          <w:bCs/>
          <w:sz w:val="20"/>
          <w:szCs w:val="20"/>
        </w:rPr>
        <w:t xml:space="preserve"> a poskytnúť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E429EF" w:rsidRPr="00152122">
        <w:rPr>
          <w:rFonts w:ascii="Tahoma" w:hAnsi="Tahoma" w:cs="Tahoma"/>
          <w:bCs/>
          <w:sz w:val="20"/>
          <w:szCs w:val="20"/>
        </w:rPr>
        <w:t>lužby</w:t>
      </w:r>
      <w:r w:rsidR="00AB0E39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E429EF" w:rsidRPr="00152122">
        <w:rPr>
          <w:rFonts w:ascii="Tahoma" w:hAnsi="Tahoma" w:cs="Tahoma"/>
          <w:bCs/>
          <w:sz w:val="20"/>
          <w:szCs w:val="20"/>
        </w:rPr>
        <w:t>v</w:t>
      </w:r>
      <w:r w:rsidR="00A43268" w:rsidRPr="00152122">
        <w:rPr>
          <w:rFonts w:ascii="Tahoma" w:hAnsi="Tahoma" w:cs="Tahoma"/>
          <w:bCs/>
          <w:sz w:val="20"/>
          <w:szCs w:val="20"/>
        </w:rPr>
        <w:t> </w:t>
      </w:r>
      <w:r w:rsidR="00E429EF" w:rsidRPr="00152122">
        <w:rPr>
          <w:rFonts w:ascii="Tahoma" w:hAnsi="Tahoma" w:cs="Tahoma"/>
          <w:bCs/>
          <w:sz w:val="20"/>
          <w:szCs w:val="20"/>
        </w:rPr>
        <w:t>rozsahu</w:t>
      </w:r>
      <w:r w:rsidR="00A43268" w:rsidRPr="00152122">
        <w:rPr>
          <w:rFonts w:ascii="Tahoma" w:hAnsi="Tahoma" w:cs="Tahoma"/>
          <w:bCs/>
          <w:sz w:val="20"/>
          <w:szCs w:val="20"/>
        </w:rPr>
        <w:t xml:space="preserve"> a spôsobom</w:t>
      </w:r>
      <w:r w:rsidR="00E429EF" w:rsidRPr="00152122">
        <w:rPr>
          <w:rFonts w:ascii="Tahoma" w:hAnsi="Tahoma" w:cs="Tahoma"/>
          <w:bCs/>
          <w:sz w:val="20"/>
          <w:szCs w:val="20"/>
        </w:rPr>
        <w:t xml:space="preserve"> dohodnut</w:t>
      </w:r>
      <w:r w:rsidR="00C061D0" w:rsidRPr="00152122">
        <w:rPr>
          <w:rFonts w:ascii="Tahoma" w:hAnsi="Tahoma" w:cs="Tahoma"/>
          <w:bCs/>
          <w:sz w:val="20"/>
          <w:szCs w:val="20"/>
        </w:rPr>
        <w:t>ý</w:t>
      </w:r>
      <w:r w:rsidR="00E429EF" w:rsidRPr="00152122">
        <w:rPr>
          <w:rFonts w:ascii="Tahoma" w:hAnsi="Tahoma" w:cs="Tahoma"/>
          <w:bCs/>
          <w:sz w:val="20"/>
          <w:szCs w:val="20"/>
        </w:rPr>
        <w:t>m v Zmluv</w:t>
      </w:r>
      <w:r w:rsidR="00C061D0" w:rsidRPr="00152122">
        <w:rPr>
          <w:rFonts w:ascii="Tahoma" w:hAnsi="Tahoma" w:cs="Tahoma"/>
          <w:bCs/>
          <w:sz w:val="20"/>
          <w:szCs w:val="20"/>
        </w:rPr>
        <w:t>e</w:t>
      </w:r>
      <w:r w:rsidRPr="00152122">
        <w:rPr>
          <w:rFonts w:ascii="Tahoma" w:hAnsi="Tahoma" w:cs="Tahoma"/>
          <w:bCs/>
          <w:sz w:val="20"/>
          <w:szCs w:val="20"/>
        </w:rPr>
        <w:t xml:space="preserve"> a záväzok </w:t>
      </w:r>
      <w:r w:rsidR="00E002E8">
        <w:rPr>
          <w:rFonts w:ascii="Tahoma" w:hAnsi="Tahoma" w:cs="Tahoma"/>
          <w:bCs/>
          <w:sz w:val="20"/>
          <w:szCs w:val="20"/>
        </w:rPr>
        <w:t>BBSK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takto riadne a včas vykonané Dielo</w:t>
      </w:r>
      <w:r w:rsidR="00905812" w:rsidRPr="00152122">
        <w:rPr>
          <w:rFonts w:ascii="Tahoma" w:hAnsi="Tahoma" w:cs="Tahoma"/>
          <w:bCs/>
          <w:sz w:val="20"/>
          <w:szCs w:val="20"/>
        </w:rPr>
        <w:t xml:space="preserve"> a poskytnuté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905812" w:rsidRPr="00152122">
        <w:rPr>
          <w:rFonts w:ascii="Tahoma" w:hAnsi="Tahoma" w:cs="Tahoma"/>
          <w:bCs/>
          <w:sz w:val="20"/>
          <w:szCs w:val="20"/>
        </w:rPr>
        <w:t>lužby</w:t>
      </w:r>
      <w:r w:rsidRPr="00152122">
        <w:rPr>
          <w:rFonts w:ascii="Tahoma" w:hAnsi="Tahoma" w:cs="Tahoma"/>
          <w:bCs/>
          <w:sz w:val="20"/>
          <w:szCs w:val="20"/>
        </w:rPr>
        <w:t xml:space="preserve"> od </w:t>
      </w:r>
      <w:r w:rsidR="00E002E8">
        <w:rPr>
          <w:rFonts w:ascii="Tahoma" w:hAnsi="Tahoma" w:cs="Tahoma"/>
          <w:bCs/>
          <w:sz w:val="20"/>
          <w:szCs w:val="20"/>
        </w:rPr>
        <w:t>Projektanta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prevziať a zaplatiť za</w:t>
      </w:r>
      <w:r w:rsidR="00E50E52" w:rsidRPr="00152122">
        <w:rPr>
          <w:rFonts w:ascii="Tahoma" w:hAnsi="Tahoma" w:cs="Tahoma"/>
          <w:bCs/>
          <w:sz w:val="20"/>
          <w:szCs w:val="20"/>
        </w:rPr>
        <w:t xml:space="preserve"> Dielo a poskytnuté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E50E52" w:rsidRPr="00152122">
        <w:rPr>
          <w:rFonts w:ascii="Tahoma" w:hAnsi="Tahoma" w:cs="Tahoma"/>
          <w:bCs/>
          <w:sz w:val="20"/>
          <w:szCs w:val="20"/>
        </w:rPr>
        <w:t>lužby</w:t>
      </w:r>
      <w:r w:rsidR="00B41A50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E002E8">
        <w:rPr>
          <w:rFonts w:ascii="Tahoma" w:hAnsi="Tahoma" w:cs="Tahoma"/>
          <w:bCs/>
          <w:sz w:val="20"/>
          <w:szCs w:val="20"/>
        </w:rPr>
        <w:t>Projektantovi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Cenu</w:t>
      </w:r>
      <w:r w:rsidR="00E50E52" w:rsidRPr="00152122">
        <w:rPr>
          <w:rFonts w:ascii="Tahoma" w:hAnsi="Tahoma" w:cs="Tahoma"/>
          <w:bCs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za podmienok, vo výške a spôsobom stanoveným v Zmluve.</w:t>
      </w:r>
    </w:p>
    <w:bookmarkEnd w:id="6"/>
    <w:bookmarkEnd w:id="7"/>
    <w:p w14:paraId="60A8BF16" w14:textId="77777777" w:rsidR="00393473" w:rsidRPr="00152122" w:rsidRDefault="00393473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6348C7F" w14:textId="08516BDE" w:rsidR="00D2554F" w:rsidRPr="00152122" w:rsidRDefault="004C699C" w:rsidP="00050C3D">
      <w:pPr>
        <w:jc w:val="both"/>
        <w:rPr>
          <w:rFonts w:ascii="Tahoma" w:hAnsi="Tahoma" w:cs="Tahoma"/>
          <w:b/>
          <w:bCs/>
          <w:cap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4</w:t>
      </w:r>
      <w:r w:rsidR="0030284F" w:rsidRPr="00152122">
        <w:rPr>
          <w:rFonts w:ascii="Tahoma" w:hAnsi="Tahoma" w:cs="Tahoma"/>
          <w:b/>
          <w:bCs/>
          <w:sz w:val="20"/>
          <w:szCs w:val="20"/>
        </w:rPr>
        <w:tab/>
      </w:r>
      <w:r w:rsidR="000466FE" w:rsidRPr="00152122">
        <w:rPr>
          <w:rFonts w:ascii="Tahoma" w:hAnsi="Tahoma" w:cs="Tahoma"/>
          <w:b/>
          <w:bCs/>
          <w:caps/>
          <w:sz w:val="20"/>
          <w:szCs w:val="20"/>
        </w:rPr>
        <w:t>MÍ</w:t>
      </w:r>
      <w:r w:rsidR="00D33B22" w:rsidRPr="00152122">
        <w:rPr>
          <w:rFonts w:ascii="Tahoma" w:hAnsi="Tahoma" w:cs="Tahoma"/>
          <w:b/>
          <w:bCs/>
          <w:caps/>
          <w:sz w:val="20"/>
          <w:szCs w:val="20"/>
        </w:rPr>
        <w:t>Ľ</w:t>
      </w:r>
      <w:r w:rsidR="000466FE" w:rsidRPr="00152122">
        <w:rPr>
          <w:rFonts w:ascii="Tahoma" w:hAnsi="Tahoma" w:cs="Tahoma"/>
          <w:b/>
          <w:bCs/>
          <w:caps/>
          <w:sz w:val="20"/>
          <w:szCs w:val="20"/>
        </w:rPr>
        <w:t>NIKY</w:t>
      </w:r>
    </w:p>
    <w:p w14:paraId="3013B2EE" w14:textId="633875AA" w:rsidR="009A1F2E" w:rsidRPr="00152122" w:rsidRDefault="00C074D1" w:rsidP="002B77A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caps/>
          <w:sz w:val="20"/>
          <w:szCs w:val="20"/>
        </w:rPr>
        <w:t>4</w:t>
      </w:r>
      <w:r w:rsidR="0098077D" w:rsidRPr="00152122">
        <w:rPr>
          <w:rFonts w:ascii="Tahoma" w:hAnsi="Tahoma" w:cs="Tahoma"/>
          <w:b/>
          <w:bCs/>
          <w:caps/>
          <w:sz w:val="20"/>
          <w:szCs w:val="20"/>
        </w:rPr>
        <w:t>.1</w:t>
      </w:r>
      <w:r w:rsidR="0098077D" w:rsidRPr="00152122">
        <w:rPr>
          <w:rFonts w:ascii="Tahoma" w:hAnsi="Tahoma" w:cs="Tahoma"/>
          <w:b/>
          <w:bCs/>
          <w:caps/>
          <w:sz w:val="20"/>
          <w:szCs w:val="20"/>
        </w:rPr>
        <w:tab/>
      </w:r>
      <w:r w:rsidR="009A1F2E" w:rsidRPr="00152122">
        <w:rPr>
          <w:rFonts w:ascii="Tahoma" w:hAnsi="Tahoma" w:cs="Tahoma"/>
          <w:b/>
          <w:bCs/>
          <w:caps/>
          <w:sz w:val="20"/>
          <w:szCs w:val="20"/>
        </w:rPr>
        <w:t>T</w:t>
      </w:r>
      <w:r w:rsidR="009A1F2E" w:rsidRPr="00152122">
        <w:rPr>
          <w:rFonts w:ascii="Tahoma" w:hAnsi="Tahoma" w:cs="Tahoma"/>
          <w:b/>
          <w:bCs/>
          <w:sz w:val="20"/>
          <w:szCs w:val="20"/>
        </w:rPr>
        <w:t>ermín</w:t>
      </w:r>
      <w:r w:rsidR="00C061D0" w:rsidRPr="00152122">
        <w:rPr>
          <w:rFonts w:ascii="Tahoma" w:hAnsi="Tahoma" w:cs="Tahoma"/>
          <w:b/>
          <w:bCs/>
          <w:sz w:val="20"/>
          <w:szCs w:val="20"/>
        </w:rPr>
        <w:t xml:space="preserve"> odovzdania Diela</w:t>
      </w:r>
    </w:p>
    <w:p w14:paraId="5BDF2CA4" w14:textId="505943E7" w:rsidR="001A729B" w:rsidRPr="004B2384" w:rsidRDefault="009A1F2E" w:rsidP="002B77AF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(a)</w:t>
      </w:r>
      <w:r w:rsidRPr="00152122">
        <w:rPr>
          <w:rFonts w:ascii="Tahoma" w:hAnsi="Tahoma" w:cs="Tahoma"/>
          <w:sz w:val="20"/>
          <w:szCs w:val="20"/>
        </w:rPr>
        <w:tab/>
      </w:r>
      <w:r w:rsidR="00E002E8">
        <w:rPr>
          <w:rFonts w:ascii="Tahoma" w:hAnsi="Tahoma" w:cs="Tahoma"/>
          <w:sz w:val="20"/>
          <w:szCs w:val="20"/>
        </w:rPr>
        <w:t>Projektant</w:t>
      </w:r>
      <w:r w:rsidR="00E002E8" w:rsidRPr="00152122">
        <w:rPr>
          <w:rFonts w:ascii="Tahoma" w:hAnsi="Tahoma" w:cs="Tahoma"/>
          <w:sz w:val="20"/>
          <w:szCs w:val="20"/>
        </w:rPr>
        <w:t xml:space="preserve"> </w:t>
      </w:r>
      <w:r w:rsidR="0098077D" w:rsidRPr="00152122">
        <w:rPr>
          <w:rFonts w:ascii="Tahoma" w:hAnsi="Tahoma" w:cs="Tahoma"/>
          <w:sz w:val="20"/>
          <w:szCs w:val="20"/>
        </w:rPr>
        <w:t xml:space="preserve">sa </w:t>
      </w:r>
      <w:r w:rsidR="0098077D" w:rsidRPr="004B2384">
        <w:rPr>
          <w:rFonts w:ascii="Tahoma" w:hAnsi="Tahoma" w:cs="Tahoma"/>
          <w:sz w:val="20"/>
          <w:szCs w:val="20"/>
        </w:rPr>
        <w:t>týmto zaväzuje</w:t>
      </w:r>
      <w:r w:rsidR="006455F7" w:rsidRPr="004B2384">
        <w:rPr>
          <w:rFonts w:ascii="Tahoma" w:hAnsi="Tahoma" w:cs="Tahoma"/>
          <w:sz w:val="20"/>
          <w:szCs w:val="20"/>
        </w:rPr>
        <w:t xml:space="preserve">, že </w:t>
      </w:r>
      <w:r w:rsidR="007C2D20" w:rsidRPr="004B2384">
        <w:rPr>
          <w:rFonts w:ascii="Tahoma" w:hAnsi="Tahoma" w:cs="Tahoma"/>
          <w:sz w:val="20"/>
          <w:szCs w:val="20"/>
        </w:rPr>
        <w:t>Dielo</w:t>
      </w:r>
      <w:r w:rsidR="000466FE" w:rsidRPr="004B2384">
        <w:rPr>
          <w:rFonts w:ascii="Tahoma" w:hAnsi="Tahoma" w:cs="Tahoma"/>
          <w:sz w:val="20"/>
          <w:szCs w:val="20"/>
        </w:rPr>
        <w:t xml:space="preserve"> pre </w:t>
      </w:r>
      <w:r w:rsidR="00E002E8">
        <w:rPr>
          <w:rFonts w:ascii="Tahoma" w:hAnsi="Tahoma" w:cs="Tahoma"/>
          <w:sz w:val="20"/>
          <w:szCs w:val="20"/>
        </w:rPr>
        <w:t>BBSK</w:t>
      </w:r>
      <w:r w:rsidR="00E002E8" w:rsidRPr="004B2384">
        <w:rPr>
          <w:rFonts w:ascii="Tahoma" w:hAnsi="Tahoma" w:cs="Tahoma"/>
          <w:sz w:val="20"/>
          <w:szCs w:val="20"/>
        </w:rPr>
        <w:t xml:space="preserve"> </w:t>
      </w:r>
      <w:r w:rsidR="001A729B" w:rsidRPr="004B2384">
        <w:rPr>
          <w:rFonts w:ascii="Tahoma" w:hAnsi="Tahoma" w:cs="Tahoma"/>
          <w:sz w:val="20"/>
          <w:szCs w:val="20"/>
        </w:rPr>
        <w:t xml:space="preserve">vykoná a </w:t>
      </w:r>
      <w:r w:rsidR="00AA6996" w:rsidRPr="004B2384">
        <w:rPr>
          <w:rFonts w:ascii="Tahoma" w:hAnsi="Tahoma" w:cs="Tahoma"/>
          <w:sz w:val="20"/>
          <w:szCs w:val="20"/>
        </w:rPr>
        <w:t xml:space="preserve">odovzdá </w:t>
      </w:r>
      <w:r w:rsidR="00A91462" w:rsidRPr="004B2384">
        <w:rPr>
          <w:rFonts w:ascii="Tahoma" w:hAnsi="Tahoma" w:cs="Tahoma"/>
          <w:sz w:val="20"/>
          <w:szCs w:val="20"/>
        </w:rPr>
        <w:t xml:space="preserve">včas </w:t>
      </w:r>
      <w:r w:rsidR="00597CD2" w:rsidRPr="004B2384">
        <w:rPr>
          <w:rFonts w:ascii="Tahoma" w:hAnsi="Tahoma" w:cs="Tahoma"/>
          <w:sz w:val="20"/>
          <w:szCs w:val="20"/>
        </w:rPr>
        <w:t>v</w:t>
      </w:r>
      <w:r w:rsidR="00B25FD5" w:rsidRPr="004B2384">
        <w:rPr>
          <w:rFonts w:ascii="Tahoma" w:hAnsi="Tahoma" w:cs="Tahoma"/>
          <w:sz w:val="20"/>
          <w:szCs w:val="20"/>
        </w:rPr>
        <w:t> t</w:t>
      </w:r>
      <w:r w:rsidR="000466FE" w:rsidRPr="004B2384">
        <w:rPr>
          <w:rFonts w:ascii="Tahoma" w:hAnsi="Tahoma" w:cs="Tahoma"/>
          <w:sz w:val="20"/>
          <w:szCs w:val="20"/>
        </w:rPr>
        <w:t>ermín</w:t>
      </w:r>
      <w:r w:rsidR="00B25FD5" w:rsidRPr="004B2384">
        <w:rPr>
          <w:rFonts w:ascii="Tahoma" w:hAnsi="Tahoma" w:cs="Tahoma"/>
          <w:sz w:val="20"/>
          <w:szCs w:val="20"/>
        </w:rPr>
        <w:t xml:space="preserve">och </w:t>
      </w:r>
      <w:r w:rsidR="000466FE" w:rsidRPr="004B2384">
        <w:rPr>
          <w:rFonts w:ascii="Tahoma" w:hAnsi="Tahoma" w:cs="Tahoma"/>
          <w:sz w:val="20"/>
          <w:szCs w:val="20"/>
        </w:rPr>
        <w:t xml:space="preserve">podľa </w:t>
      </w:r>
      <w:r w:rsidR="000466FE" w:rsidRPr="004B2384">
        <w:rPr>
          <w:rFonts w:ascii="Tahoma" w:hAnsi="Tahoma" w:cs="Tahoma"/>
          <w:sz w:val="20"/>
          <w:szCs w:val="20"/>
        </w:rPr>
        <w:lastRenderedPageBreak/>
        <w:t xml:space="preserve">bodu </w:t>
      </w:r>
      <w:r w:rsidR="000466FE" w:rsidRPr="00ED001A">
        <w:rPr>
          <w:rFonts w:ascii="Tahoma" w:hAnsi="Tahoma" w:cs="Tahoma"/>
          <w:sz w:val="20"/>
          <w:szCs w:val="20"/>
        </w:rPr>
        <w:t>4.</w:t>
      </w:r>
      <w:r w:rsidR="00DD39EA" w:rsidRPr="00ED001A">
        <w:rPr>
          <w:rFonts w:ascii="Tahoma" w:hAnsi="Tahoma" w:cs="Tahoma"/>
          <w:sz w:val="20"/>
          <w:szCs w:val="20"/>
        </w:rPr>
        <w:t>1</w:t>
      </w:r>
      <w:r w:rsidR="000466FE" w:rsidRPr="00ED001A">
        <w:rPr>
          <w:rFonts w:ascii="Tahoma" w:hAnsi="Tahoma" w:cs="Tahoma"/>
          <w:sz w:val="20"/>
          <w:szCs w:val="20"/>
        </w:rPr>
        <w:t xml:space="preserve"> písm. b).</w:t>
      </w:r>
    </w:p>
    <w:p w14:paraId="0B2E8D7F" w14:textId="01A16E83" w:rsidR="00996424" w:rsidRPr="00EB758B" w:rsidRDefault="009A1F2E" w:rsidP="002B77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(b) </w:t>
      </w:r>
      <w:r w:rsidR="006455F7" w:rsidRPr="004B2384">
        <w:rPr>
          <w:rFonts w:ascii="Tahoma" w:hAnsi="Tahoma" w:cs="Tahoma"/>
          <w:sz w:val="20"/>
          <w:szCs w:val="20"/>
        </w:rPr>
        <w:tab/>
      </w:r>
      <w:bookmarkStart w:id="8" w:name="_Hlk110022679"/>
      <w:r w:rsidR="00E002E8">
        <w:rPr>
          <w:rFonts w:ascii="Tahoma" w:hAnsi="Tahoma" w:cs="Tahoma"/>
          <w:sz w:val="20"/>
          <w:szCs w:val="20"/>
        </w:rPr>
        <w:t>Projektant</w:t>
      </w:r>
      <w:r w:rsidR="00E002E8" w:rsidRPr="004B2384">
        <w:rPr>
          <w:rFonts w:ascii="Tahoma" w:hAnsi="Tahoma" w:cs="Tahoma"/>
          <w:sz w:val="20"/>
          <w:szCs w:val="20"/>
        </w:rPr>
        <w:t xml:space="preserve"> </w:t>
      </w:r>
      <w:r w:rsidR="00996424" w:rsidRPr="004B2384">
        <w:rPr>
          <w:rFonts w:ascii="Tahoma" w:hAnsi="Tahoma" w:cs="Tahoma"/>
          <w:sz w:val="20"/>
          <w:szCs w:val="20"/>
        </w:rPr>
        <w:t>sa zaväzuje vykonať a </w:t>
      </w:r>
      <w:r w:rsidR="00E002E8">
        <w:rPr>
          <w:rFonts w:ascii="Tahoma" w:hAnsi="Tahoma" w:cs="Tahoma"/>
          <w:sz w:val="20"/>
          <w:szCs w:val="20"/>
        </w:rPr>
        <w:t>BBSK</w:t>
      </w:r>
      <w:r w:rsidR="00996424" w:rsidRPr="00152122">
        <w:rPr>
          <w:rFonts w:ascii="Tahoma" w:hAnsi="Tahoma" w:cs="Tahoma"/>
          <w:sz w:val="20"/>
          <w:szCs w:val="20"/>
        </w:rPr>
        <w:t xml:space="preserve"> odovzdať v súlade s podmienkami podľa Zmluvy Diel</w:t>
      </w:r>
      <w:r w:rsidR="000466FE" w:rsidRPr="00152122">
        <w:rPr>
          <w:rFonts w:ascii="Tahoma" w:hAnsi="Tahoma" w:cs="Tahoma"/>
          <w:sz w:val="20"/>
          <w:szCs w:val="20"/>
        </w:rPr>
        <w:t>o</w:t>
      </w:r>
      <w:r w:rsidR="00AB0E39" w:rsidRPr="00152122">
        <w:rPr>
          <w:rFonts w:ascii="Tahoma" w:hAnsi="Tahoma" w:cs="Tahoma"/>
          <w:sz w:val="20"/>
          <w:szCs w:val="20"/>
        </w:rPr>
        <w:t xml:space="preserve"> a</w:t>
      </w:r>
      <w:r w:rsidR="000466FE" w:rsidRPr="00152122">
        <w:rPr>
          <w:rFonts w:ascii="Tahoma" w:hAnsi="Tahoma" w:cs="Tahoma"/>
          <w:sz w:val="20"/>
          <w:szCs w:val="20"/>
        </w:rPr>
        <w:t xml:space="preserve"> Služby </w:t>
      </w:r>
      <w:r w:rsidR="00996424" w:rsidRPr="00152122">
        <w:rPr>
          <w:rFonts w:ascii="Tahoma" w:hAnsi="Tahoma" w:cs="Tahoma"/>
          <w:sz w:val="20"/>
          <w:szCs w:val="20"/>
        </w:rPr>
        <w:t>v nasledovných termínoch</w:t>
      </w:r>
      <w:r w:rsidR="00996424" w:rsidRPr="00EB758B">
        <w:rPr>
          <w:rFonts w:ascii="Tahoma" w:hAnsi="Tahoma" w:cs="Tahoma"/>
          <w:sz w:val="20"/>
          <w:szCs w:val="20"/>
        </w:rPr>
        <w:t>:</w:t>
      </w:r>
    </w:p>
    <w:tbl>
      <w:tblPr>
        <w:tblW w:w="7921" w:type="dxa"/>
        <w:tblInd w:w="1242" w:type="dxa"/>
        <w:tblLook w:val="01E0" w:firstRow="1" w:lastRow="1" w:firstColumn="1" w:lastColumn="1" w:noHBand="0" w:noVBand="0"/>
      </w:tblPr>
      <w:tblGrid>
        <w:gridCol w:w="733"/>
        <w:gridCol w:w="3128"/>
        <w:gridCol w:w="4060"/>
      </w:tblGrid>
      <w:tr w:rsidR="00996424" w:rsidRPr="008B148F" w14:paraId="658D25DF" w14:textId="77777777" w:rsidTr="005911EA">
        <w:tc>
          <w:tcPr>
            <w:tcW w:w="733" w:type="dxa"/>
            <w:hideMark/>
          </w:tcPr>
          <w:p w14:paraId="13F70A7F" w14:textId="2EDF8DCF" w:rsidR="00996424" w:rsidRPr="008B148F" w:rsidRDefault="00852B50" w:rsidP="00F2318D">
            <w:pPr>
              <w:pStyle w:val="seNormalny3"/>
              <w:keepNext/>
              <w:widowControl w:val="0"/>
              <w:spacing w:after="12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Míľnik</w:t>
            </w:r>
          </w:p>
        </w:tc>
        <w:tc>
          <w:tcPr>
            <w:tcW w:w="3128" w:type="dxa"/>
            <w:hideMark/>
          </w:tcPr>
          <w:p w14:paraId="075A56F3" w14:textId="001680EA" w:rsidR="00996424" w:rsidRPr="008B148F" w:rsidRDefault="00996424" w:rsidP="00F2318D">
            <w:pPr>
              <w:pStyle w:val="seNormalny3"/>
              <w:keepNext/>
              <w:widowControl w:val="0"/>
              <w:spacing w:after="120"/>
              <w:ind w:left="0"/>
              <w:rPr>
                <w:b/>
                <w:sz w:val="16"/>
                <w:szCs w:val="16"/>
              </w:rPr>
            </w:pPr>
            <w:r w:rsidRPr="008B148F">
              <w:rPr>
                <w:b/>
                <w:sz w:val="16"/>
                <w:szCs w:val="16"/>
              </w:rPr>
              <w:t>Č</w:t>
            </w:r>
            <w:r>
              <w:rPr>
                <w:b/>
                <w:sz w:val="16"/>
                <w:szCs w:val="16"/>
              </w:rPr>
              <w:t xml:space="preserve">asť Diela </w:t>
            </w:r>
          </w:p>
        </w:tc>
        <w:tc>
          <w:tcPr>
            <w:tcW w:w="4060" w:type="dxa"/>
            <w:hideMark/>
          </w:tcPr>
          <w:p w14:paraId="2FC64D38" w14:textId="3CB7DB8E" w:rsidR="00996424" w:rsidRPr="008B148F" w:rsidRDefault="00996424" w:rsidP="00E85BED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</w:t>
            </w:r>
            <w:r w:rsidRPr="008B148F">
              <w:rPr>
                <w:b/>
                <w:sz w:val="16"/>
                <w:szCs w:val="16"/>
              </w:rPr>
              <w:t xml:space="preserve">ermín </w:t>
            </w:r>
          </w:p>
        </w:tc>
      </w:tr>
      <w:tr w:rsidR="00DF69BB" w:rsidRPr="008B148F" w14:paraId="2AB56EAC" w14:textId="77777777" w:rsidTr="005911EA">
        <w:trPr>
          <w:trHeight w:val="621"/>
        </w:trPr>
        <w:tc>
          <w:tcPr>
            <w:tcW w:w="733" w:type="dxa"/>
          </w:tcPr>
          <w:p w14:paraId="726FF230" w14:textId="78317AD6" w:rsidR="00DF69BB" w:rsidRPr="008B148F" w:rsidRDefault="00DF69BB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28" w:type="dxa"/>
          </w:tcPr>
          <w:p w14:paraId="4BAB2262" w14:textId="57DC6E46" w:rsidR="00DF69BB" w:rsidRPr="00860985" w:rsidRDefault="00DF69BB" w:rsidP="00DF69BB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Konceptu Dokumentácie</w:t>
            </w:r>
            <w:r w:rsidR="009364F0" w:rsidRPr="00860985">
              <w:rPr>
                <w:sz w:val="16"/>
                <w:szCs w:val="16"/>
              </w:rPr>
              <w:t xml:space="preserve"> </w:t>
            </w:r>
            <w:r w:rsidR="00AA4B96" w:rsidRPr="00860985">
              <w:rPr>
                <w:sz w:val="16"/>
                <w:szCs w:val="16"/>
              </w:rPr>
              <w:t xml:space="preserve">pre </w:t>
            </w:r>
            <w:proofErr w:type="spellStart"/>
            <w:r w:rsidR="00AA4B96" w:rsidRPr="00860985">
              <w:rPr>
                <w:sz w:val="16"/>
                <w:szCs w:val="16"/>
              </w:rPr>
              <w:t>RoSZ</w:t>
            </w:r>
            <w:proofErr w:type="spellEnd"/>
            <w:r w:rsidRPr="00860985">
              <w:rPr>
                <w:sz w:val="16"/>
                <w:szCs w:val="16"/>
              </w:rPr>
              <w:t xml:space="preserve"> </w:t>
            </w:r>
            <w:r w:rsidR="008F543E" w:rsidRPr="00860985">
              <w:rPr>
                <w:sz w:val="16"/>
                <w:szCs w:val="16"/>
              </w:rPr>
              <w:t>BBSK</w:t>
            </w:r>
            <w:ins w:id="9" w:author="Mišura Peter" w:date="2026-01-14T16:11:00Z" w16du:dateUtc="2026-01-14T15:11:00Z">
              <w:r w:rsidR="00D81D32">
                <w:rPr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4060" w:type="dxa"/>
          </w:tcPr>
          <w:p w14:paraId="7F52E8AF" w14:textId="63F20399" w:rsidR="00DF69BB" w:rsidRPr="00860985" w:rsidRDefault="00D474D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AC6923">
              <w:rPr>
                <w:sz w:val="16"/>
                <w:szCs w:val="16"/>
              </w:rPr>
              <w:t>90</w:t>
            </w:r>
            <w:r w:rsidR="00140B10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 xml:space="preserve">dní odo </w:t>
            </w:r>
            <w:r w:rsidR="00BB2624" w:rsidRPr="00860985">
              <w:rPr>
                <w:sz w:val="16"/>
                <w:szCs w:val="16"/>
              </w:rPr>
              <w:t>Dňa účinnosti</w:t>
            </w:r>
          </w:p>
        </w:tc>
      </w:tr>
      <w:tr w:rsidR="003B7562" w:rsidRPr="008B148F" w14:paraId="514FABE8" w14:textId="77777777" w:rsidTr="005911EA">
        <w:trPr>
          <w:trHeight w:val="621"/>
        </w:trPr>
        <w:tc>
          <w:tcPr>
            <w:tcW w:w="733" w:type="dxa"/>
          </w:tcPr>
          <w:p w14:paraId="0C5119C2" w14:textId="0CD28D1E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</w:tcPr>
          <w:p w14:paraId="1E55DB54" w14:textId="5CECC2A1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právoplatného rozhodnutia o stavebnom zámere</w:t>
            </w:r>
            <w:r w:rsidR="0012538B" w:rsidRPr="00860985">
              <w:rPr>
                <w:sz w:val="16"/>
                <w:szCs w:val="16"/>
              </w:rPr>
              <w:t xml:space="preserve"> spolu s odovzdaním </w:t>
            </w:r>
            <w:r w:rsidR="00284EFE" w:rsidRPr="00860985">
              <w:rPr>
                <w:sz w:val="16"/>
                <w:szCs w:val="16"/>
              </w:rPr>
              <w:t xml:space="preserve">Dokumentácie pre </w:t>
            </w:r>
            <w:proofErr w:type="spellStart"/>
            <w:r w:rsidR="00284EFE" w:rsidRPr="00860985">
              <w:rPr>
                <w:sz w:val="16"/>
                <w:szCs w:val="16"/>
              </w:rPr>
              <w:t>RoSZ</w:t>
            </w:r>
            <w:proofErr w:type="spellEnd"/>
            <w:r w:rsidR="0012538B" w:rsidRPr="00860985">
              <w:rPr>
                <w:sz w:val="16"/>
                <w:szCs w:val="16"/>
              </w:rPr>
              <w:t xml:space="preserve"> BBSK</w:t>
            </w:r>
            <w:r w:rsidRPr="0086098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</w:tcPr>
          <w:p w14:paraId="5ECBF3AA" w14:textId="6BF8C871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AC6923">
              <w:rPr>
                <w:sz w:val="16"/>
                <w:szCs w:val="16"/>
              </w:rPr>
              <w:t>190</w:t>
            </w:r>
            <w:r w:rsidR="00140B10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>dní odo Dňa účinnosti</w:t>
            </w:r>
          </w:p>
        </w:tc>
      </w:tr>
      <w:tr w:rsidR="003B7562" w:rsidRPr="008B148F" w14:paraId="1125B6A4" w14:textId="77777777" w:rsidTr="005911EA">
        <w:trPr>
          <w:trHeight w:val="621"/>
        </w:trPr>
        <w:tc>
          <w:tcPr>
            <w:tcW w:w="733" w:type="dxa"/>
          </w:tcPr>
          <w:p w14:paraId="27CA8819" w14:textId="5E4A54D3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</w:tcPr>
          <w:p w14:paraId="1FD3E114" w14:textId="689EC985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Konceptu Dokumentácie pre OPS BBSK</w:t>
            </w:r>
          </w:p>
        </w:tc>
        <w:tc>
          <w:tcPr>
            <w:tcW w:w="4060" w:type="dxa"/>
          </w:tcPr>
          <w:p w14:paraId="1E6E865F" w14:textId="705CFF4E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AC6923">
              <w:rPr>
                <w:sz w:val="16"/>
                <w:szCs w:val="16"/>
              </w:rPr>
              <w:t>310</w:t>
            </w:r>
            <w:r w:rsidR="00140B10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>dní odo Dňa účinnosti</w:t>
            </w:r>
          </w:p>
        </w:tc>
      </w:tr>
      <w:tr w:rsidR="003B7562" w:rsidRPr="008B148F" w14:paraId="0EE63D99" w14:textId="77777777" w:rsidTr="005911EA">
        <w:trPr>
          <w:trHeight w:val="621"/>
        </w:trPr>
        <w:tc>
          <w:tcPr>
            <w:tcW w:w="733" w:type="dxa"/>
          </w:tcPr>
          <w:p w14:paraId="7D64A5E3" w14:textId="2741CA03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</w:tcPr>
          <w:p w14:paraId="193CE8EF" w14:textId="11878C2E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Odovzdanie overeného projektu </w:t>
            </w:r>
            <w:r w:rsidR="005D6184" w:rsidRPr="00860985">
              <w:rPr>
                <w:sz w:val="16"/>
                <w:szCs w:val="16"/>
              </w:rPr>
              <w:t>S</w:t>
            </w:r>
            <w:r w:rsidRPr="00860985">
              <w:rPr>
                <w:sz w:val="16"/>
                <w:szCs w:val="16"/>
              </w:rPr>
              <w:t>tavby spolu s odovzdaním</w:t>
            </w:r>
            <w:r w:rsidR="0012538B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 xml:space="preserve">Dokumentácie </w:t>
            </w:r>
            <w:r w:rsidR="00F565BD" w:rsidRPr="00860985">
              <w:rPr>
                <w:sz w:val="16"/>
                <w:szCs w:val="16"/>
              </w:rPr>
              <w:t>pre OPS</w:t>
            </w:r>
            <w:r w:rsidRPr="00860985">
              <w:rPr>
                <w:sz w:val="16"/>
                <w:szCs w:val="16"/>
              </w:rPr>
              <w:t xml:space="preserve"> BBSK</w:t>
            </w:r>
          </w:p>
        </w:tc>
        <w:tc>
          <w:tcPr>
            <w:tcW w:w="4060" w:type="dxa"/>
          </w:tcPr>
          <w:p w14:paraId="50C0C8DA" w14:textId="595C5FD6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AC6923">
              <w:rPr>
                <w:sz w:val="16"/>
                <w:szCs w:val="16"/>
              </w:rPr>
              <w:t>400</w:t>
            </w:r>
            <w:r w:rsidR="00AC6923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>dní odo Dňa účinnosti</w:t>
            </w:r>
          </w:p>
        </w:tc>
      </w:tr>
    </w:tbl>
    <w:p w14:paraId="2B960F46" w14:textId="526BB82F" w:rsidR="009932C0" w:rsidRPr="00CE63EF" w:rsidRDefault="00AB0E39" w:rsidP="00B2347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996424">
        <w:rPr>
          <w:rFonts w:ascii="Tahoma" w:hAnsi="Tahoma" w:cs="Tahoma"/>
          <w:sz w:val="20"/>
          <w:szCs w:val="20"/>
        </w:rPr>
        <w:t>c)</w:t>
      </w:r>
      <w:r w:rsidR="00996424">
        <w:rPr>
          <w:rFonts w:ascii="Tahoma" w:hAnsi="Tahoma" w:cs="Tahoma"/>
          <w:sz w:val="20"/>
          <w:szCs w:val="20"/>
        </w:rPr>
        <w:tab/>
      </w:r>
      <w:r w:rsidR="00B2347C" w:rsidRPr="004B2384">
        <w:rPr>
          <w:rFonts w:ascii="Tahoma" w:hAnsi="Tahoma" w:cs="Tahoma"/>
          <w:sz w:val="20"/>
          <w:szCs w:val="20"/>
        </w:rPr>
        <w:t>Medzi Zmluvnými stranami je dohodnuté a rozumie sa, že akákoľvek zmena</w:t>
      </w:r>
      <w:r w:rsidR="00B6078E" w:rsidRPr="004B2384">
        <w:rPr>
          <w:rFonts w:ascii="Tahoma" w:hAnsi="Tahoma" w:cs="Tahoma"/>
          <w:sz w:val="20"/>
          <w:szCs w:val="20"/>
        </w:rPr>
        <w:t xml:space="preserve"> </w:t>
      </w:r>
      <w:r w:rsidR="00B25FD5" w:rsidRPr="004B2384">
        <w:rPr>
          <w:rFonts w:ascii="Tahoma" w:hAnsi="Tahoma" w:cs="Tahoma"/>
          <w:sz w:val="20"/>
          <w:szCs w:val="20"/>
        </w:rPr>
        <w:t>t</w:t>
      </w:r>
      <w:r w:rsidR="00B2347C" w:rsidRPr="004B2384">
        <w:rPr>
          <w:rFonts w:ascii="Tahoma" w:hAnsi="Tahoma" w:cs="Tahoma"/>
          <w:sz w:val="20"/>
          <w:szCs w:val="20"/>
        </w:rPr>
        <w:t>ermínu</w:t>
      </w:r>
      <w:r w:rsidR="003C39DD" w:rsidRPr="004B2384">
        <w:rPr>
          <w:rFonts w:ascii="Tahoma" w:hAnsi="Tahoma" w:cs="Tahoma"/>
          <w:sz w:val="20"/>
          <w:szCs w:val="20"/>
        </w:rPr>
        <w:t xml:space="preserve"> podľa </w:t>
      </w:r>
      <w:r w:rsidR="003C39DD" w:rsidRPr="00CE63EF">
        <w:rPr>
          <w:rFonts w:ascii="Tahoma" w:hAnsi="Tahoma" w:cs="Tahoma"/>
          <w:sz w:val="20"/>
          <w:szCs w:val="20"/>
        </w:rPr>
        <w:t>bodu 4.1 písm. b)</w:t>
      </w:r>
      <w:r w:rsidR="00B2347C" w:rsidRPr="00CE63EF">
        <w:rPr>
          <w:rFonts w:ascii="Tahoma" w:hAnsi="Tahoma" w:cs="Tahoma"/>
          <w:sz w:val="20"/>
          <w:szCs w:val="20"/>
        </w:rPr>
        <w:t xml:space="preserve"> je možná len s</w:t>
      </w:r>
      <w:r w:rsidR="00B6078E" w:rsidRPr="00CE63EF">
        <w:rPr>
          <w:rFonts w:ascii="Tahoma" w:hAnsi="Tahoma" w:cs="Tahoma"/>
          <w:sz w:val="20"/>
          <w:szCs w:val="20"/>
        </w:rPr>
        <w:t> </w:t>
      </w:r>
      <w:r w:rsidR="00B2347C" w:rsidRPr="00CE63EF">
        <w:rPr>
          <w:rFonts w:ascii="Tahoma" w:hAnsi="Tahoma" w:cs="Tahoma"/>
          <w:sz w:val="20"/>
          <w:szCs w:val="20"/>
        </w:rPr>
        <w:t xml:space="preserve">predchádzajúcim súhlasom </w:t>
      </w:r>
      <w:r w:rsidR="00F21C2D" w:rsidRPr="00CE63EF">
        <w:rPr>
          <w:rFonts w:ascii="Tahoma" w:hAnsi="Tahoma" w:cs="Tahoma"/>
          <w:sz w:val="20"/>
          <w:szCs w:val="20"/>
        </w:rPr>
        <w:t xml:space="preserve">BBSK </w:t>
      </w:r>
      <w:r w:rsidR="00B2347C" w:rsidRPr="00CE63EF">
        <w:rPr>
          <w:rFonts w:ascii="Tahoma" w:hAnsi="Tahoma" w:cs="Tahoma"/>
          <w:sz w:val="20"/>
          <w:szCs w:val="20"/>
        </w:rPr>
        <w:t>vo forme uzatvorenia dodatku k</w:t>
      </w:r>
      <w:r w:rsidR="00B6078E" w:rsidRPr="00CE63EF">
        <w:rPr>
          <w:rFonts w:ascii="Tahoma" w:hAnsi="Tahoma" w:cs="Tahoma"/>
          <w:sz w:val="20"/>
          <w:szCs w:val="20"/>
        </w:rPr>
        <w:t> </w:t>
      </w:r>
      <w:r w:rsidR="00B2347C" w:rsidRPr="00CE63EF">
        <w:rPr>
          <w:rFonts w:ascii="Tahoma" w:hAnsi="Tahoma" w:cs="Tahoma"/>
          <w:sz w:val="20"/>
          <w:szCs w:val="20"/>
        </w:rPr>
        <w:t>Zmluve zverejneného v</w:t>
      </w:r>
      <w:r w:rsidR="00B6078E" w:rsidRPr="00CE63EF">
        <w:rPr>
          <w:rFonts w:ascii="Tahoma" w:hAnsi="Tahoma" w:cs="Tahoma"/>
          <w:sz w:val="20"/>
          <w:szCs w:val="20"/>
        </w:rPr>
        <w:t> </w:t>
      </w:r>
      <w:r w:rsidR="00B2347C" w:rsidRPr="00CE63EF">
        <w:rPr>
          <w:rFonts w:ascii="Tahoma" w:hAnsi="Tahoma" w:cs="Tahoma"/>
          <w:sz w:val="20"/>
          <w:szCs w:val="20"/>
        </w:rPr>
        <w:t>súlade s</w:t>
      </w:r>
      <w:r w:rsidR="00B6078E" w:rsidRPr="00CE63EF">
        <w:rPr>
          <w:rFonts w:ascii="Tahoma" w:hAnsi="Tahoma" w:cs="Tahoma"/>
          <w:sz w:val="20"/>
          <w:szCs w:val="20"/>
        </w:rPr>
        <w:t> </w:t>
      </w:r>
      <w:r w:rsidR="00B2347C" w:rsidRPr="00CE63EF">
        <w:rPr>
          <w:rFonts w:ascii="Tahoma" w:hAnsi="Tahoma" w:cs="Tahoma"/>
          <w:sz w:val="20"/>
          <w:szCs w:val="20"/>
        </w:rPr>
        <w:t>aplikovateľnými právnymi predpismi.</w:t>
      </w:r>
      <w:r w:rsidR="00CD1BD6" w:rsidRPr="00CE63EF">
        <w:rPr>
          <w:rFonts w:ascii="Tahoma" w:hAnsi="Tahoma" w:cs="Tahoma"/>
          <w:sz w:val="20"/>
          <w:szCs w:val="20"/>
        </w:rPr>
        <w:t xml:space="preserve"> </w:t>
      </w:r>
    </w:p>
    <w:p w14:paraId="17F5FE78" w14:textId="10EC4EE6" w:rsidR="00B2347C" w:rsidRPr="009454FF" w:rsidRDefault="009932C0" w:rsidP="00B2347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(d)</w:t>
      </w:r>
      <w:r w:rsidRPr="00CE63EF">
        <w:rPr>
          <w:rFonts w:ascii="Tahoma" w:hAnsi="Tahoma" w:cs="Tahoma"/>
          <w:sz w:val="20"/>
          <w:szCs w:val="20"/>
        </w:rPr>
        <w:tab/>
      </w:r>
      <w:r w:rsidR="00691204" w:rsidRPr="00CE63EF">
        <w:rPr>
          <w:rFonts w:ascii="Tahoma" w:hAnsi="Tahoma" w:cs="Tahoma"/>
          <w:sz w:val="20"/>
          <w:szCs w:val="20"/>
        </w:rPr>
        <w:t>Bez ohľadu na</w:t>
      </w:r>
      <w:r w:rsidR="00B25FD5" w:rsidRPr="00CE63EF">
        <w:rPr>
          <w:rFonts w:ascii="Tahoma" w:hAnsi="Tahoma" w:cs="Tahoma"/>
          <w:sz w:val="20"/>
          <w:szCs w:val="20"/>
        </w:rPr>
        <w:t xml:space="preserve"> bod 4.1</w:t>
      </w:r>
      <w:r w:rsidR="00691204" w:rsidRPr="00CE63EF">
        <w:rPr>
          <w:rFonts w:ascii="Tahoma" w:hAnsi="Tahoma" w:cs="Tahoma"/>
          <w:sz w:val="20"/>
          <w:szCs w:val="20"/>
        </w:rPr>
        <w:t xml:space="preserve"> písm. c), a</w:t>
      </w:r>
      <w:r w:rsidR="00CD1BD6" w:rsidRPr="00CE63EF">
        <w:rPr>
          <w:rFonts w:ascii="Tahoma" w:hAnsi="Tahoma" w:cs="Tahoma"/>
          <w:sz w:val="20"/>
          <w:szCs w:val="20"/>
        </w:rPr>
        <w:t xml:space="preserve">k </w:t>
      </w:r>
      <w:r w:rsidR="009D2EFC" w:rsidRPr="00CE63EF">
        <w:rPr>
          <w:rFonts w:ascii="Tahoma" w:hAnsi="Tahoma" w:cs="Tahoma"/>
          <w:sz w:val="20"/>
          <w:szCs w:val="20"/>
        </w:rPr>
        <w:t xml:space="preserve">sa </w:t>
      </w:r>
      <w:r w:rsidR="00F21C2D" w:rsidRPr="00CE63EF">
        <w:rPr>
          <w:rFonts w:ascii="Tahoma" w:hAnsi="Tahoma" w:cs="Tahoma"/>
          <w:sz w:val="20"/>
          <w:szCs w:val="20"/>
        </w:rPr>
        <w:t>Projektant</w:t>
      </w:r>
      <w:r w:rsidR="009D2EFC" w:rsidRPr="00CE63EF">
        <w:rPr>
          <w:rFonts w:ascii="Tahoma" w:hAnsi="Tahoma" w:cs="Tahoma"/>
          <w:sz w:val="20"/>
          <w:szCs w:val="20"/>
        </w:rPr>
        <w:t xml:space="preserve"> omešká </w:t>
      </w:r>
      <w:r w:rsidR="00D647CF" w:rsidRPr="00CE63EF">
        <w:rPr>
          <w:rFonts w:ascii="Tahoma" w:hAnsi="Tahoma" w:cs="Tahoma"/>
          <w:sz w:val="20"/>
          <w:szCs w:val="20"/>
        </w:rPr>
        <w:t xml:space="preserve">s odovzdaním časti Diela v zmysle </w:t>
      </w:r>
      <w:r w:rsidR="00B6078E" w:rsidRPr="00CE63EF">
        <w:rPr>
          <w:rFonts w:ascii="Tahoma" w:hAnsi="Tahoma" w:cs="Tahoma"/>
          <w:sz w:val="20"/>
          <w:szCs w:val="20"/>
        </w:rPr>
        <w:t xml:space="preserve">bodu 4.1 písm. b) </w:t>
      </w:r>
      <w:r w:rsidR="00852B50" w:rsidRPr="00CE63EF">
        <w:rPr>
          <w:rFonts w:ascii="Tahoma" w:hAnsi="Tahoma" w:cs="Tahoma"/>
          <w:sz w:val="20"/>
          <w:szCs w:val="20"/>
        </w:rPr>
        <w:t>z dôvodu vzniku Prekážk</w:t>
      </w:r>
      <w:r w:rsidR="00A376A2" w:rsidRPr="00CE63EF">
        <w:rPr>
          <w:rFonts w:ascii="Tahoma" w:hAnsi="Tahoma" w:cs="Tahoma"/>
          <w:sz w:val="20"/>
          <w:szCs w:val="20"/>
        </w:rPr>
        <w:t>y</w:t>
      </w:r>
      <w:r w:rsidR="00B6078E" w:rsidRPr="00CE63EF">
        <w:rPr>
          <w:rFonts w:ascii="Tahoma" w:hAnsi="Tahoma" w:cs="Tahoma"/>
          <w:sz w:val="20"/>
          <w:szCs w:val="20"/>
        </w:rPr>
        <w:t xml:space="preserve"> </w:t>
      </w:r>
      <w:r w:rsidR="00852B50" w:rsidRPr="00CE63EF">
        <w:rPr>
          <w:rFonts w:ascii="Tahoma" w:hAnsi="Tahoma" w:cs="Tahoma"/>
          <w:sz w:val="20"/>
          <w:szCs w:val="20"/>
        </w:rPr>
        <w:t xml:space="preserve">alebo </w:t>
      </w:r>
      <w:r w:rsidR="008C62F2" w:rsidRPr="00CE63EF">
        <w:rPr>
          <w:rFonts w:ascii="Tahoma" w:hAnsi="Tahoma" w:cs="Tahoma"/>
          <w:sz w:val="20"/>
          <w:szCs w:val="20"/>
        </w:rPr>
        <w:t>z dôvodu</w:t>
      </w:r>
      <w:r w:rsidR="00852B50" w:rsidRPr="00CE63EF">
        <w:rPr>
          <w:rFonts w:ascii="Tahoma" w:hAnsi="Tahoma" w:cs="Tahoma"/>
          <w:sz w:val="20"/>
          <w:szCs w:val="20"/>
        </w:rPr>
        <w:t xml:space="preserve"> omeškania </w:t>
      </w:r>
      <w:r w:rsidR="00F21C2D" w:rsidRPr="00CE63EF">
        <w:rPr>
          <w:rFonts w:ascii="Tahoma" w:hAnsi="Tahoma" w:cs="Tahoma"/>
          <w:sz w:val="20"/>
          <w:szCs w:val="20"/>
        </w:rPr>
        <w:t xml:space="preserve">BBSK </w:t>
      </w:r>
      <w:r w:rsidR="000B0B3E" w:rsidRPr="00CE63EF">
        <w:rPr>
          <w:rFonts w:ascii="Tahoma" w:hAnsi="Tahoma" w:cs="Tahoma"/>
          <w:sz w:val="20"/>
          <w:szCs w:val="20"/>
        </w:rPr>
        <w:t>nespôsoben</w:t>
      </w:r>
      <w:r w:rsidR="00020A32" w:rsidRPr="00CE63EF">
        <w:rPr>
          <w:rFonts w:ascii="Tahoma" w:hAnsi="Tahoma" w:cs="Tahoma"/>
          <w:sz w:val="20"/>
          <w:szCs w:val="20"/>
        </w:rPr>
        <w:t>ého</w:t>
      </w:r>
      <w:r w:rsidR="000B0B3E" w:rsidRPr="00CE63EF">
        <w:rPr>
          <w:rFonts w:ascii="Tahoma" w:hAnsi="Tahoma" w:cs="Tahoma"/>
          <w:sz w:val="20"/>
          <w:szCs w:val="20"/>
        </w:rPr>
        <w:t xml:space="preserve"> ani </w:t>
      </w:r>
      <w:r w:rsidR="00A376A2" w:rsidRPr="00CE63EF">
        <w:rPr>
          <w:rFonts w:ascii="Tahoma" w:hAnsi="Tahoma" w:cs="Tahoma"/>
          <w:sz w:val="20"/>
          <w:szCs w:val="20"/>
        </w:rPr>
        <w:t>s</w:t>
      </w:r>
      <w:r w:rsidR="000B0B3E" w:rsidRPr="00CE63EF">
        <w:rPr>
          <w:rFonts w:ascii="Tahoma" w:hAnsi="Tahoma" w:cs="Tahoma"/>
          <w:sz w:val="20"/>
          <w:szCs w:val="20"/>
        </w:rPr>
        <w:t xml:space="preserve">časti porušením povinností </w:t>
      </w:r>
      <w:r w:rsidR="00F21C2D" w:rsidRPr="00CE63EF">
        <w:rPr>
          <w:rFonts w:ascii="Tahoma" w:hAnsi="Tahoma" w:cs="Tahoma"/>
          <w:sz w:val="20"/>
          <w:szCs w:val="20"/>
        </w:rPr>
        <w:t>Projektanta</w:t>
      </w:r>
      <w:r w:rsidR="00852B50" w:rsidRPr="00CE63EF">
        <w:rPr>
          <w:rFonts w:ascii="Tahoma" w:hAnsi="Tahoma" w:cs="Tahoma"/>
          <w:sz w:val="20"/>
          <w:szCs w:val="20"/>
        </w:rPr>
        <w:t>,</w:t>
      </w:r>
      <w:r w:rsidR="002C5846" w:rsidRPr="00CE63EF">
        <w:rPr>
          <w:rFonts w:ascii="Tahoma" w:hAnsi="Tahoma" w:cs="Tahoma"/>
          <w:sz w:val="20"/>
          <w:szCs w:val="20"/>
        </w:rPr>
        <w:t xml:space="preserve"> alebo z dôvodu prerušenia Vykonávania Diela podľa bodu 4.3 písm. b)</w:t>
      </w:r>
      <w:r w:rsidR="00497068" w:rsidRPr="00CE63EF">
        <w:rPr>
          <w:rFonts w:ascii="Tahoma" w:hAnsi="Tahoma" w:cs="Tahoma"/>
          <w:sz w:val="20"/>
          <w:szCs w:val="20"/>
        </w:rPr>
        <w:t>,</w:t>
      </w:r>
      <w:r w:rsidR="00852B50" w:rsidRPr="00CE63EF">
        <w:rPr>
          <w:rFonts w:ascii="Tahoma" w:hAnsi="Tahoma" w:cs="Tahoma"/>
          <w:sz w:val="20"/>
          <w:szCs w:val="20"/>
        </w:rPr>
        <w:t xml:space="preserve"> pri počítaní dní určených v rámci jednotlivých </w:t>
      </w:r>
      <w:r w:rsidR="002F43B5" w:rsidRPr="00CE63EF">
        <w:rPr>
          <w:rFonts w:ascii="Tahoma" w:hAnsi="Tahoma" w:cs="Tahoma"/>
          <w:sz w:val="20"/>
          <w:szCs w:val="20"/>
        </w:rPr>
        <w:t>t</w:t>
      </w:r>
      <w:r w:rsidR="00852B50" w:rsidRPr="00CE63EF">
        <w:rPr>
          <w:rFonts w:ascii="Tahoma" w:hAnsi="Tahoma" w:cs="Tahoma"/>
          <w:sz w:val="20"/>
          <w:szCs w:val="20"/>
        </w:rPr>
        <w:t>ermíno</w:t>
      </w:r>
      <w:r w:rsidR="00614253" w:rsidRPr="00CE63EF">
        <w:rPr>
          <w:rFonts w:ascii="Tahoma" w:hAnsi="Tahoma" w:cs="Tahoma"/>
          <w:sz w:val="20"/>
          <w:szCs w:val="20"/>
        </w:rPr>
        <w:t>v</w:t>
      </w:r>
      <w:r w:rsidR="00852B50" w:rsidRPr="00CE63EF">
        <w:rPr>
          <w:rFonts w:ascii="Tahoma" w:hAnsi="Tahoma" w:cs="Tahoma"/>
          <w:sz w:val="20"/>
          <w:szCs w:val="20"/>
        </w:rPr>
        <w:t xml:space="preserve"> sa neprihliadne na dni, </w:t>
      </w:r>
      <w:r w:rsidR="00AB0E39" w:rsidRPr="00CE63EF">
        <w:rPr>
          <w:rFonts w:ascii="Tahoma" w:hAnsi="Tahoma" w:cs="Tahoma"/>
          <w:sz w:val="20"/>
          <w:szCs w:val="20"/>
        </w:rPr>
        <w:t>počas</w:t>
      </w:r>
      <w:r w:rsidR="00852B50" w:rsidRPr="00CE63EF">
        <w:rPr>
          <w:rFonts w:ascii="Tahoma" w:hAnsi="Tahoma" w:cs="Tahoma"/>
          <w:sz w:val="20"/>
          <w:szCs w:val="20"/>
        </w:rPr>
        <w:t xml:space="preserve"> ktorých trvala Prekážka alebo trvalo omeškanie </w:t>
      </w:r>
      <w:r w:rsidR="00F21C2D" w:rsidRPr="00CE63EF">
        <w:rPr>
          <w:rFonts w:ascii="Tahoma" w:hAnsi="Tahoma" w:cs="Tahoma"/>
          <w:sz w:val="20"/>
          <w:szCs w:val="20"/>
        </w:rPr>
        <w:t>BBSK</w:t>
      </w:r>
      <w:r w:rsidR="00A376A2" w:rsidRPr="00CE63EF">
        <w:rPr>
          <w:rFonts w:ascii="Tahoma" w:hAnsi="Tahoma" w:cs="Tahoma"/>
          <w:sz w:val="20"/>
          <w:szCs w:val="20"/>
        </w:rPr>
        <w:t xml:space="preserve"> s plnením záväzkov podľa tejto Zmluvy nespôsobeného ani sčasti porušením povinností Projektanta</w:t>
      </w:r>
      <w:r w:rsidR="00F21C2D" w:rsidRPr="00CE63EF">
        <w:rPr>
          <w:rFonts w:ascii="Tahoma" w:hAnsi="Tahoma" w:cs="Tahoma"/>
          <w:sz w:val="20"/>
          <w:szCs w:val="20"/>
        </w:rPr>
        <w:t xml:space="preserve"> </w:t>
      </w:r>
      <w:r w:rsidR="00497068" w:rsidRPr="00CE63EF">
        <w:rPr>
          <w:rFonts w:ascii="Tahoma" w:hAnsi="Tahoma" w:cs="Tahoma"/>
          <w:sz w:val="20"/>
          <w:szCs w:val="20"/>
        </w:rPr>
        <w:t>alebo</w:t>
      </w:r>
      <w:r w:rsidR="00A376A2" w:rsidRPr="00CE63EF">
        <w:rPr>
          <w:rFonts w:ascii="Tahoma" w:hAnsi="Tahoma" w:cs="Tahoma"/>
          <w:sz w:val="20"/>
          <w:szCs w:val="20"/>
        </w:rPr>
        <w:t xml:space="preserve"> trvalo</w:t>
      </w:r>
      <w:r w:rsidR="00497068" w:rsidRPr="00CE63EF">
        <w:rPr>
          <w:rFonts w:ascii="Tahoma" w:hAnsi="Tahoma" w:cs="Tahoma"/>
          <w:sz w:val="20"/>
          <w:szCs w:val="20"/>
        </w:rPr>
        <w:t xml:space="preserve"> prerušenie </w:t>
      </w:r>
      <w:r w:rsidR="008B004C" w:rsidRPr="00CE63EF">
        <w:rPr>
          <w:rFonts w:ascii="Tahoma" w:hAnsi="Tahoma" w:cs="Tahoma"/>
          <w:sz w:val="20"/>
          <w:szCs w:val="20"/>
        </w:rPr>
        <w:t>V</w:t>
      </w:r>
      <w:r w:rsidR="00497068" w:rsidRPr="00CE63EF">
        <w:rPr>
          <w:rFonts w:ascii="Tahoma" w:hAnsi="Tahoma" w:cs="Tahoma"/>
          <w:sz w:val="20"/>
          <w:szCs w:val="20"/>
        </w:rPr>
        <w:t>ykonávania</w:t>
      </w:r>
      <w:r w:rsidR="008B004C" w:rsidRPr="00CE63EF">
        <w:rPr>
          <w:rFonts w:ascii="Tahoma" w:hAnsi="Tahoma" w:cs="Tahoma"/>
          <w:sz w:val="20"/>
          <w:szCs w:val="20"/>
        </w:rPr>
        <w:t xml:space="preserve"> Diela podľa bodu</w:t>
      </w:r>
      <w:r w:rsidR="00037AAE" w:rsidRPr="00CE63EF">
        <w:rPr>
          <w:rFonts w:ascii="Tahoma" w:hAnsi="Tahoma" w:cs="Tahoma"/>
          <w:sz w:val="20"/>
          <w:szCs w:val="20"/>
        </w:rPr>
        <w:t xml:space="preserve"> </w:t>
      </w:r>
      <w:r w:rsidR="00A376A2" w:rsidRPr="00CE63EF">
        <w:rPr>
          <w:rFonts w:ascii="Tahoma" w:hAnsi="Tahoma" w:cs="Tahoma"/>
          <w:sz w:val="20"/>
          <w:szCs w:val="20"/>
        </w:rPr>
        <w:t>4.3 písm. b)</w:t>
      </w:r>
      <w:r w:rsidR="00A376A2">
        <w:rPr>
          <w:rFonts w:ascii="Tahoma" w:hAnsi="Tahoma" w:cs="Tahoma"/>
          <w:sz w:val="20"/>
          <w:szCs w:val="20"/>
        </w:rPr>
        <w:t xml:space="preserve"> </w:t>
      </w:r>
      <w:r w:rsidR="00037AAE" w:rsidRPr="009454FF">
        <w:rPr>
          <w:rFonts w:ascii="Tahoma" w:hAnsi="Tahoma" w:cs="Tahoma"/>
          <w:sz w:val="20"/>
          <w:szCs w:val="20"/>
        </w:rPr>
        <w:t>a o</w:t>
      </w:r>
      <w:r w:rsidR="00663A35" w:rsidRPr="009454FF">
        <w:rPr>
          <w:rFonts w:ascii="Tahoma" w:hAnsi="Tahoma" w:cs="Tahoma"/>
          <w:sz w:val="20"/>
          <w:szCs w:val="20"/>
        </w:rPr>
        <w:t> počet dní, na ktoré sa podľa tohto</w:t>
      </w:r>
      <w:r w:rsidR="00A376A2">
        <w:rPr>
          <w:rFonts w:ascii="Tahoma" w:hAnsi="Tahoma" w:cs="Tahoma"/>
          <w:sz w:val="20"/>
          <w:szCs w:val="20"/>
        </w:rPr>
        <w:t xml:space="preserve"> písmena tohto</w:t>
      </w:r>
      <w:r w:rsidR="00663A35" w:rsidRPr="009454FF">
        <w:rPr>
          <w:rFonts w:ascii="Tahoma" w:hAnsi="Tahoma" w:cs="Tahoma"/>
          <w:sz w:val="20"/>
          <w:szCs w:val="20"/>
        </w:rPr>
        <w:t xml:space="preserve"> bodu Zmluvy neprihliada, sa dotknutý </w:t>
      </w:r>
      <w:r w:rsidR="00037AAE" w:rsidRPr="009454FF">
        <w:rPr>
          <w:rFonts w:ascii="Tahoma" w:hAnsi="Tahoma" w:cs="Tahoma"/>
          <w:sz w:val="20"/>
          <w:szCs w:val="20"/>
        </w:rPr>
        <w:t>t</w:t>
      </w:r>
      <w:r w:rsidR="00663A35" w:rsidRPr="009454FF">
        <w:rPr>
          <w:rFonts w:ascii="Tahoma" w:hAnsi="Tahoma" w:cs="Tahoma"/>
          <w:sz w:val="20"/>
          <w:szCs w:val="20"/>
        </w:rPr>
        <w:t>ermín na účely Zmluvy predĺži, pričom toto nie je potrebné medzi Zmluvnými stranami upraviť osobitným právnym úkonom</w:t>
      </w:r>
      <w:r w:rsidR="00B25FD5" w:rsidRPr="009454FF">
        <w:rPr>
          <w:rFonts w:ascii="Tahoma" w:hAnsi="Tahoma" w:cs="Tahoma"/>
          <w:sz w:val="20"/>
          <w:szCs w:val="20"/>
        </w:rPr>
        <w:t xml:space="preserve"> (dodatkom k</w:t>
      </w:r>
      <w:r w:rsidR="00A376A2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Zmluve</w:t>
      </w:r>
      <w:r w:rsidR="00A376A2">
        <w:rPr>
          <w:rFonts w:ascii="Tahoma" w:hAnsi="Tahoma" w:cs="Tahoma"/>
          <w:sz w:val="20"/>
          <w:szCs w:val="20"/>
        </w:rPr>
        <w:t>)</w:t>
      </w:r>
      <w:r w:rsidR="0004713A" w:rsidRPr="009454FF">
        <w:rPr>
          <w:rFonts w:ascii="Tahoma" w:hAnsi="Tahoma" w:cs="Tahoma"/>
          <w:sz w:val="20"/>
          <w:szCs w:val="20"/>
        </w:rPr>
        <w:t>.</w:t>
      </w:r>
    </w:p>
    <w:p w14:paraId="7B03BECA" w14:textId="2BDF4702" w:rsidR="00C061D0" w:rsidRPr="009454FF" w:rsidRDefault="00B25FD5" w:rsidP="00C061D0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(e)</w:t>
      </w:r>
      <w:r w:rsidRPr="009454FF">
        <w:rPr>
          <w:rFonts w:ascii="Tahoma" w:hAnsi="Tahoma" w:cs="Tahoma"/>
          <w:sz w:val="20"/>
          <w:szCs w:val="20"/>
        </w:rPr>
        <w:tab/>
      </w:r>
      <w:r w:rsidR="00A376A2">
        <w:rPr>
          <w:rFonts w:ascii="Tahoma" w:hAnsi="Tahoma" w:cs="Tahoma"/>
          <w:sz w:val="20"/>
          <w:szCs w:val="20"/>
        </w:rPr>
        <w:t>Ak nie je nižšie výslovne uvedené inak, v</w:t>
      </w:r>
      <w:r w:rsidR="00C20B47">
        <w:rPr>
          <w:rFonts w:ascii="Tahoma" w:hAnsi="Tahoma" w:cs="Tahoma"/>
          <w:sz w:val="20"/>
          <w:szCs w:val="20"/>
        </w:rPr>
        <w:t>šetky</w:t>
      </w:r>
      <w:r w:rsidR="00C20B47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 xml:space="preserve">náklady, ktoré vzniknú </w:t>
      </w:r>
      <w:r w:rsidR="00B65E2C">
        <w:rPr>
          <w:rFonts w:ascii="Tahoma" w:hAnsi="Tahoma" w:cs="Tahoma"/>
          <w:sz w:val="20"/>
          <w:szCs w:val="20"/>
        </w:rPr>
        <w:t>Projektantovi</w:t>
      </w:r>
      <w:r w:rsidR="00B65E2C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>v dôsledku omeškania</w:t>
      </w:r>
      <w:r w:rsidR="00C20B47">
        <w:rPr>
          <w:rFonts w:ascii="Tahoma" w:hAnsi="Tahoma" w:cs="Tahoma"/>
          <w:sz w:val="20"/>
          <w:szCs w:val="20"/>
        </w:rPr>
        <w:t xml:space="preserve"> </w:t>
      </w:r>
      <w:r w:rsidR="00B65E2C">
        <w:rPr>
          <w:rFonts w:ascii="Tahoma" w:hAnsi="Tahoma" w:cs="Tahoma"/>
          <w:sz w:val="20"/>
          <w:szCs w:val="20"/>
        </w:rPr>
        <w:t>Projektanta</w:t>
      </w:r>
      <w:r w:rsidR="00C061D0" w:rsidRPr="009454FF">
        <w:rPr>
          <w:rFonts w:ascii="Tahoma" w:hAnsi="Tahoma" w:cs="Tahoma"/>
          <w:sz w:val="20"/>
          <w:szCs w:val="20"/>
        </w:rPr>
        <w:t xml:space="preserve"> s vykonaním a/alebo odovzdaním ktorejkoľvek </w:t>
      </w:r>
      <w:r w:rsidR="00037AAE" w:rsidRPr="009454FF">
        <w:rPr>
          <w:rFonts w:ascii="Tahoma" w:hAnsi="Tahoma" w:cs="Tahoma"/>
          <w:sz w:val="20"/>
          <w:szCs w:val="20"/>
        </w:rPr>
        <w:t>č</w:t>
      </w:r>
      <w:r w:rsidR="00C061D0" w:rsidRPr="009454FF">
        <w:rPr>
          <w:rFonts w:ascii="Tahoma" w:hAnsi="Tahoma" w:cs="Tahoma"/>
          <w:sz w:val="20"/>
          <w:szCs w:val="20"/>
        </w:rPr>
        <w:t xml:space="preserve">asti Diela, znáša </w:t>
      </w:r>
      <w:r w:rsidR="00A376A2">
        <w:rPr>
          <w:rFonts w:ascii="Tahoma" w:hAnsi="Tahoma" w:cs="Tahoma"/>
          <w:sz w:val="20"/>
          <w:szCs w:val="20"/>
        </w:rPr>
        <w:t xml:space="preserve">bez ohľadu na ich zavinenie </w:t>
      </w:r>
      <w:r w:rsidR="00B65E2C">
        <w:rPr>
          <w:rFonts w:ascii="Tahoma" w:hAnsi="Tahoma" w:cs="Tahoma"/>
          <w:sz w:val="20"/>
          <w:szCs w:val="20"/>
        </w:rPr>
        <w:t>Projektant</w:t>
      </w:r>
      <w:r w:rsidR="00B65E2C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>a tieto nie sú dôvodom na z</w:t>
      </w:r>
      <w:r w:rsidR="00D92F27" w:rsidRPr="009454FF">
        <w:rPr>
          <w:rFonts w:ascii="Tahoma" w:hAnsi="Tahoma" w:cs="Tahoma"/>
          <w:sz w:val="20"/>
          <w:szCs w:val="20"/>
        </w:rPr>
        <w:t>výšenie</w:t>
      </w:r>
      <w:r w:rsidR="00C061D0" w:rsidRPr="009454FF">
        <w:rPr>
          <w:rFonts w:ascii="Tahoma" w:hAnsi="Tahoma" w:cs="Tahoma"/>
          <w:sz w:val="20"/>
          <w:szCs w:val="20"/>
        </w:rPr>
        <w:t xml:space="preserve"> Ceny. </w:t>
      </w:r>
    </w:p>
    <w:p w14:paraId="56CD29AA" w14:textId="285BE243" w:rsidR="000B0B3E" w:rsidRPr="009454FF" w:rsidRDefault="00C061D0" w:rsidP="00CD584A">
      <w:pPr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4.2</w:t>
      </w:r>
      <w:r w:rsidR="00B2347C" w:rsidRPr="009454FF">
        <w:rPr>
          <w:rFonts w:ascii="Tahoma" w:hAnsi="Tahoma" w:cs="Tahoma"/>
          <w:sz w:val="20"/>
          <w:szCs w:val="20"/>
        </w:rPr>
        <w:tab/>
      </w:r>
      <w:r w:rsidR="000B0B3E" w:rsidRPr="009454FF">
        <w:rPr>
          <w:rFonts w:ascii="Tahoma" w:hAnsi="Tahoma" w:cs="Tahoma"/>
          <w:b/>
          <w:bCs/>
          <w:sz w:val="20"/>
          <w:szCs w:val="20"/>
        </w:rPr>
        <w:t>Akcelerácia</w:t>
      </w:r>
    </w:p>
    <w:p w14:paraId="5FB02B62" w14:textId="446472B9" w:rsidR="000B0B3E" w:rsidRPr="009454FF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) </w:t>
      </w:r>
      <w:r w:rsidRPr="009454FF">
        <w:rPr>
          <w:rFonts w:ascii="Tahoma" w:hAnsi="Tahoma" w:cs="Tahoma"/>
          <w:sz w:val="20"/>
          <w:szCs w:val="20"/>
        </w:rPr>
        <w:tab/>
      </w:r>
      <w:r w:rsidR="002F770A" w:rsidRPr="009454FF">
        <w:rPr>
          <w:rFonts w:ascii="Tahoma" w:hAnsi="Tahoma" w:cs="Tahoma"/>
          <w:sz w:val="20"/>
          <w:szCs w:val="20"/>
        </w:rPr>
        <w:t>Ak z dôvodu vzniku Prekážk</w:t>
      </w:r>
      <w:r w:rsidRPr="009454FF">
        <w:rPr>
          <w:rFonts w:ascii="Tahoma" w:hAnsi="Tahoma" w:cs="Tahoma"/>
          <w:sz w:val="20"/>
          <w:szCs w:val="20"/>
        </w:rPr>
        <w:t>y</w:t>
      </w:r>
      <w:r w:rsidR="002F770A" w:rsidRPr="009454FF">
        <w:rPr>
          <w:rFonts w:ascii="Tahoma" w:hAnsi="Tahoma" w:cs="Tahoma"/>
          <w:sz w:val="20"/>
          <w:szCs w:val="20"/>
        </w:rPr>
        <w:t xml:space="preserve"> hrozí</w:t>
      </w:r>
      <w:r w:rsidR="00CD1BD6" w:rsidRPr="009454FF">
        <w:rPr>
          <w:rFonts w:ascii="Tahoma" w:hAnsi="Tahoma" w:cs="Tahoma"/>
          <w:sz w:val="20"/>
          <w:szCs w:val="20"/>
        </w:rPr>
        <w:t xml:space="preserve">, </w:t>
      </w:r>
      <w:r w:rsidR="002F770A" w:rsidRPr="009454FF">
        <w:rPr>
          <w:rFonts w:ascii="Tahoma" w:hAnsi="Tahoma" w:cs="Tahoma"/>
          <w:sz w:val="20"/>
          <w:szCs w:val="20"/>
        </w:rPr>
        <w:t>že vykon</w:t>
      </w:r>
      <w:r w:rsidR="00852B50" w:rsidRPr="009454FF">
        <w:rPr>
          <w:rFonts w:ascii="Tahoma" w:hAnsi="Tahoma" w:cs="Tahoma"/>
          <w:sz w:val="20"/>
          <w:szCs w:val="20"/>
        </w:rPr>
        <w:t xml:space="preserve">anie </w:t>
      </w:r>
      <w:r w:rsidR="001E489A" w:rsidRPr="009454FF">
        <w:rPr>
          <w:rFonts w:ascii="Tahoma" w:hAnsi="Tahoma" w:cs="Tahoma"/>
          <w:sz w:val="20"/>
          <w:szCs w:val="20"/>
        </w:rPr>
        <w:t>a/alebo odovzd</w:t>
      </w:r>
      <w:r w:rsidR="00852B50" w:rsidRPr="009454FF">
        <w:rPr>
          <w:rFonts w:ascii="Tahoma" w:hAnsi="Tahoma" w:cs="Tahoma"/>
          <w:sz w:val="20"/>
          <w:szCs w:val="20"/>
        </w:rPr>
        <w:t xml:space="preserve">anie </w:t>
      </w:r>
      <w:r w:rsidR="002B77AF" w:rsidRPr="009454FF">
        <w:rPr>
          <w:rFonts w:ascii="Tahoma" w:hAnsi="Tahoma" w:cs="Tahoma"/>
          <w:sz w:val="20"/>
          <w:szCs w:val="20"/>
        </w:rPr>
        <w:t>Diela</w:t>
      </w:r>
      <w:r w:rsidR="002F770A" w:rsidRPr="009454FF">
        <w:rPr>
          <w:rFonts w:ascii="Tahoma" w:hAnsi="Tahoma" w:cs="Tahoma"/>
          <w:sz w:val="20"/>
          <w:szCs w:val="20"/>
        </w:rPr>
        <w:t xml:space="preserve"> </w:t>
      </w:r>
      <w:r w:rsidR="003042C3" w:rsidRPr="009454FF">
        <w:rPr>
          <w:rFonts w:ascii="Tahoma" w:hAnsi="Tahoma" w:cs="Tahoma"/>
          <w:sz w:val="20"/>
          <w:szCs w:val="20"/>
        </w:rPr>
        <w:t xml:space="preserve">alebo jeho časti </w:t>
      </w:r>
      <w:r w:rsidR="002F770A" w:rsidRPr="009454FF">
        <w:rPr>
          <w:rFonts w:ascii="Tahoma" w:hAnsi="Tahoma" w:cs="Tahoma"/>
          <w:sz w:val="20"/>
          <w:szCs w:val="20"/>
        </w:rPr>
        <w:t>v</w:t>
      </w:r>
      <w:r w:rsidR="00852B50" w:rsidRPr="009454FF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t</w:t>
      </w:r>
      <w:r w:rsidR="002F770A" w:rsidRPr="009454FF">
        <w:rPr>
          <w:rFonts w:ascii="Tahoma" w:hAnsi="Tahoma" w:cs="Tahoma"/>
          <w:sz w:val="20"/>
          <w:szCs w:val="20"/>
        </w:rPr>
        <w:t>ermíne</w:t>
      </w:r>
      <w:r w:rsidR="00852B50" w:rsidRPr="009454FF">
        <w:rPr>
          <w:rFonts w:ascii="Tahoma" w:hAnsi="Tahoma" w:cs="Tahoma"/>
          <w:sz w:val="20"/>
          <w:szCs w:val="20"/>
        </w:rPr>
        <w:t xml:space="preserve"> je ohrozené</w:t>
      </w:r>
      <w:r w:rsidR="002F770A" w:rsidRPr="009454FF">
        <w:rPr>
          <w:rFonts w:ascii="Tahoma" w:hAnsi="Tahoma" w:cs="Tahoma"/>
          <w:sz w:val="20"/>
          <w:szCs w:val="20"/>
        </w:rPr>
        <w:t xml:space="preserve">, </w:t>
      </w:r>
      <w:r w:rsidR="001659DA">
        <w:rPr>
          <w:rFonts w:ascii="Tahoma" w:hAnsi="Tahoma" w:cs="Tahoma"/>
          <w:sz w:val="20"/>
          <w:szCs w:val="20"/>
        </w:rPr>
        <w:t>Projektant</w:t>
      </w:r>
      <w:r w:rsidR="00532CF1" w:rsidRPr="009454FF">
        <w:rPr>
          <w:rFonts w:ascii="Tahoma" w:hAnsi="Tahoma" w:cs="Tahoma"/>
          <w:sz w:val="20"/>
          <w:szCs w:val="20"/>
        </w:rPr>
        <w:t xml:space="preserve"> sa zaväzuje </w:t>
      </w:r>
      <w:r w:rsidR="002F770A" w:rsidRPr="009454FF">
        <w:rPr>
          <w:rFonts w:ascii="Tahoma" w:hAnsi="Tahoma" w:cs="Tahoma"/>
          <w:sz w:val="20"/>
          <w:szCs w:val="20"/>
        </w:rPr>
        <w:t xml:space="preserve">o tom </w:t>
      </w:r>
      <w:r w:rsidR="00433958" w:rsidRPr="009454FF">
        <w:rPr>
          <w:rFonts w:ascii="Tahoma" w:hAnsi="Tahoma" w:cs="Tahoma"/>
          <w:sz w:val="20"/>
          <w:szCs w:val="20"/>
        </w:rPr>
        <w:t xml:space="preserve">bezodkladne </w:t>
      </w:r>
      <w:r w:rsidR="00532CF1" w:rsidRPr="009454FF">
        <w:rPr>
          <w:rFonts w:ascii="Tahoma" w:hAnsi="Tahoma" w:cs="Tahoma"/>
          <w:sz w:val="20"/>
          <w:szCs w:val="20"/>
        </w:rPr>
        <w:t xml:space="preserve">informovať </w:t>
      </w:r>
      <w:r w:rsidR="001659DA">
        <w:rPr>
          <w:rFonts w:ascii="Tahoma" w:hAnsi="Tahoma" w:cs="Tahoma"/>
          <w:sz w:val="20"/>
          <w:szCs w:val="20"/>
        </w:rPr>
        <w:t>BBSK</w:t>
      </w:r>
      <w:r w:rsidR="002F770A" w:rsidRPr="009454FF">
        <w:rPr>
          <w:rFonts w:ascii="Tahoma" w:hAnsi="Tahoma" w:cs="Tahoma"/>
          <w:sz w:val="20"/>
          <w:szCs w:val="20"/>
        </w:rPr>
        <w:t xml:space="preserve">. V oznámení </w:t>
      </w:r>
      <w:r w:rsidR="00DE1AD2">
        <w:rPr>
          <w:rFonts w:ascii="Tahoma" w:hAnsi="Tahoma" w:cs="Tahoma"/>
          <w:sz w:val="20"/>
          <w:szCs w:val="20"/>
        </w:rPr>
        <w:t>Projektant</w:t>
      </w:r>
      <w:r w:rsidR="002F770A" w:rsidRPr="009454FF">
        <w:rPr>
          <w:rFonts w:ascii="Tahoma" w:hAnsi="Tahoma" w:cs="Tahoma"/>
          <w:sz w:val="20"/>
          <w:szCs w:val="20"/>
        </w:rPr>
        <w:t xml:space="preserve"> popíše </w:t>
      </w:r>
      <w:r w:rsidR="00532CF1" w:rsidRPr="009454FF">
        <w:rPr>
          <w:rFonts w:ascii="Tahoma" w:hAnsi="Tahoma" w:cs="Tahoma"/>
          <w:sz w:val="20"/>
          <w:szCs w:val="20"/>
        </w:rPr>
        <w:t>vecn</w:t>
      </w:r>
      <w:r w:rsidR="002F770A" w:rsidRPr="009454FF">
        <w:rPr>
          <w:rFonts w:ascii="Tahoma" w:hAnsi="Tahoma" w:cs="Tahoma"/>
          <w:sz w:val="20"/>
          <w:szCs w:val="20"/>
        </w:rPr>
        <w:t xml:space="preserve">ú </w:t>
      </w:r>
      <w:r w:rsidR="00532CF1" w:rsidRPr="009454FF">
        <w:rPr>
          <w:rFonts w:ascii="Tahoma" w:hAnsi="Tahoma" w:cs="Tahoma"/>
          <w:sz w:val="20"/>
          <w:szCs w:val="20"/>
        </w:rPr>
        <w:t>a/alebo </w:t>
      </w:r>
      <w:r w:rsidR="002F770A" w:rsidRPr="009454FF">
        <w:rPr>
          <w:rFonts w:ascii="Tahoma" w:hAnsi="Tahoma" w:cs="Tahoma"/>
          <w:sz w:val="20"/>
          <w:szCs w:val="20"/>
        </w:rPr>
        <w:t xml:space="preserve">právnu </w:t>
      </w:r>
      <w:r w:rsidR="00532CF1" w:rsidRPr="009454FF">
        <w:rPr>
          <w:rFonts w:ascii="Tahoma" w:hAnsi="Tahoma" w:cs="Tahoma"/>
          <w:sz w:val="20"/>
          <w:szCs w:val="20"/>
        </w:rPr>
        <w:t>povah</w:t>
      </w:r>
      <w:r w:rsidR="002F770A" w:rsidRPr="009454FF">
        <w:rPr>
          <w:rFonts w:ascii="Tahoma" w:hAnsi="Tahoma" w:cs="Tahoma"/>
          <w:sz w:val="20"/>
          <w:szCs w:val="20"/>
        </w:rPr>
        <w:t>u</w:t>
      </w:r>
      <w:r w:rsidR="00532CF1" w:rsidRPr="009454FF">
        <w:rPr>
          <w:rFonts w:ascii="Tahoma" w:hAnsi="Tahoma" w:cs="Tahoma"/>
          <w:sz w:val="20"/>
          <w:szCs w:val="20"/>
        </w:rPr>
        <w:t xml:space="preserve"> Prekážk</w:t>
      </w:r>
      <w:r w:rsidR="00B6078E" w:rsidRPr="009454FF">
        <w:rPr>
          <w:rFonts w:ascii="Tahoma" w:hAnsi="Tahoma" w:cs="Tahoma"/>
          <w:sz w:val="20"/>
          <w:szCs w:val="20"/>
        </w:rPr>
        <w:t>y</w:t>
      </w:r>
      <w:r w:rsidR="002F770A" w:rsidRPr="009454FF">
        <w:rPr>
          <w:rFonts w:ascii="Tahoma" w:hAnsi="Tahoma" w:cs="Tahoma"/>
          <w:sz w:val="20"/>
          <w:szCs w:val="20"/>
        </w:rPr>
        <w:t xml:space="preserve"> a navrhne všetky možné opatrenia pre urýchlenie </w:t>
      </w:r>
      <w:r w:rsidRPr="009454FF">
        <w:rPr>
          <w:rFonts w:ascii="Tahoma" w:hAnsi="Tahoma" w:cs="Tahoma"/>
          <w:sz w:val="20"/>
          <w:szCs w:val="20"/>
        </w:rPr>
        <w:t>V</w:t>
      </w:r>
      <w:r w:rsidR="002F770A" w:rsidRPr="009454FF">
        <w:rPr>
          <w:rFonts w:ascii="Tahoma" w:hAnsi="Tahoma" w:cs="Tahoma"/>
          <w:sz w:val="20"/>
          <w:szCs w:val="20"/>
        </w:rPr>
        <w:t>ykon</w:t>
      </w:r>
      <w:r w:rsidRPr="009454FF">
        <w:rPr>
          <w:rFonts w:ascii="Tahoma" w:hAnsi="Tahoma" w:cs="Tahoma"/>
          <w:sz w:val="20"/>
          <w:szCs w:val="20"/>
        </w:rPr>
        <w:t xml:space="preserve">ávania </w:t>
      </w:r>
      <w:r w:rsidR="002F770A" w:rsidRPr="009454FF">
        <w:rPr>
          <w:rFonts w:ascii="Tahoma" w:hAnsi="Tahoma" w:cs="Tahoma"/>
          <w:sz w:val="20"/>
          <w:szCs w:val="20"/>
        </w:rPr>
        <w:t>Diela</w:t>
      </w:r>
      <w:r w:rsidR="00B25FD5" w:rsidRPr="009454FF">
        <w:rPr>
          <w:rFonts w:ascii="Tahoma" w:hAnsi="Tahoma" w:cs="Tahoma"/>
          <w:sz w:val="20"/>
          <w:szCs w:val="20"/>
        </w:rPr>
        <w:t xml:space="preserve"> alebo urýchlenie poskytnutia Služieb</w:t>
      </w:r>
      <w:r w:rsidR="00B2347C" w:rsidRPr="009454FF">
        <w:rPr>
          <w:rFonts w:ascii="Tahoma" w:hAnsi="Tahoma" w:cs="Tahoma"/>
          <w:sz w:val="20"/>
          <w:szCs w:val="20"/>
        </w:rPr>
        <w:t xml:space="preserve"> </w:t>
      </w:r>
      <w:r w:rsidR="002F770A" w:rsidRPr="009454FF">
        <w:rPr>
          <w:rFonts w:ascii="Tahoma" w:hAnsi="Tahoma" w:cs="Tahoma"/>
          <w:sz w:val="20"/>
          <w:szCs w:val="20"/>
        </w:rPr>
        <w:t xml:space="preserve">tak, aby </w:t>
      </w:r>
      <w:r w:rsidR="00BA1304">
        <w:rPr>
          <w:rFonts w:ascii="Tahoma" w:hAnsi="Tahoma" w:cs="Tahoma"/>
          <w:sz w:val="20"/>
          <w:szCs w:val="20"/>
        </w:rPr>
        <w:t xml:space="preserve">boli práce na </w:t>
      </w:r>
      <w:r w:rsidR="00AF4B8D">
        <w:rPr>
          <w:rFonts w:ascii="Tahoma" w:hAnsi="Tahoma" w:cs="Tahoma"/>
          <w:sz w:val="20"/>
          <w:szCs w:val="20"/>
        </w:rPr>
        <w:t>dotknutom míľniku</w:t>
      </w:r>
      <w:r w:rsidR="00B25FD5" w:rsidRPr="009454FF">
        <w:rPr>
          <w:rFonts w:ascii="Tahoma" w:hAnsi="Tahoma" w:cs="Tahoma"/>
          <w:sz w:val="20"/>
          <w:szCs w:val="20"/>
        </w:rPr>
        <w:t xml:space="preserve"> </w:t>
      </w:r>
      <w:r w:rsidR="002F770A" w:rsidRPr="009454FF">
        <w:rPr>
          <w:rFonts w:ascii="Tahoma" w:hAnsi="Tahoma" w:cs="Tahoma"/>
          <w:sz w:val="20"/>
          <w:szCs w:val="20"/>
        </w:rPr>
        <w:t>riadne vykonan</w:t>
      </w:r>
      <w:r w:rsidR="00AF4B8D">
        <w:rPr>
          <w:rFonts w:ascii="Tahoma" w:hAnsi="Tahoma" w:cs="Tahoma"/>
          <w:sz w:val="20"/>
          <w:szCs w:val="20"/>
        </w:rPr>
        <w:t>é</w:t>
      </w:r>
      <w:r w:rsidR="002F770A" w:rsidRPr="009454FF">
        <w:rPr>
          <w:rFonts w:ascii="Tahoma" w:hAnsi="Tahoma" w:cs="Tahoma"/>
          <w:sz w:val="20"/>
          <w:szCs w:val="20"/>
        </w:rPr>
        <w:t xml:space="preserve"> v</w:t>
      </w:r>
      <w:r w:rsidR="00CC327B" w:rsidRPr="009454FF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t</w:t>
      </w:r>
      <w:r w:rsidR="002F770A" w:rsidRPr="009454FF">
        <w:rPr>
          <w:rFonts w:ascii="Tahoma" w:hAnsi="Tahoma" w:cs="Tahoma"/>
          <w:sz w:val="20"/>
          <w:szCs w:val="20"/>
        </w:rPr>
        <w:t>ermíne</w:t>
      </w:r>
      <w:r w:rsidR="00CC327B" w:rsidRPr="009454FF">
        <w:rPr>
          <w:rFonts w:ascii="Tahoma" w:hAnsi="Tahoma" w:cs="Tahoma"/>
          <w:sz w:val="20"/>
          <w:szCs w:val="20"/>
        </w:rPr>
        <w:t>; opatrenia môžu s</w:t>
      </w:r>
      <w:r w:rsidR="00CD1BD6" w:rsidRPr="009454FF">
        <w:rPr>
          <w:rFonts w:ascii="Tahoma" w:hAnsi="Tahoma" w:cs="Tahoma"/>
          <w:sz w:val="20"/>
          <w:szCs w:val="20"/>
        </w:rPr>
        <w:t>počíva</w:t>
      </w:r>
      <w:r w:rsidR="00CC327B" w:rsidRPr="009454FF">
        <w:rPr>
          <w:rFonts w:ascii="Tahoma" w:hAnsi="Tahoma" w:cs="Tahoma"/>
          <w:sz w:val="20"/>
          <w:szCs w:val="20"/>
        </w:rPr>
        <w:t xml:space="preserve">ť napr. </w:t>
      </w:r>
      <w:r w:rsidR="00CD1BD6" w:rsidRPr="009454FF">
        <w:rPr>
          <w:rFonts w:ascii="Tahoma" w:hAnsi="Tahoma" w:cs="Tahoma"/>
          <w:sz w:val="20"/>
          <w:szCs w:val="20"/>
        </w:rPr>
        <w:t xml:space="preserve">vo zvýšení počtu jeho zamestnancov pracujúcich na Diele alebo v iných vhodných </w:t>
      </w:r>
      <w:r w:rsidR="0016532C" w:rsidRPr="009454FF">
        <w:rPr>
          <w:rFonts w:ascii="Tahoma" w:hAnsi="Tahoma" w:cs="Tahoma"/>
          <w:sz w:val="20"/>
          <w:szCs w:val="20"/>
        </w:rPr>
        <w:t xml:space="preserve">vecných alebo </w:t>
      </w:r>
      <w:r w:rsidR="00CD1BD6" w:rsidRPr="009454FF">
        <w:rPr>
          <w:rFonts w:ascii="Tahoma" w:hAnsi="Tahoma" w:cs="Tahoma"/>
          <w:sz w:val="20"/>
          <w:szCs w:val="20"/>
        </w:rPr>
        <w:t>organizačných opatreniach</w:t>
      </w:r>
      <w:r w:rsidRPr="009454FF">
        <w:rPr>
          <w:rFonts w:ascii="Tahoma" w:hAnsi="Tahoma" w:cs="Tahoma"/>
          <w:sz w:val="20"/>
          <w:szCs w:val="20"/>
        </w:rPr>
        <w:t xml:space="preserve">. </w:t>
      </w:r>
      <w:r w:rsidR="008C62F2" w:rsidRPr="009454FF">
        <w:rPr>
          <w:rFonts w:ascii="Tahoma" w:hAnsi="Tahoma" w:cs="Tahoma"/>
          <w:sz w:val="20"/>
          <w:szCs w:val="20"/>
        </w:rPr>
        <w:t>Akceleračné</w:t>
      </w:r>
      <w:r w:rsidRPr="009454FF">
        <w:rPr>
          <w:rFonts w:ascii="Tahoma" w:hAnsi="Tahoma" w:cs="Tahoma"/>
          <w:sz w:val="20"/>
          <w:szCs w:val="20"/>
        </w:rPr>
        <w:t xml:space="preserve"> opatrenia nemusí navrhnúť </w:t>
      </w:r>
      <w:r w:rsidR="00DE1AD2">
        <w:rPr>
          <w:rFonts w:ascii="Tahoma" w:hAnsi="Tahoma" w:cs="Tahoma"/>
          <w:sz w:val="20"/>
          <w:szCs w:val="20"/>
        </w:rPr>
        <w:t>Projektant</w:t>
      </w:r>
      <w:r w:rsidR="00102701">
        <w:rPr>
          <w:rFonts w:ascii="Tahoma" w:hAnsi="Tahoma" w:cs="Tahoma"/>
          <w:sz w:val="20"/>
          <w:szCs w:val="20"/>
        </w:rPr>
        <w:t xml:space="preserve"> výlučne</w:t>
      </w:r>
      <w:r w:rsidRPr="009454FF">
        <w:rPr>
          <w:rFonts w:ascii="Tahoma" w:hAnsi="Tahoma" w:cs="Tahoma"/>
          <w:sz w:val="20"/>
          <w:szCs w:val="20"/>
        </w:rPr>
        <w:t xml:space="preserve"> iba v prípade, ak je Prekážka takej povahy, že </w:t>
      </w:r>
      <w:r w:rsidR="00AF6D9C" w:rsidRPr="009454FF">
        <w:rPr>
          <w:rFonts w:ascii="Tahoma" w:hAnsi="Tahoma" w:cs="Tahoma"/>
          <w:sz w:val="20"/>
          <w:szCs w:val="20"/>
        </w:rPr>
        <w:t xml:space="preserve">objektívne </w:t>
      </w:r>
      <w:r w:rsidRPr="009454FF">
        <w:rPr>
          <w:rFonts w:ascii="Tahoma" w:hAnsi="Tahoma" w:cs="Tahoma"/>
          <w:sz w:val="20"/>
          <w:szCs w:val="20"/>
        </w:rPr>
        <w:t>znemožňuje Vykonávanie Diela v celom rozsahu.</w:t>
      </w:r>
    </w:p>
    <w:p w14:paraId="30BD40E1" w14:textId="69EDAD1C" w:rsidR="000B0B3E" w:rsidRPr="00E539A7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b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DE1AD2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je povinný navrhnúť </w:t>
      </w:r>
      <w:r w:rsidR="00607B00" w:rsidRPr="009454FF">
        <w:rPr>
          <w:rFonts w:ascii="Tahoma" w:hAnsi="Tahoma" w:cs="Tahoma"/>
          <w:sz w:val="20"/>
          <w:szCs w:val="20"/>
        </w:rPr>
        <w:t>A</w:t>
      </w:r>
      <w:r w:rsidR="008C62F2" w:rsidRPr="009454FF">
        <w:rPr>
          <w:rFonts w:ascii="Tahoma" w:hAnsi="Tahoma" w:cs="Tahoma"/>
          <w:sz w:val="20"/>
          <w:szCs w:val="20"/>
        </w:rPr>
        <w:t>kceleračné</w:t>
      </w:r>
      <w:r w:rsidRPr="009454FF">
        <w:rPr>
          <w:rFonts w:ascii="Tahoma" w:hAnsi="Tahoma" w:cs="Tahoma"/>
          <w:sz w:val="20"/>
          <w:szCs w:val="20"/>
        </w:rPr>
        <w:t xml:space="preserve"> opatrenia </w:t>
      </w:r>
      <w:r w:rsidR="00E30A7F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 aj v prípade, ak bude z</w:t>
      </w:r>
      <w:r w:rsidR="00BC6E34">
        <w:rPr>
          <w:rFonts w:ascii="Tahoma" w:hAnsi="Tahoma" w:cs="Tahoma"/>
          <w:sz w:val="20"/>
          <w:szCs w:val="20"/>
        </w:rPr>
        <w:t> </w:t>
      </w:r>
      <w:r w:rsidRPr="009454FF">
        <w:rPr>
          <w:rFonts w:ascii="Tahoma" w:hAnsi="Tahoma" w:cs="Tahoma"/>
          <w:sz w:val="20"/>
          <w:szCs w:val="20"/>
        </w:rPr>
        <w:t>výsledkov</w:t>
      </w:r>
      <w:r w:rsidR="00BC6E34">
        <w:rPr>
          <w:rFonts w:ascii="Tahoma" w:hAnsi="Tahoma" w:cs="Tahoma"/>
          <w:sz w:val="20"/>
          <w:szCs w:val="20"/>
        </w:rPr>
        <w:t xml:space="preserve"> pri</w:t>
      </w:r>
      <w:r w:rsidR="00523253">
        <w:rPr>
          <w:rFonts w:ascii="Tahoma" w:hAnsi="Tahoma" w:cs="Tahoma"/>
          <w:sz w:val="20"/>
          <w:szCs w:val="20"/>
        </w:rPr>
        <w:t>e</w:t>
      </w:r>
      <w:r w:rsidR="00BC6E34">
        <w:rPr>
          <w:rFonts w:ascii="Tahoma" w:hAnsi="Tahoma" w:cs="Tahoma"/>
          <w:sz w:val="20"/>
          <w:szCs w:val="20"/>
        </w:rPr>
        <w:t>bežnej</w:t>
      </w:r>
      <w:r w:rsidRPr="009454FF">
        <w:rPr>
          <w:rFonts w:ascii="Tahoma" w:hAnsi="Tahoma" w:cs="Tahoma"/>
          <w:sz w:val="20"/>
          <w:szCs w:val="20"/>
        </w:rPr>
        <w:t xml:space="preserve"> kontroly </w:t>
      </w:r>
      <w:r w:rsidR="00CC327B" w:rsidRPr="009454FF">
        <w:rPr>
          <w:rFonts w:ascii="Tahoma" w:hAnsi="Tahoma" w:cs="Tahoma"/>
          <w:sz w:val="20"/>
          <w:szCs w:val="20"/>
        </w:rPr>
        <w:t xml:space="preserve">Vykonávania </w:t>
      </w:r>
      <w:r w:rsidR="00CC327B" w:rsidRPr="004B2384">
        <w:rPr>
          <w:rFonts w:ascii="Tahoma" w:hAnsi="Tahoma" w:cs="Tahoma"/>
          <w:sz w:val="20"/>
          <w:szCs w:val="20"/>
        </w:rPr>
        <w:t>Diela</w:t>
      </w:r>
      <w:r w:rsidR="003B5CC9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vyplývať</w:t>
      </w:r>
      <w:r w:rsidR="009656C2" w:rsidRPr="004B2384">
        <w:rPr>
          <w:rFonts w:ascii="Tahoma" w:hAnsi="Tahoma" w:cs="Tahoma"/>
          <w:sz w:val="20"/>
          <w:szCs w:val="20"/>
        </w:rPr>
        <w:t xml:space="preserve"> (t. j. </w:t>
      </w:r>
      <w:r w:rsidR="00614253" w:rsidRPr="004B2384">
        <w:rPr>
          <w:rFonts w:ascii="Tahoma" w:hAnsi="Tahoma" w:cs="Tahoma"/>
          <w:sz w:val="20"/>
          <w:szCs w:val="20"/>
        </w:rPr>
        <w:t xml:space="preserve">inak </w:t>
      </w:r>
      <w:r w:rsidR="009656C2" w:rsidRPr="004B2384">
        <w:rPr>
          <w:rFonts w:ascii="Tahoma" w:hAnsi="Tahoma" w:cs="Tahoma"/>
          <w:sz w:val="20"/>
          <w:szCs w:val="20"/>
        </w:rPr>
        <w:t>než z dôvodu vzniku Prekážky</w:t>
      </w:r>
      <w:r w:rsidR="00AD472B"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>, že vykonanie a/alebo odovzdanie Diela v </w:t>
      </w:r>
      <w:r w:rsidR="00CC327B" w:rsidRPr="004B2384">
        <w:rPr>
          <w:rFonts w:ascii="Tahoma" w:hAnsi="Tahoma" w:cs="Tahoma"/>
          <w:sz w:val="20"/>
          <w:szCs w:val="20"/>
        </w:rPr>
        <w:t>t</w:t>
      </w:r>
      <w:r w:rsidRPr="004B2384">
        <w:rPr>
          <w:rFonts w:ascii="Tahoma" w:hAnsi="Tahoma" w:cs="Tahoma"/>
          <w:sz w:val="20"/>
          <w:szCs w:val="20"/>
        </w:rPr>
        <w:t>ermíne môže byť ohrozené</w:t>
      </w:r>
      <w:r w:rsidR="008C62F2" w:rsidRPr="004B2384">
        <w:rPr>
          <w:rFonts w:ascii="Tahoma" w:hAnsi="Tahoma" w:cs="Tahoma"/>
          <w:sz w:val="20"/>
          <w:szCs w:val="20"/>
        </w:rPr>
        <w:t xml:space="preserve"> a </w:t>
      </w:r>
      <w:r w:rsidR="00E30A7F">
        <w:rPr>
          <w:rFonts w:ascii="Tahoma" w:hAnsi="Tahoma" w:cs="Tahoma"/>
          <w:sz w:val="20"/>
          <w:szCs w:val="20"/>
        </w:rPr>
        <w:t>BBSK</w:t>
      </w:r>
      <w:r w:rsidR="008C62F2" w:rsidRPr="004B2384">
        <w:rPr>
          <w:rFonts w:ascii="Tahoma" w:hAnsi="Tahoma" w:cs="Tahoma"/>
          <w:sz w:val="20"/>
          <w:szCs w:val="20"/>
        </w:rPr>
        <w:t xml:space="preserve"> dá </w:t>
      </w:r>
      <w:r w:rsidR="00E30A7F">
        <w:rPr>
          <w:rFonts w:ascii="Tahoma" w:hAnsi="Tahoma" w:cs="Tahoma"/>
          <w:sz w:val="20"/>
          <w:szCs w:val="20"/>
        </w:rPr>
        <w:t>Projektantovi</w:t>
      </w:r>
      <w:r w:rsidR="008C62F2" w:rsidRPr="004B2384">
        <w:rPr>
          <w:rFonts w:ascii="Tahoma" w:hAnsi="Tahoma" w:cs="Tahoma"/>
          <w:sz w:val="20"/>
          <w:szCs w:val="20"/>
        </w:rPr>
        <w:t xml:space="preserve"> pokyn na </w:t>
      </w:r>
      <w:r w:rsidR="0005192C" w:rsidRPr="004B2384">
        <w:rPr>
          <w:rFonts w:ascii="Tahoma" w:hAnsi="Tahoma" w:cs="Tahoma"/>
          <w:sz w:val="20"/>
          <w:szCs w:val="20"/>
        </w:rPr>
        <w:t>navrhnutie</w:t>
      </w:r>
      <w:r w:rsidR="003A498A" w:rsidRPr="004B2384">
        <w:rPr>
          <w:rFonts w:ascii="Tahoma" w:hAnsi="Tahoma" w:cs="Tahoma"/>
          <w:sz w:val="20"/>
          <w:szCs w:val="20"/>
        </w:rPr>
        <w:t xml:space="preserve"> a prijatie</w:t>
      </w:r>
      <w:r w:rsidR="0005192C" w:rsidRPr="004B2384">
        <w:rPr>
          <w:rFonts w:ascii="Tahoma" w:hAnsi="Tahoma" w:cs="Tahoma"/>
          <w:sz w:val="20"/>
          <w:szCs w:val="20"/>
        </w:rPr>
        <w:t xml:space="preserve"> </w:t>
      </w:r>
      <w:r w:rsidR="003A498A" w:rsidRPr="00E539A7">
        <w:rPr>
          <w:rFonts w:ascii="Tahoma" w:hAnsi="Tahoma" w:cs="Tahoma"/>
          <w:sz w:val="20"/>
          <w:szCs w:val="20"/>
        </w:rPr>
        <w:t>A</w:t>
      </w:r>
      <w:r w:rsidR="0005192C" w:rsidRPr="00E539A7">
        <w:rPr>
          <w:rFonts w:ascii="Tahoma" w:hAnsi="Tahoma" w:cs="Tahoma"/>
          <w:sz w:val="20"/>
          <w:szCs w:val="20"/>
        </w:rPr>
        <w:t>kceleračných opatrení.</w:t>
      </w:r>
    </w:p>
    <w:p w14:paraId="32564C52" w14:textId="3CE8C792" w:rsidR="008C25BB" w:rsidRDefault="000B0B3E" w:rsidP="00ED73FC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E539A7">
        <w:rPr>
          <w:rFonts w:ascii="Tahoma" w:hAnsi="Tahoma" w:cs="Tahoma"/>
          <w:sz w:val="20"/>
          <w:szCs w:val="20"/>
        </w:rPr>
        <w:t>(</w:t>
      </w:r>
      <w:r w:rsidR="00CC327B" w:rsidRPr="00E539A7">
        <w:rPr>
          <w:rFonts w:ascii="Tahoma" w:hAnsi="Tahoma" w:cs="Tahoma"/>
          <w:sz w:val="20"/>
          <w:szCs w:val="20"/>
        </w:rPr>
        <w:t>c</w:t>
      </w:r>
      <w:r w:rsidRPr="00E539A7">
        <w:rPr>
          <w:rFonts w:ascii="Tahoma" w:hAnsi="Tahoma" w:cs="Tahoma"/>
          <w:sz w:val="20"/>
          <w:szCs w:val="20"/>
        </w:rPr>
        <w:t>)</w:t>
      </w:r>
      <w:r w:rsidRPr="00E539A7">
        <w:rPr>
          <w:rFonts w:ascii="Tahoma" w:hAnsi="Tahoma" w:cs="Tahoma"/>
          <w:sz w:val="20"/>
          <w:szCs w:val="20"/>
        </w:rPr>
        <w:tab/>
      </w:r>
      <w:r w:rsidR="008C25BB" w:rsidRPr="00E539A7">
        <w:rPr>
          <w:rFonts w:ascii="Tahoma" w:hAnsi="Tahoma" w:cs="Tahoma"/>
          <w:sz w:val="20"/>
          <w:szCs w:val="20"/>
        </w:rPr>
        <w:t xml:space="preserve">Návrh Akceleračných opatrení schvaľuje BBSK. Projektant je v prípadoch </w:t>
      </w:r>
      <w:r w:rsidR="008C25BB" w:rsidRPr="00CE63EF">
        <w:rPr>
          <w:rFonts w:ascii="Tahoma" w:hAnsi="Tahoma" w:cs="Tahoma"/>
          <w:sz w:val="20"/>
          <w:szCs w:val="20"/>
        </w:rPr>
        <w:t xml:space="preserve">podľa bodu a) a b) tohto bodu vždy povinný bezodkladne nielen navrhnúť, ale po schválení BBSK aj prijať a vykonať všetky Akceleračné opatrenia potrebné na to, aby bol </w:t>
      </w:r>
      <w:r w:rsidR="00ED73FC" w:rsidRPr="00CE63EF">
        <w:rPr>
          <w:rFonts w:ascii="Tahoma" w:hAnsi="Tahoma" w:cs="Tahoma"/>
          <w:sz w:val="20"/>
          <w:szCs w:val="20"/>
        </w:rPr>
        <w:t>t</w:t>
      </w:r>
      <w:r w:rsidR="008C25BB" w:rsidRPr="00CE63EF">
        <w:rPr>
          <w:rFonts w:ascii="Tahoma" w:hAnsi="Tahoma" w:cs="Tahoma"/>
          <w:sz w:val="20"/>
          <w:szCs w:val="20"/>
        </w:rPr>
        <w:t xml:space="preserve">ermín podľa bodu 4.1 písm. </w:t>
      </w:r>
      <w:r w:rsidR="00ED73FC" w:rsidRPr="00CE63EF">
        <w:rPr>
          <w:rFonts w:ascii="Tahoma" w:hAnsi="Tahoma" w:cs="Tahoma"/>
          <w:sz w:val="20"/>
          <w:szCs w:val="20"/>
        </w:rPr>
        <w:t>b</w:t>
      </w:r>
      <w:r w:rsidR="008C25BB" w:rsidRPr="00CE63EF">
        <w:rPr>
          <w:rFonts w:ascii="Tahoma" w:hAnsi="Tahoma" w:cs="Tahoma"/>
          <w:sz w:val="20"/>
          <w:szCs w:val="20"/>
        </w:rPr>
        <w:t xml:space="preserve">) dosiahnutý, resp. aby bolo Dielo vykonané </w:t>
      </w:r>
      <w:r w:rsidR="00ED73FC" w:rsidRPr="00CE63EF">
        <w:rPr>
          <w:rFonts w:ascii="Tahoma" w:hAnsi="Tahoma" w:cs="Tahoma"/>
          <w:sz w:val="20"/>
          <w:szCs w:val="20"/>
        </w:rPr>
        <w:t xml:space="preserve">riadne a včas </w:t>
      </w:r>
      <w:r w:rsidR="008C25BB" w:rsidRPr="00CE63EF">
        <w:rPr>
          <w:rFonts w:ascii="Tahoma" w:hAnsi="Tahoma" w:cs="Tahoma"/>
          <w:sz w:val="20"/>
          <w:szCs w:val="20"/>
        </w:rPr>
        <w:t xml:space="preserve">a preukázať </w:t>
      </w:r>
      <w:r w:rsidR="00ED73FC" w:rsidRPr="00CE63EF">
        <w:rPr>
          <w:rFonts w:ascii="Tahoma" w:hAnsi="Tahoma" w:cs="Tahoma"/>
          <w:sz w:val="20"/>
          <w:szCs w:val="20"/>
        </w:rPr>
        <w:t>BBSK</w:t>
      </w:r>
      <w:r w:rsidR="008C25BB" w:rsidRPr="00CE63EF">
        <w:rPr>
          <w:rFonts w:ascii="Tahoma" w:hAnsi="Tahoma" w:cs="Tahoma"/>
          <w:sz w:val="20"/>
          <w:szCs w:val="20"/>
        </w:rPr>
        <w:t xml:space="preserve"> ich</w:t>
      </w:r>
      <w:r w:rsidR="008C25BB" w:rsidRPr="00E539A7">
        <w:rPr>
          <w:rFonts w:ascii="Tahoma" w:hAnsi="Tahoma" w:cs="Tahoma"/>
          <w:sz w:val="20"/>
          <w:szCs w:val="20"/>
        </w:rPr>
        <w:t xml:space="preserve"> prijatie a vykonanie.</w:t>
      </w:r>
      <w:r w:rsidR="008C25BB" w:rsidRPr="00EB758B">
        <w:rPr>
          <w:rFonts w:ascii="Tahoma" w:hAnsi="Tahoma" w:cs="Tahoma"/>
          <w:sz w:val="20"/>
          <w:szCs w:val="20"/>
        </w:rPr>
        <w:t xml:space="preserve"> </w:t>
      </w:r>
    </w:p>
    <w:bookmarkEnd w:id="8"/>
    <w:p w14:paraId="45B32363" w14:textId="3A618738" w:rsidR="007A76AE" w:rsidRPr="009454FF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d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9E4454" w:rsidRPr="009454FF">
        <w:rPr>
          <w:rFonts w:ascii="Tahoma" w:hAnsi="Tahoma" w:cs="Tahoma"/>
          <w:sz w:val="20"/>
          <w:szCs w:val="20"/>
        </w:rPr>
        <w:t xml:space="preserve">Ak </w:t>
      </w:r>
      <w:r w:rsidR="00790FE1">
        <w:rPr>
          <w:rFonts w:ascii="Tahoma" w:hAnsi="Tahoma" w:cs="Tahoma"/>
          <w:sz w:val="20"/>
          <w:szCs w:val="20"/>
        </w:rPr>
        <w:t>Projektant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3B2955" w:rsidRPr="009454FF">
        <w:rPr>
          <w:rFonts w:ascii="Tahoma" w:hAnsi="Tahoma" w:cs="Tahoma"/>
          <w:sz w:val="20"/>
          <w:szCs w:val="20"/>
        </w:rPr>
        <w:t>A</w:t>
      </w:r>
      <w:r w:rsidR="0005192C" w:rsidRPr="009454FF">
        <w:rPr>
          <w:rFonts w:ascii="Tahoma" w:hAnsi="Tahoma" w:cs="Tahoma"/>
          <w:sz w:val="20"/>
          <w:szCs w:val="20"/>
        </w:rPr>
        <w:t>kceleračné</w:t>
      </w:r>
      <w:r w:rsidR="002F770A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opatrenia </w:t>
      </w:r>
      <w:r w:rsidR="009E4454" w:rsidRPr="009454FF">
        <w:rPr>
          <w:rFonts w:ascii="Tahoma" w:hAnsi="Tahoma" w:cs="Tahoma"/>
          <w:sz w:val="20"/>
          <w:szCs w:val="20"/>
        </w:rPr>
        <w:t>neprijme a</w:t>
      </w:r>
      <w:r w:rsidR="00C32591" w:rsidRPr="009454FF">
        <w:rPr>
          <w:rFonts w:ascii="Tahoma" w:hAnsi="Tahoma" w:cs="Tahoma"/>
          <w:sz w:val="20"/>
          <w:szCs w:val="20"/>
        </w:rPr>
        <w:t>/alebo</w:t>
      </w:r>
      <w:r w:rsidR="009E4454" w:rsidRPr="009454FF">
        <w:rPr>
          <w:rFonts w:ascii="Tahoma" w:hAnsi="Tahoma" w:cs="Tahoma"/>
          <w:sz w:val="20"/>
          <w:szCs w:val="20"/>
        </w:rPr>
        <w:t xml:space="preserve"> nevykoná</w:t>
      </w:r>
      <w:r w:rsidR="00AF6D9C" w:rsidRPr="009454FF">
        <w:rPr>
          <w:rFonts w:ascii="Tahoma" w:hAnsi="Tahoma" w:cs="Tahoma"/>
          <w:sz w:val="20"/>
          <w:szCs w:val="20"/>
        </w:rPr>
        <w:t xml:space="preserve">, </w:t>
      </w:r>
      <w:r w:rsidR="00A24D9E" w:rsidRPr="009454FF">
        <w:rPr>
          <w:rFonts w:ascii="Tahoma" w:hAnsi="Tahoma" w:cs="Tahoma"/>
          <w:sz w:val="20"/>
          <w:szCs w:val="20"/>
        </w:rPr>
        <w:t xml:space="preserve">alebo </w:t>
      </w:r>
      <w:r w:rsidR="00132621" w:rsidRPr="009454FF">
        <w:rPr>
          <w:rFonts w:ascii="Tahoma" w:hAnsi="Tahoma" w:cs="Tahoma"/>
          <w:sz w:val="20"/>
          <w:szCs w:val="20"/>
        </w:rPr>
        <w:t xml:space="preserve">prijme a/alebo vykoná, ale </w:t>
      </w:r>
      <w:r w:rsidR="00A24D9E" w:rsidRPr="009454FF">
        <w:rPr>
          <w:rFonts w:ascii="Tahoma" w:hAnsi="Tahoma" w:cs="Tahoma"/>
          <w:sz w:val="20"/>
          <w:szCs w:val="20"/>
        </w:rPr>
        <w:t xml:space="preserve">sa </w:t>
      </w:r>
      <w:r w:rsidR="009E4454" w:rsidRPr="009454FF">
        <w:rPr>
          <w:rFonts w:ascii="Tahoma" w:hAnsi="Tahoma" w:cs="Tahoma"/>
          <w:sz w:val="20"/>
          <w:szCs w:val="20"/>
        </w:rPr>
        <w:t>tieto ukážu</w:t>
      </w:r>
      <w:r w:rsidR="00A24D9E" w:rsidRPr="009454FF">
        <w:rPr>
          <w:rFonts w:ascii="Tahoma" w:hAnsi="Tahoma" w:cs="Tahoma"/>
          <w:sz w:val="20"/>
          <w:szCs w:val="20"/>
        </w:rPr>
        <w:t xml:space="preserve"> ako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nedostatočne účinné</w:t>
      </w:r>
      <w:r w:rsidR="00202600" w:rsidRPr="009454FF">
        <w:rPr>
          <w:rFonts w:ascii="Tahoma" w:hAnsi="Tahoma" w:cs="Tahoma"/>
          <w:sz w:val="20"/>
          <w:szCs w:val="20"/>
        </w:rPr>
        <w:t xml:space="preserve"> (t. j. </w:t>
      </w:r>
      <w:r w:rsidR="00C32591" w:rsidRPr="009454FF">
        <w:rPr>
          <w:rFonts w:ascii="Tahoma" w:hAnsi="Tahoma" w:cs="Tahoma"/>
          <w:sz w:val="20"/>
          <w:szCs w:val="20"/>
        </w:rPr>
        <w:t>nedôjde k</w:t>
      </w:r>
      <w:r w:rsidR="00202600" w:rsidRPr="009454FF">
        <w:rPr>
          <w:rFonts w:ascii="Tahoma" w:hAnsi="Tahoma" w:cs="Tahoma"/>
          <w:sz w:val="20"/>
          <w:szCs w:val="20"/>
        </w:rPr>
        <w:t> </w:t>
      </w:r>
      <w:r w:rsidR="00C32591" w:rsidRPr="009454FF">
        <w:rPr>
          <w:rFonts w:ascii="Tahoma" w:hAnsi="Tahoma" w:cs="Tahoma"/>
          <w:sz w:val="20"/>
          <w:szCs w:val="20"/>
        </w:rPr>
        <w:t>urýchleniu</w:t>
      </w:r>
      <w:r w:rsidR="005B2CFC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>V</w:t>
      </w:r>
      <w:r w:rsidR="00A24D9E" w:rsidRPr="009454FF">
        <w:rPr>
          <w:rFonts w:ascii="Tahoma" w:hAnsi="Tahoma" w:cs="Tahoma"/>
          <w:sz w:val="20"/>
          <w:szCs w:val="20"/>
        </w:rPr>
        <w:t>ykonávani</w:t>
      </w:r>
      <w:r w:rsidR="00C32591" w:rsidRPr="009454FF">
        <w:rPr>
          <w:rFonts w:ascii="Tahoma" w:hAnsi="Tahoma" w:cs="Tahoma"/>
          <w:sz w:val="20"/>
          <w:szCs w:val="20"/>
        </w:rPr>
        <w:t>a</w:t>
      </w:r>
      <w:r w:rsidR="00A24D9E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>Diela</w:t>
      </w:r>
      <w:r w:rsidR="006B17D8" w:rsidRPr="009454FF">
        <w:rPr>
          <w:rFonts w:ascii="Tahoma" w:hAnsi="Tahoma" w:cs="Tahoma"/>
          <w:sz w:val="20"/>
          <w:szCs w:val="20"/>
        </w:rPr>
        <w:t xml:space="preserve"> </w:t>
      </w:r>
      <w:r w:rsidR="00E9253E">
        <w:rPr>
          <w:rFonts w:ascii="Tahoma" w:hAnsi="Tahoma" w:cs="Tahoma"/>
          <w:sz w:val="20"/>
          <w:szCs w:val="20"/>
        </w:rPr>
        <w:t>Projektantom</w:t>
      </w:r>
      <w:r w:rsidR="00202600" w:rsidRPr="009454FF">
        <w:rPr>
          <w:rFonts w:ascii="Tahoma" w:hAnsi="Tahoma" w:cs="Tahoma"/>
          <w:sz w:val="20"/>
          <w:szCs w:val="20"/>
        </w:rPr>
        <w:t xml:space="preserve"> napriek ich prijatiu a vykonaniu)</w:t>
      </w:r>
      <w:r w:rsidR="00132621" w:rsidRPr="009454FF">
        <w:rPr>
          <w:rFonts w:ascii="Tahoma" w:hAnsi="Tahoma" w:cs="Tahoma"/>
          <w:sz w:val="20"/>
          <w:szCs w:val="20"/>
        </w:rPr>
        <w:t xml:space="preserve">, </w:t>
      </w:r>
      <w:r w:rsidR="0005192C" w:rsidRPr="009454FF">
        <w:rPr>
          <w:rFonts w:ascii="Tahoma" w:hAnsi="Tahoma" w:cs="Tahoma"/>
          <w:sz w:val="20"/>
          <w:szCs w:val="20"/>
        </w:rPr>
        <w:t xml:space="preserve">v prípade, </w:t>
      </w:r>
      <w:r w:rsidR="005B2CFC" w:rsidRPr="009454FF">
        <w:rPr>
          <w:rFonts w:ascii="Tahoma" w:hAnsi="Tahoma" w:cs="Tahoma"/>
          <w:sz w:val="20"/>
          <w:szCs w:val="20"/>
        </w:rPr>
        <w:t>a</w:t>
      </w:r>
      <w:r w:rsidR="00C32591" w:rsidRPr="009454FF">
        <w:rPr>
          <w:rFonts w:ascii="Tahoma" w:hAnsi="Tahoma" w:cs="Tahoma"/>
          <w:sz w:val="20"/>
          <w:szCs w:val="20"/>
        </w:rPr>
        <w:t>k bude mať</w:t>
      </w:r>
      <w:r w:rsidR="005B2CFC" w:rsidRPr="009454FF">
        <w:rPr>
          <w:rFonts w:ascii="Tahoma" w:hAnsi="Tahoma" w:cs="Tahoma"/>
          <w:sz w:val="20"/>
          <w:szCs w:val="20"/>
        </w:rPr>
        <w:t> 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5B2CFC" w:rsidRPr="009454FF">
        <w:rPr>
          <w:rFonts w:ascii="Tahoma" w:hAnsi="Tahoma" w:cs="Tahoma"/>
          <w:sz w:val="20"/>
          <w:szCs w:val="20"/>
        </w:rPr>
        <w:t>dôvodn</w:t>
      </w:r>
      <w:r w:rsidR="0005192C" w:rsidRPr="009454FF">
        <w:rPr>
          <w:rFonts w:ascii="Tahoma" w:hAnsi="Tahoma" w:cs="Tahoma"/>
          <w:sz w:val="20"/>
          <w:szCs w:val="20"/>
        </w:rPr>
        <w:t>ú</w:t>
      </w:r>
      <w:r w:rsidR="005B2CFC" w:rsidRPr="009454FF">
        <w:rPr>
          <w:rFonts w:ascii="Tahoma" w:hAnsi="Tahoma" w:cs="Tahoma"/>
          <w:sz w:val="20"/>
          <w:szCs w:val="20"/>
        </w:rPr>
        <w:t xml:space="preserve"> obav</w:t>
      </w:r>
      <w:r w:rsidR="0005192C" w:rsidRPr="009454FF">
        <w:rPr>
          <w:rFonts w:ascii="Tahoma" w:hAnsi="Tahoma" w:cs="Tahoma"/>
          <w:sz w:val="20"/>
          <w:szCs w:val="20"/>
        </w:rPr>
        <w:t>u</w:t>
      </w:r>
      <w:r w:rsidR="005B2CFC" w:rsidRPr="009454FF">
        <w:rPr>
          <w:rFonts w:ascii="Tahoma" w:hAnsi="Tahoma" w:cs="Tahoma"/>
          <w:sz w:val="20"/>
          <w:szCs w:val="20"/>
        </w:rPr>
        <w:t xml:space="preserve">, že sa </w:t>
      </w:r>
      <w:r w:rsidR="00E9253E">
        <w:rPr>
          <w:rFonts w:ascii="Tahoma" w:hAnsi="Tahoma" w:cs="Tahoma"/>
          <w:sz w:val="20"/>
          <w:szCs w:val="20"/>
        </w:rPr>
        <w:t>Projektant</w:t>
      </w:r>
      <w:r w:rsidR="00967709" w:rsidRPr="009454FF">
        <w:rPr>
          <w:rFonts w:ascii="Tahoma" w:hAnsi="Tahoma" w:cs="Tahoma"/>
          <w:sz w:val="20"/>
          <w:szCs w:val="20"/>
        </w:rPr>
        <w:t xml:space="preserve"> môže</w:t>
      </w:r>
      <w:r w:rsidR="005B2CFC" w:rsidRPr="009454FF">
        <w:rPr>
          <w:rFonts w:ascii="Tahoma" w:hAnsi="Tahoma" w:cs="Tahoma"/>
          <w:sz w:val="20"/>
          <w:szCs w:val="20"/>
        </w:rPr>
        <w:t xml:space="preserve"> ocitn</w:t>
      </w:r>
      <w:r w:rsidR="00967709" w:rsidRPr="009454FF">
        <w:rPr>
          <w:rFonts w:ascii="Tahoma" w:hAnsi="Tahoma" w:cs="Tahoma"/>
          <w:sz w:val="20"/>
          <w:szCs w:val="20"/>
        </w:rPr>
        <w:t>úť</w:t>
      </w:r>
      <w:r w:rsidR="005B2CFC" w:rsidRPr="009454FF">
        <w:rPr>
          <w:rFonts w:ascii="Tahoma" w:hAnsi="Tahoma" w:cs="Tahoma"/>
          <w:sz w:val="20"/>
          <w:szCs w:val="20"/>
        </w:rPr>
        <w:t xml:space="preserve"> v omeškaní</w:t>
      </w:r>
      <w:r w:rsidR="00A24D9E" w:rsidRPr="009454FF">
        <w:rPr>
          <w:rFonts w:ascii="Tahoma" w:hAnsi="Tahoma" w:cs="Tahoma"/>
          <w:sz w:val="20"/>
          <w:szCs w:val="20"/>
        </w:rPr>
        <w:t xml:space="preserve">, </w:t>
      </w:r>
      <w:r w:rsidR="00E9253E">
        <w:rPr>
          <w:rFonts w:ascii="Tahoma" w:hAnsi="Tahoma" w:cs="Tahoma"/>
          <w:sz w:val="20"/>
          <w:szCs w:val="20"/>
        </w:rPr>
        <w:t>BBSK</w:t>
      </w:r>
      <w:r w:rsidR="009E4454" w:rsidRPr="009454FF">
        <w:rPr>
          <w:rFonts w:ascii="Tahoma" w:hAnsi="Tahoma" w:cs="Tahoma"/>
          <w:sz w:val="20"/>
          <w:szCs w:val="20"/>
        </w:rPr>
        <w:t xml:space="preserve"> je oprávnený </w:t>
      </w:r>
      <w:r w:rsidR="0078603A" w:rsidRPr="009454FF">
        <w:rPr>
          <w:rFonts w:ascii="Tahoma" w:hAnsi="Tahoma" w:cs="Tahoma"/>
          <w:sz w:val="20"/>
          <w:szCs w:val="20"/>
        </w:rPr>
        <w:t>prijať a vykonať</w:t>
      </w:r>
      <w:r w:rsidR="00A24D9E" w:rsidRPr="009454FF">
        <w:rPr>
          <w:rFonts w:ascii="Tahoma" w:hAnsi="Tahoma" w:cs="Tahoma"/>
          <w:sz w:val="20"/>
          <w:szCs w:val="20"/>
        </w:rPr>
        <w:t xml:space="preserve"> </w:t>
      </w:r>
      <w:r w:rsidR="00842324" w:rsidRPr="009454FF">
        <w:rPr>
          <w:rFonts w:ascii="Tahoma" w:hAnsi="Tahoma" w:cs="Tahoma"/>
          <w:sz w:val="20"/>
          <w:szCs w:val="20"/>
        </w:rPr>
        <w:t>A</w:t>
      </w:r>
      <w:r w:rsidR="00967709" w:rsidRPr="009454FF">
        <w:rPr>
          <w:rFonts w:ascii="Tahoma" w:hAnsi="Tahoma" w:cs="Tahoma"/>
          <w:sz w:val="20"/>
          <w:szCs w:val="20"/>
        </w:rPr>
        <w:t>kceleračné</w:t>
      </w:r>
      <w:r w:rsidR="00C32591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opatrenia</w:t>
      </w:r>
      <w:r w:rsidR="00132621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 xml:space="preserve">miesto </w:t>
      </w:r>
      <w:r w:rsidR="00E9253E">
        <w:rPr>
          <w:rFonts w:ascii="Tahoma" w:hAnsi="Tahoma" w:cs="Tahoma"/>
          <w:sz w:val="20"/>
          <w:szCs w:val="20"/>
        </w:rPr>
        <w:t>Projektanta</w:t>
      </w:r>
      <w:r w:rsidR="009E4454" w:rsidRPr="009454FF">
        <w:rPr>
          <w:rFonts w:ascii="Tahoma" w:hAnsi="Tahoma" w:cs="Tahoma"/>
          <w:sz w:val="20"/>
          <w:szCs w:val="20"/>
        </w:rPr>
        <w:t>,</w:t>
      </w:r>
      <w:r w:rsidR="001D43B1" w:rsidRPr="009454FF">
        <w:rPr>
          <w:rFonts w:ascii="Tahoma" w:hAnsi="Tahoma" w:cs="Tahoma"/>
          <w:sz w:val="20"/>
          <w:szCs w:val="20"/>
        </w:rPr>
        <w:t xml:space="preserve"> a to bez potreby </w:t>
      </w:r>
      <w:r w:rsidR="00196DAF" w:rsidRPr="009454FF">
        <w:rPr>
          <w:rFonts w:ascii="Tahoma" w:hAnsi="Tahoma" w:cs="Tahoma"/>
          <w:sz w:val="20"/>
          <w:szCs w:val="20"/>
        </w:rPr>
        <w:t>súhlasu</w:t>
      </w:r>
      <w:r w:rsidR="001D43B1" w:rsidRPr="009454FF">
        <w:rPr>
          <w:rFonts w:ascii="Tahoma" w:hAnsi="Tahoma" w:cs="Tahoma"/>
          <w:sz w:val="20"/>
          <w:szCs w:val="20"/>
        </w:rPr>
        <w:t xml:space="preserve"> </w:t>
      </w:r>
      <w:r w:rsidR="00E9253E">
        <w:rPr>
          <w:rFonts w:ascii="Tahoma" w:hAnsi="Tahoma" w:cs="Tahoma"/>
          <w:sz w:val="20"/>
          <w:szCs w:val="20"/>
        </w:rPr>
        <w:t>Projektanta</w:t>
      </w:r>
      <w:r w:rsidR="001D43B1" w:rsidRPr="009454FF">
        <w:rPr>
          <w:rFonts w:ascii="Tahoma" w:hAnsi="Tahoma" w:cs="Tahoma"/>
          <w:sz w:val="20"/>
          <w:szCs w:val="20"/>
        </w:rPr>
        <w:t>,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132621" w:rsidRPr="009454FF">
        <w:rPr>
          <w:rFonts w:ascii="Tahoma" w:hAnsi="Tahoma" w:cs="Tahoma"/>
          <w:sz w:val="20"/>
          <w:szCs w:val="20"/>
        </w:rPr>
        <w:t>pričom sa rozumie, že je tiež oprávnený o</w:t>
      </w:r>
      <w:r w:rsidR="00A24D9E" w:rsidRPr="009454FF">
        <w:rPr>
          <w:rFonts w:ascii="Tahoma" w:hAnsi="Tahoma" w:cs="Tahoma"/>
          <w:sz w:val="20"/>
          <w:szCs w:val="20"/>
        </w:rPr>
        <w:t>dňa</w:t>
      </w:r>
      <w:r w:rsidR="00132621" w:rsidRPr="009454FF">
        <w:rPr>
          <w:rFonts w:ascii="Tahoma" w:hAnsi="Tahoma" w:cs="Tahoma"/>
          <w:sz w:val="20"/>
          <w:szCs w:val="20"/>
        </w:rPr>
        <w:t xml:space="preserve">ť </w:t>
      </w:r>
      <w:r w:rsidR="00E9253E">
        <w:rPr>
          <w:rFonts w:ascii="Tahoma" w:hAnsi="Tahoma" w:cs="Tahoma"/>
          <w:sz w:val="20"/>
          <w:szCs w:val="20"/>
        </w:rPr>
        <w:t>Projektantovi</w:t>
      </w:r>
      <w:r w:rsidR="00132621" w:rsidRPr="009454FF">
        <w:rPr>
          <w:rFonts w:ascii="Tahoma" w:hAnsi="Tahoma" w:cs="Tahoma"/>
          <w:sz w:val="20"/>
          <w:szCs w:val="20"/>
        </w:rPr>
        <w:t xml:space="preserve"> ktorúkoľvek časť V</w:t>
      </w:r>
      <w:r w:rsidR="00A24D9E" w:rsidRPr="009454FF">
        <w:rPr>
          <w:rFonts w:ascii="Tahoma" w:hAnsi="Tahoma" w:cs="Tahoma"/>
          <w:sz w:val="20"/>
          <w:szCs w:val="20"/>
        </w:rPr>
        <w:t>ykon</w:t>
      </w:r>
      <w:r w:rsidR="00132621" w:rsidRPr="009454FF">
        <w:rPr>
          <w:rFonts w:ascii="Tahoma" w:hAnsi="Tahoma" w:cs="Tahoma"/>
          <w:sz w:val="20"/>
          <w:szCs w:val="20"/>
        </w:rPr>
        <w:t>áv</w:t>
      </w:r>
      <w:r w:rsidR="00A24D9E" w:rsidRPr="009454FF">
        <w:rPr>
          <w:rFonts w:ascii="Tahoma" w:hAnsi="Tahoma" w:cs="Tahoma"/>
          <w:sz w:val="20"/>
          <w:szCs w:val="20"/>
        </w:rPr>
        <w:t xml:space="preserve">ania </w:t>
      </w:r>
      <w:r w:rsidR="009E4454" w:rsidRPr="009454FF">
        <w:rPr>
          <w:rFonts w:ascii="Tahoma" w:hAnsi="Tahoma" w:cs="Tahoma"/>
          <w:sz w:val="20"/>
          <w:szCs w:val="20"/>
        </w:rPr>
        <w:t>Diela</w:t>
      </w:r>
      <w:r w:rsidR="0016532C" w:rsidRPr="009454FF">
        <w:rPr>
          <w:rFonts w:ascii="Tahoma" w:hAnsi="Tahoma" w:cs="Tahoma"/>
          <w:sz w:val="20"/>
          <w:szCs w:val="20"/>
        </w:rPr>
        <w:t xml:space="preserve"> (t. j. </w:t>
      </w:r>
      <w:r w:rsidR="00CC327B" w:rsidRPr="009454FF">
        <w:rPr>
          <w:rFonts w:ascii="Tahoma" w:hAnsi="Tahoma" w:cs="Tahoma"/>
          <w:sz w:val="20"/>
          <w:szCs w:val="20"/>
        </w:rPr>
        <w:t>č</w:t>
      </w:r>
      <w:r w:rsidR="0016532C" w:rsidRPr="009454FF">
        <w:rPr>
          <w:rFonts w:ascii="Tahoma" w:hAnsi="Tahoma" w:cs="Tahoma"/>
          <w:sz w:val="20"/>
          <w:szCs w:val="20"/>
        </w:rPr>
        <w:t>asť Diela alebo akékoľvek práce alebo služby s ňou súvisiace)</w:t>
      </w:r>
      <w:r w:rsidR="009E4454" w:rsidRPr="009454FF">
        <w:rPr>
          <w:rFonts w:ascii="Tahoma" w:hAnsi="Tahoma" w:cs="Tahoma"/>
          <w:sz w:val="20"/>
          <w:szCs w:val="20"/>
        </w:rPr>
        <w:t xml:space="preserve"> a</w:t>
      </w:r>
      <w:r w:rsidR="00132621" w:rsidRPr="009454FF">
        <w:rPr>
          <w:rFonts w:ascii="Tahoma" w:hAnsi="Tahoma" w:cs="Tahoma"/>
          <w:sz w:val="20"/>
          <w:szCs w:val="20"/>
        </w:rPr>
        <w:t> </w:t>
      </w:r>
      <w:r w:rsidR="00CC327B" w:rsidRPr="009454FF">
        <w:rPr>
          <w:rFonts w:ascii="Tahoma" w:hAnsi="Tahoma" w:cs="Tahoma"/>
          <w:sz w:val="20"/>
          <w:szCs w:val="20"/>
        </w:rPr>
        <w:t>tieto</w:t>
      </w:r>
      <w:r w:rsidR="00132621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zada</w:t>
      </w:r>
      <w:r w:rsidR="00132621" w:rsidRPr="009454FF">
        <w:rPr>
          <w:rFonts w:ascii="Tahoma" w:hAnsi="Tahoma" w:cs="Tahoma"/>
          <w:sz w:val="20"/>
          <w:szCs w:val="20"/>
        </w:rPr>
        <w:t xml:space="preserve">ť na </w:t>
      </w:r>
      <w:r w:rsidR="00A24D9E" w:rsidRPr="009454FF">
        <w:rPr>
          <w:rFonts w:ascii="Tahoma" w:hAnsi="Tahoma" w:cs="Tahoma"/>
          <w:sz w:val="20"/>
          <w:szCs w:val="20"/>
        </w:rPr>
        <w:lastRenderedPageBreak/>
        <w:t>vykonani</w:t>
      </w:r>
      <w:r w:rsidR="00132621" w:rsidRPr="009454FF">
        <w:rPr>
          <w:rFonts w:ascii="Tahoma" w:hAnsi="Tahoma" w:cs="Tahoma"/>
          <w:sz w:val="20"/>
          <w:szCs w:val="20"/>
        </w:rPr>
        <w:t>e</w:t>
      </w:r>
      <w:r w:rsidR="00A24D9E" w:rsidRPr="009454FF">
        <w:rPr>
          <w:rFonts w:ascii="Tahoma" w:hAnsi="Tahoma" w:cs="Tahoma"/>
          <w:sz w:val="20"/>
          <w:szCs w:val="20"/>
        </w:rPr>
        <w:t xml:space="preserve"> tretej osobe</w:t>
      </w:r>
      <w:r w:rsidR="005B2CFC" w:rsidRPr="009454FF">
        <w:rPr>
          <w:rFonts w:ascii="Tahoma" w:hAnsi="Tahoma" w:cs="Tahoma"/>
          <w:sz w:val="20"/>
          <w:szCs w:val="20"/>
        </w:rPr>
        <w:t xml:space="preserve"> (ďalej len „</w:t>
      </w:r>
      <w:r w:rsidR="005B2CFC" w:rsidRPr="009454FF">
        <w:rPr>
          <w:rFonts w:ascii="Tahoma" w:hAnsi="Tahoma" w:cs="Tahoma"/>
          <w:b/>
          <w:bCs/>
          <w:sz w:val="20"/>
          <w:szCs w:val="20"/>
        </w:rPr>
        <w:t xml:space="preserve">nový </w:t>
      </w:r>
      <w:r w:rsidR="00066B8F">
        <w:rPr>
          <w:rFonts w:ascii="Tahoma" w:hAnsi="Tahoma" w:cs="Tahoma"/>
          <w:b/>
          <w:bCs/>
          <w:sz w:val="20"/>
          <w:szCs w:val="20"/>
        </w:rPr>
        <w:t>projektant</w:t>
      </w:r>
      <w:r w:rsidR="005B2CFC" w:rsidRPr="009454FF">
        <w:rPr>
          <w:rFonts w:ascii="Tahoma" w:hAnsi="Tahoma" w:cs="Tahoma"/>
          <w:sz w:val="20"/>
          <w:szCs w:val="20"/>
        </w:rPr>
        <w:t>“)</w:t>
      </w:r>
      <w:r w:rsidR="00132621" w:rsidRPr="009454FF">
        <w:rPr>
          <w:rFonts w:ascii="Tahoma" w:hAnsi="Tahoma" w:cs="Tahoma"/>
          <w:sz w:val="20"/>
          <w:szCs w:val="20"/>
        </w:rPr>
        <w:t xml:space="preserve">. </w:t>
      </w:r>
      <w:r w:rsidR="00842324" w:rsidRPr="009454FF">
        <w:rPr>
          <w:rFonts w:ascii="Tahoma" w:hAnsi="Tahoma" w:cs="Tahoma"/>
          <w:sz w:val="20"/>
          <w:szCs w:val="20"/>
        </w:rPr>
        <w:t>Akceleračné n</w:t>
      </w:r>
      <w:r w:rsidR="00A24D9E" w:rsidRPr="009454FF">
        <w:rPr>
          <w:rFonts w:ascii="Tahoma" w:hAnsi="Tahoma" w:cs="Tahoma"/>
          <w:sz w:val="20"/>
          <w:szCs w:val="20"/>
        </w:rPr>
        <w:t xml:space="preserve">áklady </w:t>
      </w:r>
      <w:r w:rsidR="00CC327B" w:rsidRPr="009454FF">
        <w:rPr>
          <w:rFonts w:ascii="Tahoma" w:hAnsi="Tahoma" w:cs="Tahoma"/>
          <w:sz w:val="20"/>
          <w:szCs w:val="20"/>
        </w:rPr>
        <w:t xml:space="preserve">uhrádza 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D33BEB" w:rsidRPr="009454FF">
        <w:rPr>
          <w:rFonts w:ascii="Tahoma" w:hAnsi="Tahoma" w:cs="Tahoma"/>
          <w:sz w:val="20"/>
          <w:szCs w:val="20"/>
        </w:rPr>
        <w:t xml:space="preserve">v celom rozsahu </w:t>
      </w:r>
      <w:r w:rsidR="00E9253E">
        <w:rPr>
          <w:rFonts w:ascii="Tahoma" w:hAnsi="Tahoma" w:cs="Tahoma"/>
          <w:sz w:val="20"/>
          <w:szCs w:val="20"/>
        </w:rPr>
        <w:t>Projektant</w:t>
      </w:r>
      <w:r w:rsidR="00842324" w:rsidRPr="009454FF">
        <w:rPr>
          <w:rFonts w:ascii="Tahoma" w:hAnsi="Tahoma" w:cs="Tahoma"/>
          <w:sz w:val="20"/>
          <w:szCs w:val="20"/>
        </w:rPr>
        <w:t xml:space="preserve">. 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942EA0" w:rsidRPr="009454FF">
        <w:rPr>
          <w:rFonts w:ascii="Tahoma" w:hAnsi="Tahoma" w:cs="Tahoma"/>
          <w:sz w:val="20"/>
          <w:szCs w:val="20"/>
        </w:rPr>
        <w:t xml:space="preserve">je oprávnený </w:t>
      </w:r>
      <w:r w:rsidR="00A24D9E" w:rsidRPr="009454FF">
        <w:rPr>
          <w:rFonts w:ascii="Tahoma" w:hAnsi="Tahoma" w:cs="Tahoma"/>
          <w:sz w:val="20"/>
          <w:szCs w:val="20"/>
        </w:rPr>
        <w:t>uplatniť, resp.</w:t>
      </w:r>
      <w:r w:rsidR="00942EA0" w:rsidRPr="009454FF">
        <w:rPr>
          <w:rFonts w:ascii="Tahoma" w:hAnsi="Tahoma" w:cs="Tahoma"/>
          <w:sz w:val="20"/>
          <w:szCs w:val="20"/>
        </w:rPr>
        <w:t xml:space="preserve"> si voči </w:t>
      </w:r>
      <w:r w:rsidR="00E9253E">
        <w:rPr>
          <w:rFonts w:ascii="Tahoma" w:hAnsi="Tahoma" w:cs="Tahoma"/>
          <w:sz w:val="20"/>
          <w:szCs w:val="20"/>
        </w:rPr>
        <w:t>Projektantovi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započítať </w:t>
      </w:r>
      <w:r w:rsidR="00D33BEB" w:rsidRPr="009454FF">
        <w:rPr>
          <w:rFonts w:ascii="Tahoma" w:hAnsi="Tahoma" w:cs="Tahoma"/>
          <w:sz w:val="20"/>
          <w:szCs w:val="20"/>
        </w:rPr>
        <w:t>Akceleračné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náklady na základe osobitnej faktúry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doručenej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A24D9E" w:rsidRPr="009454FF">
        <w:rPr>
          <w:rFonts w:ascii="Tahoma" w:hAnsi="Tahoma" w:cs="Tahoma"/>
          <w:sz w:val="20"/>
          <w:szCs w:val="20"/>
        </w:rPr>
        <w:t>. Pre vylúčenie pochybností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platí, že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942EA0" w:rsidRPr="009454FF">
        <w:rPr>
          <w:rFonts w:ascii="Tahoma" w:hAnsi="Tahoma" w:cs="Tahoma"/>
          <w:sz w:val="20"/>
          <w:szCs w:val="20"/>
        </w:rPr>
        <w:t xml:space="preserve">je </w:t>
      </w:r>
      <w:r w:rsidR="00A24D9E" w:rsidRPr="009454FF">
        <w:rPr>
          <w:rFonts w:ascii="Tahoma" w:hAnsi="Tahoma" w:cs="Tahoma"/>
          <w:sz w:val="20"/>
          <w:szCs w:val="20"/>
        </w:rPr>
        <w:t>oprávnen</w:t>
      </w:r>
      <w:r w:rsidR="00942EA0" w:rsidRPr="009454FF">
        <w:rPr>
          <w:rFonts w:ascii="Tahoma" w:hAnsi="Tahoma" w:cs="Tahoma"/>
          <w:sz w:val="20"/>
          <w:szCs w:val="20"/>
        </w:rPr>
        <w:t>ý</w:t>
      </w:r>
      <w:r w:rsidR="00A24D9E" w:rsidRPr="009454FF">
        <w:rPr>
          <w:rFonts w:ascii="Tahoma" w:hAnsi="Tahoma" w:cs="Tahoma"/>
          <w:sz w:val="20"/>
          <w:szCs w:val="20"/>
        </w:rPr>
        <w:t xml:space="preserve"> započítať si </w:t>
      </w:r>
      <w:r w:rsidR="00037A3E" w:rsidRPr="009454FF">
        <w:rPr>
          <w:rFonts w:ascii="Tahoma" w:hAnsi="Tahoma" w:cs="Tahoma"/>
          <w:sz w:val="20"/>
          <w:szCs w:val="20"/>
        </w:rPr>
        <w:t xml:space="preserve">vzniknuté Akceleračné </w:t>
      </w:r>
      <w:r w:rsidR="005B2CFC" w:rsidRPr="009454FF">
        <w:rPr>
          <w:rFonts w:ascii="Tahoma" w:hAnsi="Tahoma" w:cs="Tahoma"/>
          <w:sz w:val="20"/>
          <w:szCs w:val="20"/>
        </w:rPr>
        <w:t>náklady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voči Cene</w:t>
      </w:r>
      <w:r w:rsidR="00872A3B" w:rsidRPr="009454FF">
        <w:rPr>
          <w:rFonts w:ascii="Tahoma" w:hAnsi="Tahoma" w:cs="Tahoma"/>
          <w:sz w:val="20"/>
          <w:szCs w:val="20"/>
        </w:rPr>
        <w:t xml:space="preserve"> resp. ktorejkoľvek časti Ceny</w:t>
      </w:r>
      <w:r w:rsidR="00743A50" w:rsidRPr="009454FF">
        <w:rPr>
          <w:rFonts w:ascii="Tahoma" w:hAnsi="Tahoma" w:cs="Tahoma"/>
          <w:sz w:val="20"/>
          <w:szCs w:val="20"/>
        </w:rPr>
        <w:t xml:space="preserve"> alebo</w:t>
      </w:r>
      <w:r w:rsidR="00A24D9E" w:rsidRPr="009454FF">
        <w:rPr>
          <w:rFonts w:ascii="Tahoma" w:hAnsi="Tahoma" w:cs="Tahoma"/>
          <w:sz w:val="20"/>
          <w:szCs w:val="20"/>
        </w:rPr>
        <w:t xml:space="preserve"> požadovať </w:t>
      </w:r>
      <w:r w:rsidR="004A6BFB" w:rsidRPr="009454FF">
        <w:rPr>
          <w:rFonts w:ascii="Tahoma" w:hAnsi="Tahoma" w:cs="Tahoma"/>
          <w:sz w:val="20"/>
          <w:szCs w:val="20"/>
        </w:rPr>
        <w:t xml:space="preserve">ich </w:t>
      </w:r>
      <w:r w:rsidR="00A24D9E" w:rsidRPr="009454FF">
        <w:rPr>
          <w:rFonts w:ascii="Tahoma" w:hAnsi="Tahoma" w:cs="Tahoma"/>
          <w:sz w:val="20"/>
          <w:szCs w:val="20"/>
        </w:rPr>
        <w:t>úhradu</w:t>
      </w:r>
      <w:r w:rsidR="00872A3B" w:rsidRPr="009454FF">
        <w:rPr>
          <w:rFonts w:ascii="Tahoma" w:hAnsi="Tahoma" w:cs="Tahoma"/>
          <w:sz w:val="20"/>
          <w:szCs w:val="20"/>
        </w:rPr>
        <w:t xml:space="preserve"> na základe</w:t>
      </w:r>
      <w:r w:rsidR="00D35DDC" w:rsidRPr="009454FF">
        <w:rPr>
          <w:rFonts w:ascii="Tahoma" w:hAnsi="Tahoma" w:cs="Tahoma"/>
          <w:sz w:val="20"/>
          <w:szCs w:val="20"/>
        </w:rPr>
        <w:t xml:space="preserve"> osobitne</w:t>
      </w:r>
      <w:r w:rsidR="00091FD5" w:rsidRPr="009454FF">
        <w:rPr>
          <w:rFonts w:ascii="Tahoma" w:hAnsi="Tahoma" w:cs="Tahoma"/>
          <w:sz w:val="20"/>
          <w:szCs w:val="20"/>
        </w:rPr>
        <w:t>j</w:t>
      </w:r>
      <w:r w:rsidR="00872A3B" w:rsidRPr="009454FF">
        <w:rPr>
          <w:rFonts w:ascii="Tahoma" w:hAnsi="Tahoma" w:cs="Tahoma"/>
          <w:sz w:val="20"/>
          <w:szCs w:val="20"/>
        </w:rPr>
        <w:t xml:space="preserve"> faktúry</w:t>
      </w:r>
      <w:r w:rsidR="00037A3E" w:rsidRPr="009454FF">
        <w:rPr>
          <w:rFonts w:ascii="Tahoma" w:hAnsi="Tahoma" w:cs="Tahoma"/>
          <w:sz w:val="20"/>
          <w:szCs w:val="20"/>
        </w:rPr>
        <w:t xml:space="preserve"> vystavenej </w:t>
      </w:r>
      <w:r w:rsidR="00BC687A">
        <w:rPr>
          <w:rFonts w:ascii="Tahoma" w:hAnsi="Tahoma" w:cs="Tahoma"/>
          <w:sz w:val="20"/>
          <w:szCs w:val="20"/>
        </w:rPr>
        <w:t>BBSK</w:t>
      </w:r>
      <w:r w:rsidR="00037A3E" w:rsidRPr="009454FF">
        <w:rPr>
          <w:rFonts w:ascii="Tahoma" w:hAnsi="Tahoma" w:cs="Tahoma"/>
          <w:sz w:val="20"/>
          <w:szCs w:val="20"/>
        </w:rPr>
        <w:t xml:space="preserve">; v prípade uplatnenia Akceleračných nákladov na základe osobitnej faktúry sa </w:t>
      </w:r>
      <w:r w:rsidR="00BC687A">
        <w:rPr>
          <w:rFonts w:ascii="Tahoma" w:hAnsi="Tahoma" w:cs="Tahoma"/>
          <w:sz w:val="20"/>
          <w:szCs w:val="20"/>
        </w:rPr>
        <w:t>Projektant</w:t>
      </w:r>
      <w:r w:rsidR="00037A3E" w:rsidRPr="009454FF">
        <w:rPr>
          <w:rFonts w:ascii="Tahoma" w:hAnsi="Tahoma" w:cs="Tahoma"/>
          <w:sz w:val="20"/>
          <w:szCs w:val="20"/>
        </w:rPr>
        <w:t xml:space="preserve"> zaväzuje takéto náklady uhradiť </w:t>
      </w:r>
      <w:r w:rsidR="00037A3E" w:rsidRPr="00CE63EF">
        <w:rPr>
          <w:rFonts w:ascii="Tahoma" w:hAnsi="Tahoma" w:cs="Tahoma"/>
          <w:sz w:val="20"/>
          <w:szCs w:val="20"/>
        </w:rPr>
        <w:t>najneskôr do 30 dní odo dňa ich uplatnenia (t. j. doručenia faktúry</w:t>
      </w:r>
      <w:r w:rsidR="00091FD5" w:rsidRPr="00CE63EF">
        <w:rPr>
          <w:rFonts w:ascii="Tahoma" w:hAnsi="Tahoma" w:cs="Tahoma"/>
          <w:sz w:val="20"/>
          <w:szCs w:val="20"/>
        </w:rPr>
        <w:t xml:space="preserve"> </w:t>
      </w:r>
      <w:r w:rsidR="00BC687A" w:rsidRPr="00CE63EF">
        <w:rPr>
          <w:rFonts w:ascii="Tahoma" w:hAnsi="Tahoma" w:cs="Tahoma"/>
          <w:sz w:val="20"/>
          <w:szCs w:val="20"/>
        </w:rPr>
        <w:t>Projektantovi</w:t>
      </w:r>
      <w:r w:rsidR="00037A3E" w:rsidRPr="00CE63EF">
        <w:rPr>
          <w:rFonts w:ascii="Tahoma" w:hAnsi="Tahoma" w:cs="Tahoma"/>
          <w:sz w:val="20"/>
          <w:szCs w:val="20"/>
        </w:rPr>
        <w:t>)</w:t>
      </w:r>
      <w:r w:rsidR="005B2CFC" w:rsidRPr="00CE63EF">
        <w:rPr>
          <w:rFonts w:ascii="Tahoma" w:hAnsi="Tahoma" w:cs="Tahoma"/>
          <w:sz w:val="20"/>
          <w:szCs w:val="20"/>
        </w:rPr>
        <w:t>.</w:t>
      </w:r>
      <w:r w:rsidR="005B2CFC" w:rsidRPr="009454FF">
        <w:rPr>
          <w:rFonts w:ascii="Tahoma" w:hAnsi="Tahoma" w:cs="Tahoma"/>
          <w:sz w:val="20"/>
          <w:szCs w:val="20"/>
        </w:rPr>
        <w:t xml:space="preserve"> </w:t>
      </w:r>
    </w:p>
    <w:p w14:paraId="7F81522F" w14:textId="0707A18E" w:rsidR="003B2E4A" w:rsidRPr="009454FF" w:rsidRDefault="007A76A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e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5B2CFC" w:rsidRPr="009454FF">
        <w:rPr>
          <w:rFonts w:ascii="Tahoma" w:hAnsi="Tahoma" w:cs="Tahoma"/>
          <w:sz w:val="20"/>
          <w:szCs w:val="20"/>
        </w:rPr>
        <w:t xml:space="preserve">Ak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5F4659" w:rsidRPr="009454FF">
        <w:rPr>
          <w:rFonts w:ascii="Tahoma" w:hAnsi="Tahoma" w:cs="Tahoma"/>
          <w:sz w:val="20"/>
          <w:szCs w:val="20"/>
        </w:rPr>
        <w:t xml:space="preserve">prijme </w:t>
      </w:r>
      <w:r w:rsidR="003B2E4A" w:rsidRPr="009454FF">
        <w:rPr>
          <w:rFonts w:ascii="Tahoma" w:hAnsi="Tahoma" w:cs="Tahoma"/>
          <w:sz w:val="20"/>
          <w:szCs w:val="20"/>
        </w:rPr>
        <w:t xml:space="preserve">a vykoná </w:t>
      </w:r>
      <w:r w:rsidR="00D35DDC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kceleračné </w:t>
      </w:r>
      <w:r w:rsidR="005F4659" w:rsidRPr="009454FF">
        <w:rPr>
          <w:rFonts w:ascii="Tahoma" w:hAnsi="Tahoma" w:cs="Tahoma"/>
          <w:sz w:val="20"/>
          <w:szCs w:val="20"/>
        </w:rPr>
        <w:t>opatrenia</w:t>
      </w:r>
      <w:r w:rsidR="00E262ED" w:rsidRPr="009454FF">
        <w:rPr>
          <w:rFonts w:ascii="Tahoma" w:hAnsi="Tahoma" w:cs="Tahoma"/>
          <w:sz w:val="20"/>
          <w:szCs w:val="20"/>
        </w:rPr>
        <w:t xml:space="preserve"> miesto </w:t>
      </w:r>
      <w:r w:rsidR="00BC687A">
        <w:rPr>
          <w:rFonts w:ascii="Tahoma" w:hAnsi="Tahoma" w:cs="Tahoma"/>
          <w:sz w:val="20"/>
          <w:szCs w:val="20"/>
        </w:rPr>
        <w:t>Projektanta</w:t>
      </w:r>
      <w:r w:rsidR="005F4659" w:rsidRPr="009454FF">
        <w:rPr>
          <w:rFonts w:ascii="Tahoma" w:hAnsi="Tahoma" w:cs="Tahoma"/>
          <w:sz w:val="20"/>
          <w:szCs w:val="20"/>
        </w:rPr>
        <w:t xml:space="preserve"> a uzatvorí zmluvu s novým </w:t>
      </w:r>
      <w:r w:rsidR="00BC687A">
        <w:rPr>
          <w:rFonts w:ascii="Tahoma" w:hAnsi="Tahoma" w:cs="Tahoma"/>
          <w:sz w:val="20"/>
          <w:szCs w:val="20"/>
        </w:rPr>
        <w:t>projektantom</w:t>
      </w:r>
      <w:r w:rsidR="005F4659" w:rsidRPr="009454FF">
        <w:rPr>
          <w:rFonts w:ascii="Tahoma" w:hAnsi="Tahoma" w:cs="Tahoma"/>
          <w:sz w:val="20"/>
          <w:szCs w:val="20"/>
        </w:rPr>
        <w:t xml:space="preserve">, </w:t>
      </w:r>
      <w:r w:rsidR="00BC687A">
        <w:rPr>
          <w:rFonts w:ascii="Tahoma" w:hAnsi="Tahoma" w:cs="Tahoma"/>
          <w:sz w:val="20"/>
          <w:szCs w:val="20"/>
        </w:rPr>
        <w:t>Projektant</w:t>
      </w:r>
      <w:r w:rsidR="005F4659" w:rsidRPr="009454FF">
        <w:rPr>
          <w:rFonts w:ascii="Tahoma" w:hAnsi="Tahoma" w:cs="Tahoma"/>
          <w:sz w:val="20"/>
          <w:szCs w:val="20"/>
        </w:rPr>
        <w:t xml:space="preserve"> </w:t>
      </w:r>
      <w:r w:rsidR="009633D6" w:rsidRPr="009454FF">
        <w:rPr>
          <w:rFonts w:ascii="Tahoma" w:hAnsi="Tahoma" w:cs="Tahoma"/>
          <w:sz w:val="20"/>
          <w:szCs w:val="20"/>
        </w:rPr>
        <w:t>je povinný</w:t>
      </w:r>
      <w:r w:rsidR="005F4659" w:rsidRPr="009454FF">
        <w:rPr>
          <w:rFonts w:ascii="Tahoma" w:hAnsi="Tahoma" w:cs="Tahoma"/>
          <w:sz w:val="20"/>
          <w:szCs w:val="20"/>
        </w:rPr>
        <w:t xml:space="preserve"> na svoje náklady poskytnúť</w:t>
      </w:r>
      <w:r w:rsidR="00D35DDC" w:rsidRPr="009454FF">
        <w:rPr>
          <w:rFonts w:ascii="Tahoma" w:hAnsi="Tahoma" w:cs="Tahoma"/>
          <w:sz w:val="20"/>
          <w:szCs w:val="20"/>
        </w:rPr>
        <w:t>/udeliť</w:t>
      </w:r>
      <w:r w:rsidR="005F4659" w:rsidRPr="009454FF">
        <w:rPr>
          <w:rFonts w:ascii="Tahoma" w:hAnsi="Tahoma" w:cs="Tahoma"/>
          <w:sz w:val="20"/>
          <w:szCs w:val="20"/>
        </w:rPr>
        <w:t xml:space="preserve"> novému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5F4659" w:rsidRPr="009454FF">
        <w:rPr>
          <w:rFonts w:ascii="Tahoma" w:hAnsi="Tahoma" w:cs="Tahoma"/>
          <w:sz w:val="20"/>
          <w:szCs w:val="20"/>
        </w:rPr>
        <w:t xml:space="preserve">bezodkladne akékoľvek a všetky údaje, listiny, licencie, alebo inú súčinnosť potrebnú na vykonanie odňatej </w:t>
      </w:r>
      <w:r w:rsidR="0016532C" w:rsidRPr="009454FF">
        <w:rPr>
          <w:rFonts w:ascii="Tahoma" w:hAnsi="Tahoma" w:cs="Tahoma"/>
          <w:sz w:val="20"/>
          <w:szCs w:val="20"/>
        </w:rPr>
        <w:t xml:space="preserve">časti </w:t>
      </w:r>
      <w:r w:rsidR="005F4659" w:rsidRPr="009454FF">
        <w:rPr>
          <w:rFonts w:ascii="Tahoma" w:hAnsi="Tahoma" w:cs="Tahoma"/>
          <w:sz w:val="20"/>
          <w:szCs w:val="20"/>
        </w:rPr>
        <w:t xml:space="preserve">Diela novým </w:t>
      </w:r>
      <w:r w:rsidR="00BC687A">
        <w:rPr>
          <w:rFonts w:ascii="Tahoma" w:hAnsi="Tahoma" w:cs="Tahoma"/>
          <w:sz w:val="20"/>
          <w:szCs w:val="20"/>
        </w:rPr>
        <w:t>projektantom</w:t>
      </w:r>
      <w:r w:rsidR="00D35DDC" w:rsidRPr="009454FF">
        <w:rPr>
          <w:rFonts w:ascii="Tahoma" w:hAnsi="Tahoma" w:cs="Tahoma"/>
          <w:sz w:val="20"/>
          <w:szCs w:val="20"/>
        </w:rPr>
        <w:t>, alebo tieto poskytnúť/udeliť</w:t>
      </w:r>
      <w:r w:rsidR="00C67019" w:rsidRPr="009454FF">
        <w:rPr>
          <w:rFonts w:ascii="Tahoma" w:hAnsi="Tahoma" w:cs="Tahoma"/>
          <w:sz w:val="20"/>
          <w:szCs w:val="20"/>
        </w:rPr>
        <w:t xml:space="preserve"> </w:t>
      </w:r>
      <w:r w:rsidR="00BC687A">
        <w:rPr>
          <w:rFonts w:ascii="Tahoma" w:hAnsi="Tahoma" w:cs="Tahoma"/>
          <w:sz w:val="20"/>
          <w:szCs w:val="20"/>
        </w:rPr>
        <w:t>BBSK</w:t>
      </w:r>
      <w:r w:rsidR="00C67019" w:rsidRPr="009454FF">
        <w:rPr>
          <w:rFonts w:ascii="Tahoma" w:hAnsi="Tahoma" w:cs="Tahoma"/>
          <w:sz w:val="20"/>
          <w:szCs w:val="20"/>
        </w:rPr>
        <w:t xml:space="preserve">, aby ich poskytol novému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C67019" w:rsidRPr="009454FF">
        <w:rPr>
          <w:rFonts w:ascii="Tahoma" w:hAnsi="Tahoma" w:cs="Tahoma"/>
          <w:sz w:val="20"/>
          <w:szCs w:val="20"/>
        </w:rPr>
        <w:t xml:space="preserve">, podľa toho, ako </w:t>
      </w:r>
      <w:r w:rsidR="00BC687A">
        <w:rPr>
          <w:rFonts w:ascii="Tahoma" w:hAnsi="Tahoma" w:cs="Tahoma"/>
          <w:sz w:val="20"/>
          <w:szCs w:val="20"/>
        </w:rPr>
        <w:t xml:space="preserve">BBSK </w:t>
      </w:r>
      <w:r w:rsidR="00C67019" w:rsidRPr="009454FF">
        <w:rPr>
          <w:rFonts w:ascii="Tahoma" w:hAnsi="Tahoma" w:cs="Tahoma"/>
          <w:sz w:val="20"/>
          <w:szCs w:val="20"/>
        </w:rPr>
        <w:t>určí</w:t>
      </w:r>
      <w:r w:rsidR="005F4659" w:rsidRPr="009454FF">
        <w:rPr>
          <w:rFonts w:ascii="Tahoma" w:hAnsi="Tahoma" w:cs="Tahoma"/>
          <w:sz w:val="20"/>
          <w:szCs w:val="20"/>
        </w:rPr>
        <w:t xml:space="preserve">. </w:t>
      </w:r>
    </w:p>
    <w:p w14:paraId="21C38A04" w14:textId="73C1DBB1" w:rsidR="00A24D9E" w:rsidRDefault="003B2E4A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f</w:t>
      </w:r>
      <w:r w:rsidRPr="009454FF">
        <w:rPr>
          <w:rFonts w:ascii="Tahoma" w:hAnsi="Tahoma" w:cs="Tahoma"/>
          <w:sz w:val="20"/>
          <w:szCs w:val="20"/>
        </w:rPr>
        <w:t>)</w:t>
      </w:r>
      <w:r w:rsidR="00495F8F" w:rsidRPr="009454FF">
        <w:rPr>
          <w:rFonts w:ascii="Tahoma" w:hAnsi="Tahoma" w:cs="Tahoma"/>
          <w:sz w:val="20"/>
          <w:szCs w:val="20"/>
        </w:rPr>
        <w:tab/>
      </w:r>
      <w:r w:rsidRPr="009454FF">
        <w:rPr>
          <w:rFonts w:ascii="Tahoma" w:hAnsi="Tahoma" w:cs="Tahoma"/>
          <w:sz w:val="20"/>
          <w:szCs w:val="20"/>
        </w:rPr>
        <w:t xml:space="preserve">Prijatie a vykonanie </w:t>
      </w:r>
      <w:r w:rsidR="00C67019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kceleračných opatrení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C67019" w:rsidRPr="009454FF">
        <w:rPr>
          <w:rFonts w:ascii="Tahoma" w:hAnsi="Tahoma" w:cs="Tahoma"/>
          <w:sz w:val="20"/>
          <w:szCs w:val="20"/>
        </w:rPr>
        <w:t xml:space="preserve">miesto </w:t>
      </w:r>
      <w:r w:rsidR="00BC687A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nezbavuje </w:t>
      </w:r>
      <w:r w:rsidR="00BC687A">
        <w:rPr>
          <w:rFonts w:ascii="Tahoma" w:hAnsi="Tahoma" w:cs="Tahoma"/>
          <w:sz w:val="20"/>
          <w:szCs w:val="20"/>
        </w:rPr>
        <w:t>Projektanta</w:t>
      </w:r>
      <w:r w:rsidR="005F4659" w:rsidRPr="009454FF">
        <w:rPr>
          <w:rFonts w:ascii="Tahoma" w:hAnsi="Tahoma" w:cs="Tahoma"/>
          <w:sz w:val="20"/>
          <w:szCs w:val="20"/>
        </w:rPr>
        <w:t xml:space="preserve"> zodpovednosti za omeškanie </w:t>
      </w:r>
      <w:r w:rsidRPr="009454FF">
        <w:rPr>
          <w:rFonts w:ascii="Tahoma" w:hAnsi="Tahoma" w:cs="Tahoma"/>
          <w:sz w:val="20"/>
          <w:szCs w:val="20"/>
        </w:rPr>
        <w:t>s</w:t>
      </w:r>
      <w:r w:rsidR="0016532C" w:rsidRPr="009454FF">
        <w:rPr>
          <w:rFonts w:ascii="Tahoma" w:hAnsi="Tahoma" w:cs="Tahoma"/>
          <w:sz w:val="20"/>
          <w:szCs w:val="20"/>
        </w:rPr>
        <w:t> </w:t>
      </w:r>
      <w:r w:rsidRPr="009454FF">
        <w:rPr>
          <w:rFonts w:ascii="Tahoma" w:hAnsi="Tahoma" w:cs="Tahoma"/>
          <w:sz w:val="20"/>
          <w:szCs w:val="20"/>
        </w:rPr>
        <w:t>vyhotovením</w:t>
      </w:r>
      <w:r w:rsidR="0016532C" w:rsidRPr="009454FF">
        <w:rPr>
          <w:rFonts w:ascii="Tahoma" w:hAnsi="Tahoma" w:cs="Tahoma"/>
          <w:sz w:val="20"/>
          <w:szCs w:val="20"/>
        </w:rPr>
        <w:t xml:space="preserve"> a odovzdaním</w:t>
      </w:r>
      <w:r w:rsidRPr="009454FF">
        <w:rPr>
          <w:rFonts w:ascii="Tahoma" w:hAnsi="Tahoma" w:cs="Tahoma"/>
          <w:sz w:val="20"/>
          <w:szCs w:val="20"/>
        </w:rPr>
        <w:t xml:space="preserve"> ktorejkoľvek </w:t>
      </w:r>
      <w:r w:rsidR="00CC327B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>asti Diela</w:t>
      </w:r>
      <w:r w:rsidR="005F4659" w:rsidRPr="009454FF">
        <w:rPr>
          <w:rFonts w:ascii="Tahoma" w:hAnsi="Tahoma" w:cs="Tahoma"/>
          <w:sz w:val="20"/>
          <w:szCs w:val="20"/>
        </w:rPr>
        <w:t>.</w:t>
      </w:r>
    </w:p>
    <w:p w14:paraId="22F7CDF4" w14:textId="66F22463" w:rsidR="001679CC" w:rsidRPr="00CD584A" w:rsidRDefault="001679CC" w:rsidP="00D57C2A">
      <w:pPr>
        <w:pStyle w:val="Odsekzoznamu"/>
        <w:numPr>
          <w:ilvl w:val="1"/>
          <w:numId w:val="34"/>
        </w:numPr>
        <w:rPr>
          <w:rFonts w:ascii="Tahoma" w:hAnsi="Tahoma" w:cs="Tahoma"/>
          <w:b/>
          <w:bCs/>
          <w:sz w:val="20"/>
          <w:szCs w:val="20"/>
        </w:rPr>
      </w:pPr>
      <w:r w:rsidRPr="00CD584A">
        <w:rPr>
          <w:rFonts w:ascii="Tahoma" w:hAnsi="Tahoma" w:cs="Tahoma"/>
          <w:b/>
          <w:bCs/>
          <w:sz w:val="20"/>
          <w:szCs w:val="20"/>
        </w:rPr>
        <w:t>Prerušenie Vykonávania Diela a zastavenie prác</w:t>
      </w:r>
    </w:p>
    <w:p w14:paraId="38F39ABE" w14:textId="36BB4CA7" w:rsidR="00014A80" w:rsidRPr="00CE63EF" w:rsidRDefault="002C5797" w:rsidP="00014A80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CD584A">
        <w:rPr>
          <w:rFonts w:ascii="Tahoma" w:hAnsi="Tahoma" w:cs="Tahoma"/>
          <w:sz w:val="20"/>
          <w:szCs w:val="20"/>
        </w:rPr>
        <w:t>Projektant</w:t>
      </w:r>
      <w:r w:rsidR="001679CC" w:rsidRPr="00CD584A">
        <w:rPr>
          <w:rFonts w:ascii="Tahoma" w:hAnsi="Tahoma" w:cs="Tahoma"/>
          <w:sz w:val="20"/>
          <w:szCs w:val="20"/>
        </w:rPr>
        <w:t xml:space="preserve"> je </w:t>
      </w:r>
      <w:r w:rsidR="009A2513">
        <w:rPr>
          <w:rFonts w:ascii="Tahoma" w:hAnsi="Tahoma" w:cs="Tahoma"/>
          <w:sz w:val="20"/>
          <w:szCs w:val="20"/>
        </w:rPr>
        <w:t xml:space="preserve">oprávnený </w:t>
      </w:r>
      <w:r w:rsidR="001679CC" w:rsidRPr="00CD584A">
        <w:rPr>
          <w:rFonts w:ascii="Tahoma" w:hAnsi="Tahoma" w:cs="Tahoma"/>
          <w:sz w:val="20"/>
          <w:szCs w:val="20"/>
        </w:rPr>
        <w:t>na nevyhnutnú dobu prerušiť Vykonávanie Diela/práce na Diele</w:t>
      </w:r>
      <w:r w:rsidR="00367DBC">
        <w:rPr>
          <w:rFonts w:ascii="Tahoma" w:hAnsi="Tahoma" w:cs="Tahoma"/>
          <w:sz w:val="20"/>
          <w:szCs w:val="20"/>
        </w:rPr>
        <w:t xml:space="preserve"> </w:t>
      </w:r>
      <w:r w:rsidR="001679CC" w:rsidRPr="00CD584A">
        <w:rPr>
          <w:rFonts w:ascii="Tahoma" w:hAnsi="Tahoma" w:cs="Tahoma"/>
          <w:sz w:val="20"/>
          <w:szCs w:val="20"/>
        </w:rPr>
        <w:t>v</w:t>
      </w:r>
      <w:r w:rsidR="009A2513">
        <w:rPr>
          <w:rFonts w:ascii="Tahoma" w:hAnsi="Tahoma" w:cs="Tahoma"/>
          <w:sz w:val="20"/>
          <w:szCs w:val="20"/>
        </w:rPr>
        <w:t xml:space="preserve"> prípade</w:t>
      </w:r>
      <w:r w:rsidR="001679CC" w:rsidRPr="00D57C2A">
        <w:rPr>
          <w:rFonts w:ascii="Tahoma" w:hAnsi="Tahoma" w:cs="Tahoma"/>
          <w:sz w:val="20"/>
          <w:szCs w:val="20"/>
        </w:rPr>
        <w:t xml:space="preserve">, ak </w:t>
      </w:r>
      <w:r w:rsidR="001679CC" w:rsidRPr="00D57C2A">
        <w:rPr>
          <w:rFonts w:ascii="Tahoma" w:hAnsi="Tahoma" w:cs="Tahoma"/>
          <w:sz w:val="20"/>
          <w:szCs w:val="20"/>
          <w:lang w:eastAsia="cs-CZ"/>
        </w:rPr>
        <w:t>nastane Prekážka</w:t>
      </w:r>
      <w:r w:rsidR="00D770C2">
        <w:rPr>
          <w:rFonts w:ascii="Tahoma" w:hAnsi="Tahoma" w:cs="Tahoma"/>
          <w:sz w:val="20"/>
          <w:szCs w:val="20"/>
          <w:lang w:eastAsia="cs-CZ"/>
        </w:rPr>
        <w:t xml:space="preserve"> alebo prípad predpokladaný </w:t>
      </w:r>
      <w:r w:rsidR="00D770C2" w:rsidRPr="00CE63EF">
        <w:rPr>
          <w:rFonts w:ascii="Tahoma" w:hAnsi="Tahoma" w:cs="Tahoma"/>
          <w:sz w:val="20"/>
          <w:szCs w:val="20"/>
          <w:lang w:eastAsia="cs-CZ"/>
        </w:rPr>
        <w:t>v bode 5.5 písm. f)</w:t>
      </w:r>
      <w:r w:rsidR="001679CC" w:rsidRPr="00CE63EF">
        <w:rPr>
          <w:rFonts w:ascii="Tahoma" w:hAnsi="Tahoma" w:cs="Tahoma"/>
          <w:sz w:val="20"/>
          <w:szCs w:val="20"/>
        </w:rPr>
        <w:t xml:space="preserve">. O </w:t>
      </w:r>
      <w:r w:rsidR="00D770C2" w:rsidRPr="00CE63EF">
        <w:rPr>
          <w:rFonts w:ascii="Tahoma" w:hAnsi="Tahoma" w:cs="Tahoma"/>
          <w:sz w:val="20"/>
          <w:szCs w:val="20"/>
        </w:rPr>
        <w:t>prerušení</w:t>
      </w:r>
      <w:r w:rsidR="001679CC" w:rsidRPr="00CE63EF">
        <w:rPr>
          <w:rFonts w:ascii="Tahoma" w:hAnsi="Tahoma" w:cs="Tahoma"/>
          <w:sz w:val="20"/>
          <w:szCs w:val="20"/>
        </w:rPr>
        <w:t xml:space="preserve"> je povinný </w:t>
      </w:r>
      <w:r w:rsidR="009336B8" w:rsidRPr="00CE63EF">
        <w:rPr>
          <w:rFonts w:ascii="Tahoma" w:hAnsi="Tahoma" w:cs="Tahoma"/>
          <w:sz w:val="20"/>
          <w:szCs w:val="20"/>
        </w:rPr>
        <w:t>BBSK</w:t>
      </w:r>
      <w:r w:rsidR="001679CC" w:rsidRPr="00CE63EF">
        <w:rPr>
          <w:rFonts w:ascii="Tahoma" w:hAnsi="Tahoma" w:cs="Tahoma"/>
          <w:sz w:val="20"/>
          <w:szCs w:val="20"/>
        </w:rPr>
        <w:t xml:space="preserve"> bezodkladne vyrozumieť, pričom je povinný informovať o dôvodoch prerušenia. </w:t>
      </w:r>
      <w:r w:rsidR="009336B8" w:rsidRPr="00CE63EF">
        <w:rPr>
          <w:rFonts w:ascii="Tahoma" w:hAnsi="Tahoma" w:cs="Tahoma"/>
          <w:sz w:val="20"/>
          <w:szCs w:val="20"/>
        </w:rPr>
        <w:t>Projektant</w:t>
      </w:r>
      <w:r w:rsidR="001679CC" w:rsidRPr="00CE63EF">
        <w:rPr>
          <w:rFonts w:ascii="Tahoma" w:hAnsi="Tahoma" w:cs="Tahoma"/>
          <w:sz w:val="20"/>
          <w:szCs w:val="20"/>
        </w:rPr>
        <w:t xml:space="preserve"> je povinný pokračova</w:t>
      </w:r>
      <w:r w:rsidR="007023C2" w:rsidRPr="00CE63EF">
        <w:rPr>
          <w:rFonts w:ascii="Tahoma" w:hAnsi="Tahoma" w:cs="Tahoma"/>
          <w:sz w:val="20"/>
          <w:szCs w:val="20"/>
        </w:rPr>
        <w:t>ť</w:t>
      </w:r>
      <w:r w:rsidR="001679CC" w:rsidRPr="00CE63EF">
        <w:rPr>
          <w:rFonts w:ascii="Tahoma" w:hAnsi="Tahoma" w:cs="Tahoma"/>
          <w:sz w:val="20"/>
          <w:szCs w:val="20"/>
        </w:rPr>
        <w:t xml:space="preserve"> v prácach ihneď, ako dôvody</w:t>
      </w:r>
      <w:r w:rsidR="009A2513" w:rsidRPr="00CE63EF">
        <w:rPr>
          <w:rFonts w:ascii="Tahoma" w:hAnsi="Tahoma" w:cs="Tahoma"/>
          <w:sz w:val="20"/>
          <w:szCs w:val="20"/>
        </w:rPr>
        <w:t xml:space="preserve"> zakladajúce Prekážku</w:t>
      </w:r>
      <w:r w:rsidR="001679CC" w:rsidRPr="00CE63EF">
        <w:rPr>
          <w:rFonts w:ascii="Tahoma" w:hAnsi="Tahoma" w:cs="Tahoma"/>
          <w:sz w:val="20"/>
          <w:szCs w:val="20"/>
        </w:rPr>
        <w:t xml:space="preserve"> odpadnú (zaniknú)</w:t>
      </w:r>
      <w:r w:rsidR="00D253BE" w:rsidRPr="00CE63EF">
        <w:rPr>
          <w:rFonts w:ascii="Tahoma" w:hAnsi="Tahoma" w:cs="Tahoma"/>
          <w:sz w:val="20"/>
          <w:szCs w:val="20"/>
        </w:rPr>
        <w:t xml:space="preserve"> resp. keď sa mu oznámi záväzné stanovisko BBSK v zmysle bodu 5.5 písm. f)</w:t>
      </w:r>
      <w:r w:rsidR="001679CC" w:rsidRPr="00CE63EF">
        <w:rPr>
          <w:rFonts w:ascii="Tahoma" w:hAnsi="Tahoma" w:cs="Tahoma"/>
          <w:sz w:val="20"/>
          <w:szCs w:val="20"/>
        </w:rPr>
        <w:t xml:space="preserve">. </w:t>
      </w:r>
      <w:r w:rsidR="009336B8" w:rsidRPr="00CE63EF">
        <w:rPr>
          <w:rFonts w:ascii="Tahoma" w:hAnsi="Tahoma" w:cs="Tahoma"/>
          <w:sz w:val="20"/>
          <w:szCs w:val="20"/>
        </w:rPr>
        <w:t>Projektant</w:t>
      </w:r>
      <w:r w:rsidR="001679CC" w:rsidRPr="00CE63EF">
        <w:rPr>
          <w:rFonts w:ascii="Tahoma" w:hAnsi="Tahoma" w:cs="Tahoma"/>
          <w:sz w:val="20"/>
          <w:szCs w:val="20"/>
        </w:rPr>
        <w:t xml:space="preserve"> je </w:t>
      </w:r>
      <w:r w:rsidR="009A2513" w:rsidRPr="00CE63EF">
        <w:rPr>
          <w:rFonts w:ascii="Tahoma" w:hAnsi="Tahoma" w:cs="Tahoma"/>
          <w:sz w:val="20"/>
          <w:szCs w:val="20"/>
        </w:rPr>
        <w:t xml:space="preserve">v prípade prvej vety tohto bodu oprávnený </w:t>
      </w:r>
      <w:r w:rsidR="001679CC" w:rsidRPr="00CE63EF">
        <w:rPr>
          <w:rFonts w:ascii="Tahoma" w:hAnsi="Tahoma" w:cs="Tahoma"/>
          <w:sz w:val="20"/>
          <w:szCs w:val="20"/>
        </w:rPr>
        <w:t>prerušiť Vykonávanie Diela/práce na Diele</w:t>
      </w:r>
      <w:r w:rsidR="00D253BE" w:rsidRPr="00CE63EF">
        <w:rPr>
          <w:rFonts w:ascii="Tahoma" w:hAnsi="Tahoma" w:cs="Tahoma"/>
          <w:sz w:val="20"/>
          <w:szCs w:val="20"/>
        </w:rPr>
        <w:t xml:space="preserve"> vždy</w:t>
      </w:r>
      <w:r w:rsidR="001679CC" w:rsidRPr="00CE63EF">
        <w:rPr>
          <w:rFonts w:ascii="Tahoma" w:hAnsi="Tahoma" w:cs="Tahoma"/>
          <w:sz w:val="20"/>
          <w:szCs w:val="20"/>
        </w:rPr>
        <w:t xml:space="preserve"> iba v</w:t>
      </w:r>
      <w:r w:rsidR="009A2513" w:rsidRPr="00CE63EF">
        <w:rPr>
          <w:rFonts w:ascii="Tahoma" w:hAnsi="Tahoma" w:cs="Tahoma"/>
          <w:sz w:val="20"/>
          <w:szCs w:val="20"/>
        </w:rPr>
        <w:t xml:space="preserve"> tej</w:t>
      </w:r>
      <w:r w:rsidR="001679CC" w:rsidRPr="00CE63EF">
        <w:rPr>
          <w:rFonts w:ascii="Tahoma" w:hAnsi="Tahoma" w:cs="Tahoma"/>
          <w:sz w:val="20"/>
          <w:szCs w:val="20"/>
        </w:rPr>
        <w:t> časti, na ktorú</w:t>
      </w:r>
      <w:r w:rsidR="009A2513" w:rsidRPr="00CE63EF">
        <w:rPr>
          <w:rFonts w:ascii="Tahoma" w:hAnsi="Tahoma" w:cs="Tahoma"/>
          <w:sz w:val="20"/>
          <w:szCs w:val="20"/>
        </w:rPr>
        <w:t xml:space="preserve"> </w:t>
      </w:r>
      <w:r w:rsidR="00512485" w:rsidRPr="00CE63EF">
        <w:rPr>
          <w:rFonts w:ascii="Tahoma" w:hAnsi="Tahoma" w:cs="Tahoma"/>
          <w:sz w:val="20"/>
          <w:szCs w:val="20"/>
        </w:rPr>
        <w:t xml:space="preserve">má vznik </w:t>
      </w:r>
      <w:r w:rsidR="009A2513" w:rsidRPr="00CE63EF">
        <w:rPr>
          <w:rFonts w:ascii="Tahoma" w:hAnsi="Tahoma" w:cs="Tahoma"/>
          <w:sz w:val="20"/>
          <w:szCs w:val="20"/>
        </w:rPr>
        <w:t>Prekážk</w:t>
      </w:r>
      <w:r w:rsidR="00512485" w:rsidRPr="00CE63EF">
        <w:rPr>
          <w:rFonts w:ascii="Tahoma" w:hAnsi="Tahoma" w:cs="Tahoma"/>
          <w:sz w:val="20"/>
          <w:szCs w:val="20"/>
        </w:rPr>
        <w:t xml:space="preserve">y </w:t>
      </w:r>
      <w:r w:rsidR="00D253BE" w:rsidRPr="00CE63EF">
        <w:rPr>
          <w:rFonts w:ascii="Tahoma" w:hAnsi="Tahoma" w:cs="Tahoma"/>
          <w:sz w:val="20"/>
          <w:szCs w:val="20"/>
        </w:rPr>
        <w:t xml:space="preserve">resp. absencia záväzného stanoviska BBSK </w:t>
      </w:r>
      <w:r w:rsidR="00D253BE" w:rsidRPr="00CE63EF">
        <w:rPr>
          <w:rFonts w:ascii="Tahoma" w:hAnsi="Tahoma" w:cs="Tahoma"/>
          <w:sz w:val="20"/>
          <w:szCs w:val="20"/>
          <w:lang w:eastAsia="cs-CZ"/>
        </w:rPr>
        <w:t xml:space="preserve">bode 5.5 písm. f) </w:t>
      </w:r>
      <w:r w:rsidR="00512485" w:rsidRPr="00CE63EF">
        <w:rPr>
          <w:rFonts w:ascii="Tahoma" w:hAnsi="Tahoma" w:cs="Tahoma"/>
          <w:sz w:val="20"/>
          <w:szCs w:val="20"/>
        </w:rPr>
        <w:t>pri</w:t>
      </w:r>
      <w:r w:rsidR="009A2513" w:rsidRPr="00CE63EF">
        <w:rPr>
          <w:rFonts w:ascii="Tahoma" w:hAnsi="Tahoma" w:cs="Tahoma"/>
          <w:sz w:val="20"/>
          <w:szCs w:val="20"/>
        </w:rPr>
        <w:t>a</w:t>
      </w:r>
      <w:r w:rsidR="00512485" w:rsidRPr="00CE63EF">
        <w:rPr>
          <w:rFonts w:ascii="Tahoma" w:hAnsi="Tahoma" w:cs="Tahoma"/>
          <w:sz w:val="20"/>
          <w:szCs w:val="20"/>
        </w:rPr>
        <w:t>my</w:t>
      </w:r>
      <w:r w:rsidR="001679CC" w:rsidRPr="00CE63EF">
        <w:rPr>
          <w:rFonts w:ascii="Tahoma" w:hAnsi="Tahoma" w:cs="Tahoma"/>
          <w:sz w:val="20"/>
          <w:szCs w:val="20"/>
        </w:rPr>
        <w:t xml:space="preserve"> vplyv, pričom </w:t>
      </w:r>
      <w:r w:rsidR="00512485" w:rsidRPr="00CE63EF">
        <w:rPr>
          <w:rFonts w:ascii="Tahoma" w:hAnsi="Tahoma" w:cs="Tahoma"/>
          <w:sz w:val="20"/>
          <w:szCs w:val="20"/>
        </w:rPr>
        <w:t>je inak povinný</w:t>
      </w:r>
      <w:r w:rsidR="001679CC" w:rsidRPr="00CE63EF">
        <w:rPr>
          <w:rFonts w:ascii="Tahoma" w:hAnsi="Tahoma" w:cs="Tahoma"/>
          <w:sz w:val="20"/>
          <w:szCs w:val="20"/>
        </w:rPr>
        <w:t xml:space="preserve"> zabezpečiť, aby iné </w:t>
      </w:r>
      <w:r w:rsidR="009A2513" w:rsidRPr="00CE63EF">
        <w:rPr>
          <w:rFonts w:ascii="Tahoma" w:hAnsi="Tahoma" w:cs="Tahoma"/>
          <w:sz w:val="20"/>
          <w:szCs w:val="20"/>
        </w:rPr>
        <w:t xml:space="preserve">(ďalšie) </w:t>
      </w:r>
      <w:r w:rsidR="001679CC" w:rsidRPr="00CE63EF">
        <w:rPr>
          <w:rFonts w:ascii="Tahoma" w:hAnsi="Tahoma" w:cs="Tahoma"/>
          <w:sz w:val="20"/>
          <w:szCs w:val="20"/>
        </w:rPr>
        <w:t>práce na Diele</w:t>
      </w:r>
      <w:r w:rsidR="00512485" w:rsidRPr="00CE63EF">
        <w:rPr>
          <w:rFonts w:ascii="Tahoma" w:hAnsi="Tahoma" w:cs="Tahoma"/>
          <w:sz w:val="20"/>
          <w:szCs w:val="20"/>
        </w:rPr>
        <w:t xml:space="preserve"> priamo nedotknuté Prekážkou</w:t>
      </w:r>
      <w:r w:rsidR="00D253BE" w:rsidRPr="00CE63EF">
        <w:rPr>
          <w:rFonts w:ascii="Tahoma" w:hAnsi="Tahoma" w:cs="Tahoma"/>
          <w:sz w:val="20"/>
          <w:szCs w:val="20"/>
        </w:rPr>
        <w:t xml:space="preserve"> resp. absenciou záväzného stanoviska BBSK podľa </w:t>
      </w:r>
      <w:r w:rsidR="00D253BE" w:rsidRPr="00CE63EF">
        <w:rPr>
          <w:rFonts w:ascii="Tahoma" w:hAnsi="Tahoma" w:cs="Tahoma"/>
          <w:sz w:val="20"/>
          <w:szCs w:val="20"/>
          <w:lang w:eastAsia="cs-CZ"/>
        </w:rPr>
        <w:t>bodu 5.5 písm. f)</w:t>
      </w:r>
      <w:r w:rsidR="00512485" w:rsidRPr="00CE63EF">
        <w:rPr>
          <w:rFonts w:ascii="Tahoma" w:hAnsi="Tahoma" w:cs="Tahoma"/>
          <w:sz w:val="20"/>
          <w:szCs w:val="20"/>
        </w:rPr>
        <w:t>, ktoré je možné ďalej vykonávať</w:t>
      </w:r>
      <w:r w:rsidR="001679CC" w:rsidRPr="00CE63EF">
        <w:rPr>
          <w:rFonts w:ascii="Tahoma" w:hAnsi="Tahoma" w:cs="Tahoma"/>
          <w:sz w:val="20"/>
          <w:szCs w:val="20"/>
        </w:rPr>
        <w:t>, pokračovali a</w:t>
      </w:r>
      <w:r w:rsidR="00512485" w:rsidRPr="00CE63EF">
        <w:rPr>
          <w:rFonts w:ascii="Tahoma" w:hAnsi="Tahoma" w:cs="Tahoma"/>
          <w:sz w:val="20"/>
          <w:szCs w:val="20"/>
        </w:rPr>
        <w:t> </w:t>
      </w:r>
      <w:r w:rsidR="001679CC" w:rsidRPr="00CE63EF">
        <w:rPr>
          <w:rFonts w:ascii="Tahoma" w:hAnsi="Tahoma" w:cs="Tahoma"/>
          <w:sz w:val="20"/>
          <w:szCs w:val="20"/>
        </w:rPr>
        <w:t>neboli</w:t>
      </w:r>
      <w:r w:rsidR="00512485" w:rsidRPr="00CE63EF">
        <w:rPr>
          <w:rFonts w:ascii="Tahoma" w:hAnsi="Tahoma" w:cs="Tahoma"/>
          <w:sz w:val="20"/>
          <w:szCs w:val="20"/>
        </w:rPr>
        <w:t xml:space="preserve"> nijak</w:t>
      </w:r>
      <w:r w:rsidR="001679CC" w:rsidRPr="00CE63EF">
        <w:rPr>
          <w:rFonts w:ascii="Tahoma" w:hAnsi="Tahoma" w:cs="Tahoma"/>
          <w:sz w:val="20"/>
          <w:szCs w:val="20"/>
        </w:rPr>
        <w:t xml:space="preserve"> prerušené.</w:t>
      </w:r>
      <w:r w:rsidR="009A2513" w:rsidRPr="00CE63EF">
        <w:rPr>
          <w:rFonts w:ascii="Tahoma" w:hAnsi="Tahoma" w:cs="Tahoma"/>
          <w:sz w:val="20"/>
          <w:szCs w:val="20"/>
        </w:rPr>
        <w:t xml:space="preserve"> </w:t>
      </w:r>
    </w:p>
    <w:p w14:paraId="0CD73442" w14:textId="524E5DE5" w:rsidR="00014A80" w:rsidRPr="00CE63EF" w:rsidRDefault="00014A80" w:rsidP="0088373C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 xml:space="preserve">Ak Projektant upozornil BBSK na nezrovnalosť Podkladov podľa bodu 5.3 písm. </w:t>
      </w:r>
      <w:r w:rsidR="00392949" w:rsidRPr="00CE63EF">
        <w:rPr>
          <w:rFonts w:ascii="Tahoma" w:hAnsi="Tahoma" w:cs="Tahoma"/>
          <w:sz w:val="20"/>
          <w:szCs w:val="20"/>
        </w:rPr>
        <w:t>b</w:t>
      </w:r>
      <w:r w:rsidRPr="00CE63EF">
        <w:rPr>
          <w:rFonts w:ascii="Tahoma" w:hAnsi="Tahoma" w:cs="Tahoma"/>
          <w:sz w:val="20"/>
          <w:szCs w:val="20"/>
        </w:rPr>
        <w:t>)</w:t>
      </w:r>
      <w:r w:rsidR="00392949" w:rsidRPr="00CE63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92949"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="00392949" w:rsidRPr="00CE63EF">
        <w:rPr>
          <w:rFonts w:ascii="Tahoma" w:hAnsi="Tahoma" w:cs="Tahoma"/>
          <w:sz w:val="20"/>
          <w:szCs w:val="20"/>
        </w:rPr>
        <w:t xml:space="preserve"> (v)</w:t>
      </w:r>
      <w:r w:rsidRPr="00CE63EF">
        <w:rPr>
          <w:rFonts w:ascii="Tahoma" w:hAnsi="Tahoma" w:cs="Tahoma"/>
          <w:sz w:val="20"/>
          <w:szCs w:val="20"/>
        </w:rPr>
        <w:t xml:space="preserve"> a </w:t>
      </w:r>
      <w:r w:rsidR="00392949" w:rsidRPr="00CE63EF">
        <w:rPr>
          <w:rFonts w:ascii="Tahoma" w:hAnsi="Tahoma" w:cs="Tahoma"/>
          <w:bCs/>
          <w:sz w:val="20"/>
          <w:szCs w:val="20"/>
        </w:rPr>
        <w:t>BBSK</w:t>
      </w:r>
      <w:r w:rsidRPr="00CE63EF">
        <w:rPr>
          <w:rFonts w:ascii="Tahoma" w:hAnsi="Tahoma" w:cs="Tahoma"/>
          <w:bCs/>
          <w:sz w:val="20"/>
          <w:szCs w:val="20"/>
        </w:rPr>
        <w:t xml:space="preserve"> má po vyhodnotení oznámených nedostatkov, nesprávností alebo chýb (vád) za to, že pokračovaním v prácach na Diele </w:t>
      </w:r>
      <w:r w:rsidR="00512485" w:rsidRPr="00CE63EF">
        <w:rPr>
          <w:rFonts w:ascii="Tahoma" w:hAnsi="Tahoma" w:cs="Tahoma"/>
          <w:bCs/>
          <w:sz w:val="20"/>
          <w:szCs w:val="20"/>
        </w:rPr>
        <w:t xml:space="preserve">by BBSK mohla </w:t>
      </w:r>
      <w:r w:rsidRPr="00CE63EF">
        <w:rPr>
          <w:rFonts w:ascii="Tahoma" w:hAnsi="Tahoma" w:cs="Tahoma"/>
          <w:bCs/>
          <w:sz w:val="20"/>
          <w:szCs w:val="20"/>
        </w:rPr>
        <w:t>vznikn</w:t>
      </w:r>
      <w:r w:rsidR="00512485" w:rsidRPr="00CE63EF">
        <w:rPr>
          <w:rFonts w:ascii="Tahoma" w:hAnsi="Tahoma" w:cs="Tahoma"/>
          <w:bCs/>
          <w:sz w:val="20"/>
          <w:szCs w:val="20"/>
        </w:rPr>
        <w:t xml:space="preserve">úť </w:t>
      </w:r>
      <w:r w:rsidRPr="00CE63EF">
        <w:rPr>
          <w:rFonts w:ascii="Tahoma" w:hAnsi="Tahoma" w:cs="Tahoma"/>
          <w:bCs/>
          <w:sz w:val="20"/>
          <w:szCs w:val="20"/>
        </w:rPr>
        <w:t xml:space="preserve">škoda, </w:t>
      </w:r>
      <w:r w:rsidR="00D770C2" w:rsidRPr="00CE63EF">
        <w:rPr>
          <w:rFonts w:ascii="Tahoma" w:hAnsi="Tahoma" w:cs="Tahoma"/>
          <w:bCs/>
          <w:sz w:val="20"/>
          <w:szCs w:val="20"/>
        </w:rPr>
        <w:t xml:space="preserve">spravidla </w:t>
      </w:r>
      <w:r w:rsidRPr="00CE63EF">
        <w:rPr>
          <w:rFonts w:ascii="Tahoma" w:hAnsi="Tahoma" w:cs="Tahoma"/>
          <w:bCs/>
          <w:sz w:val="20"/>
          <w:szCs w:val="20"/>
        </w:rPr>
        <w:t>do 5 dní odo dňa doručenia upozornenia</w:t>
      </w:r>
      <w:r w:rsidR="00200B4E" w:rsidRPr="00CE63EF">
        <w:rPr>
          <w:rFonts w:ascii="Tahoma" w:hAnsi="Tahoma" w:cs="Tahoma"/>
          <w:bCs/>
          <w:sz w:val="20"/>
          <w:szCs w:val="20"/>
        </w:rPr>
        <w:t xml:space="preserve"> je BBSK</w:t>
      </w:r>
      <w:r w:rsidRPr="00CE63EF">
        <w:rPr>
          <w:rFonts w:ascii="Tahoma" w:hAnsi="Tahoma" w:cs="Tahoma"/>
          <w:bCs/>
          <w:sz w:val="20"/>
          <w:szCs w:val="20"/>
        </w:rPr>
        <w:t xml:space="preserve">: </w:t>
      </w:r>
    </w:p>
    <w:p w14:paraId="36FC874B" w14:textId="5D994643" w:rsidR="00014A80" w:rsidRPr="00CE63EF" w:rsidRDefault="00014A80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bCs/>
          <w:sz w:val="20"/>
          <w:szCs w:val="20"/>
        </w:rPr>
      </w:pPr>
      <w:r w:rsidRPr="00CE63EF">
        <w:rPr>
          <w:rFonts w:ascii="Tahoma" w:hAnsi="Tahoma" w:cs="Tahoma"/>
          <w:bCs/>
          <w:sz w:val="20"/>
          <w:szCs w:val="20"/>
        </w:rPr>
        <w:t xml:space="preserve">oprávnený prerušiť práce na Diele, a to až do času skončenia tohto prerušenia, ktorý </w:t>
      </w:r>
      <w:r w:rsidR="00F741C7" w:rsidRPr="00CE63EF">
        <w:rPr>
          <w:rFonts w:ascii="Tahoma" w:hAnsi="Tahoma" w:cs="Tahoma"/>
          <w:bCs/>
          <w:sz w:val="20"/>
          <w:szCs w:val="20"/>
        </w:rPr>
        <w:t>BBSK Projektantovi</w:t>
      </w:r>
      <w:r w:rsidRPr="00CE63EF">
        <w:rPr>
          <w:rFonts w:ascii="Tahoma" w:hAnsi="Tahoma" w:cs="Tahoma"/>
          <w:bCs/>
          <w:sz w:val="20"/>
          <w:szCs w:val="20"/>
        </w:rPr>
        <w:t xml:space="preserve"> bez meškania oznámi,</w:t>
      </w:r>
    </w:p>
    <w:p w14:paraId="10DF0E62" w14:textId="2932B0D6" w:rsidR="00014A80" w:rsidRPr="00CE63EF" w:rsidRDefault="00D770C2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bCs/>
          <w:sz w:val="20"/>
          <w:szCs w:val="20"/>
        </w:rPr>
      </w:pPr>
      <w:r w:rsidRPr="00CE63EF">
        <w:rPr>
          <w:rFonts w:ascii="Tahoma" w:hAnsi="Tahoma" w:cs="Tahoma"/>
          <w:bCs/>
          <w:sz w:val="20"/>
          <w:szCs w:val="20"/>
        </w:rPr>
        <w:t>uviesť</w:t>
      </w:r>
      <w:r w:rsidR="00200B4E" w:rsidRPr="00CE63EF">
        <w:rPr>
          <w:rFonts w:ascii="Tahoma" w:hAnsi="Tahoma" w:cs="Tahoma"/>
          <w:bCs/>
          <w:sz w:val="20"/>
          <w:szCs w:val="20"/>
        </w:rPr>
        <w:t xml:space="preserve"> </w:t>
      </w:r>
      <w:r w:rsidR="00014A80" w:rsidRPr="00CE63EF">
        <w:rPr>
          <w:rFonts w:ascii="Tahoma" w:hAnsi="Tahoma" w:cs="Tahoma"/>
          <w:bCs/>
          <w:sz w:val="20"/>
          <w:szCs w:val="20"/>
        </w:rPr>
        <w:t>predpokladanú lehotu na odstránenie takýchto nedostatkov, nesprávností alebo chýb (vád), </w:t>
      </w:r>
    </w:p>
    <w:p w14:paraId="583779AD" w14:textId="6FAB6A90" w:rsidR="00014A80" w:rsidRPr="00CE63EF" w:rsidRDefault="00014A80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bCs/>
          <w:sz w:val="20"/>
          <w:szCs w:val="20"/>
        </w:rPr>
        <w:t>urč</w:t>
      </w:r>
      <w:r w:rsidR="00200B4E" w:rsidRPr="00CE63EF">
        <w:rPr>
          <w:rFonts w:ascii="Tahoma" w:hAnsi="Tahoma" w:cs="Tahoma"/>
          <w:bCs/>
          <w:sz w:val="20"/>
          <w:szCs w:val="20"/>
        </w:rPr>
        <w:t>iť</w:t>
      </w:r>
      <w:r w:rsidRPr="00CE63EF">
        <w:rPr>
          <w:rFonts w:ascii="Tahoma" w:hAnsi="Tahoma" w:cs="Tahoma"/>
          <w:bCs/>
          <w:sz w:val="20"/>
          <w:szCs w:val="20"/>
        </w:rPr>
        <w:t xml:space="preserve"> ďalší postup </w:t>
      </w:r>
      <w:r w:rsidR="00AA38A9" w:rsidRPr="00CE63EF">
        <w:rPr>
          <w:rFonts w:ascii="Tahoma" w:hAnsi="Tahoma" w:cs="Tahoma"/>
          <w:bCs/>
          <w:sz w:val="20"/>
          <w:szCs w:val="20"/>
        </w:rPr>
        <w:t>Projektanta</w:t>
      </w:r>
      <w:r w:rsidRPr="00CE63EF">
        <w:rPr>
          <w:rFonts w:ascii="Tahoma" w:hAnsi="Tahoma" w:cs="Tahoma"/>
          <w:bCs/>
          <w:sz w:val="20"/>
          <w:szCs w:val="20"/>
        </w:rPr>
        <w:t xml:space="preserve"> do doby odstránenia nedostatkov, nesprávností alebo chýb (vád) Podkladov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21BC2311" w14:textId="1E03DC64" w:rsidR="007E7FBA" w:rsidRPr="0088373C" w:rsidRDefault="001679CC" w:rsidP="0088373C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 xml:space="preserve">Počas prerušenia Vykonávania Diela je </w:t>
      </w:r>
      <w:r w:rsidR="007E7FBA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povinný spolupracovať pri riešení situácie, ktorá nastane podľa písm. </w:t>
      </w:r>
      <w:r w:rsidR="007E7FBA" w:rsidRPr="00CE63EF">
        <w:rPr>
          <w:rFonts w:ascii="Tahoma" w:hAnsi="Tahoma" w:cs="Tahoma"/>
          <w:sz w:val="20"/>
          <w:szCs w:val="20"/>
        </w:rPr>
        <w:t>a</w:t>
      </w:r>
      <w:r w:rsidRPr="00CE63EF">
        <w:rPr>
          <w:rFonts w:ascii="Tahoma" w:hAnsi="Tahoma" w:cs="Tahoma"/>
          <w:sz w:val="20"/>
          <w:szCs w:val="20"/>
        </w:rPr>
        <w:t>)</w:t>
      </w:r>
      <w:r w:rsidR="007E7FBA" w:rsidRPr="00CE63EF">
        <w:rPr>
          <w:rFonts w:ascii="Tahoma" w:hAnsi="Tahoma" w:cs="Tahoma"/>
          <w:sz w:val="20"/>
          <w:szCs w:val="20"/>
        </w:rPr>
        <w:t xml:space="preserve"> a</w:t>
      </w:r>
      <w:r w:rsidR="00200B4E" w:rsidRPr="00CE63EF">
        <w:rPr>
          <w:rFonts w:ascii="Tahoma" w:hAnsi="Tahoma" w:cs="Tahoma"/>
          <w:sz w:val="20"/>
          <w:szCs w:val="20"/>
        </w:rPr>
        <w:t xml:space="preserve">ž </w:t>
      </w:r>
      <w:r w:rsidR="0032244D" w:rsidRPr="00CE63EF">
        <w:rPr>
          <w:rFonts w:ascii="Tahoma" w:hAnsi="Tahoma" w:cs="Tahoma"/>
          <w:sz w:val="20"/>
          <w:szCs w:val="20"/>
        </w:rPr>
        <w:t>b</w:t>
      </w:r>
      <w:r w:rsidR="00200B4E"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 xml:space="preserve"> tohto bodu a poskytovať </w:t>
      </w:r>
      <w:r w:rsidR="007E7FBA" w:rsidRPr="00CE63EF">
        <w:rPr>
          <w:rFonts w:ascii="Tahoma" w:hAnsi="Tahoma" w:cs="Tahoma"/>
          <w:sz w:val="20"/>
          <w:szCs w:val="20"/>
        </w:rPr>
        <w:t>BBSK</w:t>
      </w:r>
      <w:r w:rsidR="007E7FBA" w:rsidRPr="0088373C">
        <w:rPr>
          <w:rFonts w:ascii="Tahoma" w:hAnsi="Tahoma" w:cs="Tahoma"/>
          <w:sz w:val="20"/>
          <w:szCs w:val="20"/>
        </w:rPr>
        <w:t xml:space="preserve"> </w:t>
      </w:r>
      <w:r w:rsidRPr="0088373C">
        <w:rPr>
          <w:rFonts w:ascii="Tahoma" w:hAnsi="Tahoma" w:cs="Tahoma"/>
          <w:sz w:val="20"/>
          <w:szCs w:val="20"/>
        </w:rPr>
        <w:t xml:space="preserve">vyžiadanú súčinnosť za účelom zabezpečenia </w:t>
      </w:r>
      <w:r w:rsidR="00200B4E">
        <w:rPr>
          <w:rFonts w:ascii="Tahoma" w:hAnsi="Tahoma" w:cs="Tahoma"/>
          <w:sz w:val="20"/>
          <w:szCs w:val="20"/>
        </w:rPr>
        <w:t xml:space="preserve">riadneho a včasného </w:t>
      </w:r>
      <w:r w:rsidRPr="004F7B98">
        <w:rPr>
          <w:rFonts w:ascii="Tahoma" w:hAnsi="Tahoma" w:cs="Tahoma"/>
          <w:sz w:val="20"/>
          <w:szCs w:val="20"/>
        </w:rPr>
        <w:t>Vykonávan</w:t>
      </w:r>
      <w:r w:rsidR="00200B4E">
        <w:rPr>
          <w:rFonts w:ascii="Tahoma" w:hAnsi="Tahoma" w:cs="Tahoma"/>
          <w:sz w:val="20"/>
          <w:szCs w:val="20"/>
        </w:rPr>
        <w:t>ia</w:t>
      </w:r>
      <w:r w:rsidRPr="0088373C">
        <w:rPr>
          <w:rFonts w:ascii="Tahoma" w:hAnsi="Tahoma" w:cs="Tahoma"/>
          <w:sz w:val="20"/>
          <w:szCs w:val="20"/>
        </w:rPr>
        <w:t xml:space="preserve"> Diela. </w:t>
      </w:r>
    </w:p>
    <w:p w14:paraId="3C8E7D52" w14:textId="478284EA" w:rsidR="00F90433" w:rsidRPr="0039465E" w:rsidRDefault="007E7FBA" w:rsidP="00F90433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39465E">
        <w:rPr>
          <w:rFonts w:ascii="Tahoma" w:hAnsi="Tahoma" w:cs="Tahoma"/>
          <w:sz w:val="20"/>
          <w:szCs w:val="20"/>
        </w:rPr>
        <w:t>Projektant</w:t>
      </w:r>
      <w:r w:rsidR="001679CC" w:rsidRPr="0088373C">
        <w:rPr>
          <w:rFonts w:ascii="Tahoma" w:hAnsi="Tahoma" w:cs="Tahoma"/>
          <w:sz w:val="20"/>
          <w:szCs w:val="20"/>
        </w:rPr>
        <w:t xml:space="preserve"> nemá právo na úhradu nákladov, ktoré mu v dôsledku prerušenia Vykonávania Diela podľa </w:t>
      </w:r>
      <w:r w:rsidR="00512485">
        <w:rPr>
          <w:rFonts w:ascii="Tahoma" w:hAnsi="Tahoma" w:cs="Tahoma"/>
          <w:sz w:val="20"/>
          <w:szCs w:val="20"/>
        </w:rPr>
        <w:t>Zmluvy</w:t>
      </w:r>
      <w:r w:rsidR="001679CC" w:rsidRPr="0088373C">
        <w:rPr>
          <w:rFonts w:ascii="Tahoma" w:hAnsi="Tahoma" w:cs="Tahoma"/>
          <w:sz w:val="20"/>
          <w:szCs w:val="20"/>
        </w:rPr>
        <w:t xml:space="preserve"> vzniknú (napr. náklady na prestoje).</w:t>
      </w:r>
    </w:p>
    <w:p w14:paraId="7F02CA7C" w14:textId="333E0722" w:rsidR="00512485" w:rsidRDefault="001679CC" w:rsidP="00512485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88373C">
        <w:rPr>
          <w:rFonts w:ascii="Tahoma" w:hAnsi="Tahoma" w:cs="Tahoma"/>
          <w:sz w:val="20"/>
          <w:szCs w:val="20"/>
        </w:rPr>
        <w:t xml:space="preserve">Prerušenie Vykonávania Diela a jeho ukončenie sa oznamuje </w:t>
      </w:r>
      <w:r w:rsidR="00F90433" w:rsidRPr="0039465E">
        <w:rPr>
          <w:rFonts w:ascii="Tahoma" w:hAnsi="Tahoma" w:cs="Tahoma"/>
          <w:sz w:val="20"/>
          <w:szCs w:val="20"/>
        </w:rPr>
        <w:t>písomne</w:t>
      </w:r>
      <w:r w:rsidRPr="0088373C">
        <w:rPr>
          <w:rFonts w:ascii="Tahoma" w:hAnsi="Tahoma" w:cs="Tahoma"/>
          <w:sz w:val="20"/>
          <w:szCs w:val="20"/>
        </w:rPr>
        <w:t xml:space="preserve">. </w:t>
      </w:r>
      <w:r w:rsidR="00D770C2">
        <w:rPr>
          <w:rFonts w:ascii="Tahoma" w:hAnsi="Tahoma" w:cs="Tahoma"/>
          <w:sz w:val="20"/>
          <w:szCs w:val="20"/>
        </w:rPr>
        <w:t>V oznámení je príslušná Zmluvná strana povinná uviesť a preukázať aspoň dôvod prerušenia a oznámiť predpokladanú dobu jeho trvania.</w:t>
      </w:r>
    </w:p>
    <w:p w14:paraId="4A7F87F3" w14:textId="75A6050B" w:rsidR="00512485" w:rsidRPr="00CE63EF" w:rsidRDefault="00F90433" w:rsidP="00512485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39465E">
        <w:rPr>
          <w:rFonts w:ascii="Tahoma" w:hAnsi="Tahoma" w:cs="Tahoma"/>
          <w:sz w:val="20"/>
          <w:szCs w:val="20"/>
        </w:rPr>
        <w:t>Projektant</w:t>
      </w:r>
      <w:r w:rsidR="001679CC" w:rsidRPr="0088373C">
        <w:rPr>
          <w:rFonts w:ascii="Tahoma" w:hAnsi="Tahoma" w:cs="Tahoma"/>
          <w:sz w:val="20"/>
          <w:szCs w:val="20"/>
        </w:rPr>
        <w:t xml:space="preserve"> má zakázané prerušiť</w:t>
      </w:r>
      <w:r w:rsidR="00512485">
        <w:rPr>
          <w:rFonts w:ascii="Tahoma" w:hAnsi="Tahoma" w:cs="Tahoma"/>
          <w:sz w:val="20"/>
          <w:szCs w:val="20"/>
        </w:rPr>
        <w:t xml:space="preserve"> alebo zastaviť</w:t>
      </w:r>
      <w:r w:rsidR="001679CC" w:rsidRPr="00916DA5">
        <w:rPr>
          <w:rFonts w:ascii="Tahoma" w:hAnsi="Tahoma" w:cs="Tahoma"/>
          <w:sz w:val="20"/>
          <w:szCs w:val="20"/>
        </w:rPr>
        <w:t xml:space="preserve"> Vykonávanie Diela</w:t>
      </w:r>
      <w:r w:rsidR="00512485">
        <w:rPr>
          <w:rFonts w:ascii="Tahoma" w:hAnsi="Tahoma" w:cs="Tahoma"/>
          <w:sz w:val="20"/>
          <w:szCs w:val="20"/>
        </w:rPr>
        <w:t>/</w:t>
      </w:r>
      <w:r w:rsidR="001679CC" w:rsidRPr="0088373C">
        <w:rPr>
          <w:rFonts w:ascii="Tahoma" w:hAnsi="Tahoma" w:cs="Tahoma"/>
          <w:sz w:val="20"/>
          <w:szCs w:val="20"/>
        </w:rPr>
        <w:t>práce na Diele z iných než v </w:t>
      </w:r>
      <w:r w:rsidR="001679CC" w:rsidRPr="00CE63EF">
        <w:rPr>
          <w:rFonts w:ascii="Tahoma" w:hAnsi="Tahoma" w:cs="Tahoma"/>
          <w:sz w:val="20"/>
          <w:szCs w:val="20"/>
        </w:rPr>
        <w:t xml:space="preserve">tomto </w:t>
      </w:r>
      <w:r w:rsidR="002F551A" w:rsidRPr="00CE63EF">
        <w:rPr>
          <w:rFonts w:ascii="Tahoma" w:hAnsi="Tahoma" w:cs="Tahoma"/>
          <w:sz w:val="20"/>
          <w:szCs w:val="20"/>
        </w:rPr>
        <w:t>bode 4.3</w:t>
      </w:r>
      <w:r w:rsidR="00E950AB" w:rsidRPr="00CE63EF">
        <w:rPr>
          <w:rFonts w:ascii="Tahoma" w:hAnsi="Tahoma" w:cs="Tahoma"/>
          <w:sz w:val="20"/>
          <w:szCs w:val="20"/>
        </w:rPr>
        <w:t xml:space="preserve"> </w:t>
      </w:r>
      <w:r w:rsidR="001679CC" w:rsidRPr="00CE63EF">
        <w:rPr>
          <w:rFonts w:ascii="Tahoma" w:hAnsi="Tahoma" w:cs="Tahoma"/>
          <w:sz w:val="20"/>
          <w:szCs w:val="20"/>
        </w:rPr>
        <w:t>predpokladaných dôvodov, ibaže mu to ukladá príkaz podľa aplikovateľného právneho predpisu verejného práva.</w:t>
      </w:r>
      <w:r w:rsidR="00512485" w:rsidRPr="00CE63EF">
        <w:rPr>
          <w:rFonts w:ascii="Tahoma" w:hAnsi="Tahoma" w:cs="Tahoma"/>
          <w:sz w:val="20"/>
          <w:szCs w:val="20"/>
        </w:rPr>
        <w:t xml:space="preserve"> Projektant najmä nie je oprávnený prerušiť Vykonávanie Diela/práce na Diele z dôvodu prebiehajúcich rokovaní medzi Zmluvnými stranami o zmene obsahu Zmluvy alebo sporov o jej výklad či o úkonoch na základe Zmluvy vykonaných. </w:t>
      </w:r>
    </w:p>
    <w:p w14:paraId="0C0EDBEA" w14:textId="77777777" w:rsidR="00CC327B" w:rsidRPr="00CE63EF" w:rsidRDefault="00CC327B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</w:p>
    <w:p w14:paraId="62F59180" w14:textId="2F006CCB" w:rsidR="0098077D" w:rsidRPr="00CE63EF" w:rsidRDefault="00CC327B" w:rsidP="00050C3D">
      <w:pPr>
        <w:jc w:val="both"/>
        <w:rPr>
          <w:rFonts w:ascii="Tahoma" w:hAnsi="Tahoma" w:cs="Tahoma"/>
          <w:b/>
          <w:bCs/>
          <w:cap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5</w:t>
      </w:r>
      <w:r w:rsidR="0098077D" w:rsidRPr="00CE63EF">
        <w:rPr>
          <w:rFonts w:ascii="Tahoma" w:hAnsi="Tahoma" w:cs="Tahoma"/>
          <w:b/>
          <w:bCs/>
          <w:sz w:val="20"/>
          <w:szCs w:val="20"/>
        </w:rPr>
        <w:tab/>
      </w:r>
      <w:r w:rsidR="00293634" w:rsidRPr="00CE63EF">
        <w:rPr>
          <w:rFonts w:ascii="Tahoma" w:hAnsi="Tahoma" w:cs="Tahoma"/>
          <w:b/>
          <w:bCs/>
          <w:sz w:val="20"/>
          <w:szCs w:val="20"/>
        </w:rPr>
        <w:t xml:space="preserve">VŠEOBECNÉ POŽIADAVKY NA </w:t>
      </w:r>
      <w:r w:rsidR="0071323D" w:rsidRPr="00CE63EF">
        <w:rPr>
          <w:rFonts w:ascii="Tahoma" w:hAnsi="Tahoma" w:cs="Tahoma"/>
          <w:b/>
          <w:bCs/>
          <w:caps/>
          <w:sz w:val="20"/>
          <w:szCs w:val="20"/>
        </w:rPr>
        <w:t>VYKON</w:t>
      </w:r>
      <w:r w:rsidR="003862DF" w:rsidRPr="00CE63EF">
        <w:rPr>
          <w:rFonts w:ascii="Tahoma" w:hAnsi="Tahoma" w:cs="Tahoma"/>
          <w:b/>
          <w:bCs/>
          <w:caps/>
          <w:sz w:val="20"/>
          <w:szCs w:val="20"/>
        </w:rPr>
        <w:t xml:space="preserve">ÁVANIE </w:t>
      </w:r>
      <w:r w:rsidR="0071323D" w:rsidRPr="00CE63EF">
        <w:rPr>
          <w:rFonts w:ascii="Tahoma" w:hAnsi="Tahoma" w:cs="Tahoma"/>
          <w:b/>
          <w:bCs/>
          <w:caps/>
          <w:sz w:val="20"/>
          <w:szCs w:val="20"/>
        </w:rPr>
        <w:t>DIELA</w:t>
      </w:r>
    </w:p>
    <w:p w14:paraId="633F4553" w14:textId="187BF664" w:rsidR="00E37E81" w:rsidRPr="00CE63EF" w:rsidRDefault="00CC327B" w:rsidP="00CC327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5.</w:t>
      </w:r>
      <w:r w:rsidR="00495796" w:rsidRPr="00CE63EF">
        <w:rPr>
          <w:rFonts w:ascii="Tahoma" w:hAnsi="Tahoma" w:cs="Tahoma"/>
          <w:b/>
          <w:bCs/>
          <w:sz w:val="20"/>
          <w:szCs w:val="20"/>
        </w:rPr>
        <w:t>1</w:t>
      </w:r>
      <w:r w:rsidRPr="00CE63EF">
        <w:rPr>
          <w:rFonts w:ascii="Tahoma" w:hAnsi="Tahoma" w:cs="Tahoma"/>
          <w:b/>
          <w:bCs/>
          <w:sz w:val="20"/>
          <w:szCs w:val="20"/>
        </w:rPr>
        <w:tab/>
      </w:r>
      <w:r w:rsidR="00E37E81" w:rsidRPr="00CE63EF">
        <w:rPr>
          <w:rFonts w:ascii="Tahoma" w:hAnsi="Tahoma" w:cs="Tahoma"/>
          <w:b/>
          <w:bCs/>
          <w:sz w:val="20"/>
          <w:szCs w:val="20"/>
        </w:rPr>
        <w:t>Vykonávanie Diela</w:t>
      </w:r>
    </w:p>
    <w:p w14:paraId="0E84DF02" w14:textId="6F16107B" w:rsidR="00E37E81" w:rsidRPr="00CE63EF" w:rsidRDefault="00E37E81" w:rsidP="00E37E8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(a)</w:t>
      </w:r>
      <w:r w:rsidRPr="00CE63EF">
        <w:rPr>
          <w:rFonts w:ascii="Tahoma" w:hAnsi="Tahoma" w:cs="Tahoma"/>
          <w:sz w:val="20"/>
          <w:szCs w:val="20"/>
        </w:rPr>
        <w:tab/>
        <w:t xml:space="preserve">Vykonávanie Diela sa bude uskutočňovať na mieste adresy sídla </w:t>
      </w:r>
      <w:r w:rsidR="00331CD6" w:rsidRPr="00CE63EF">
        <w:rPr>
          <w:rFonts w:ascii="Tahoma" w:hAnsi="Tahoma" w:cs="Tahoma"/>
          <w:sz w:val="20"/>
          <w:szCs w:val="20"/>
        </w:rPr>
        <w:t>Projektanta</w:t>
      </w:r>
      <w:r w:rsidRPr="00CE63EF">
        <w:rPr>
          <w:rFonts w:ascii="Tahoma" w:hAnsi="Tahoma" w:cs="Tahoma"/>
          <w:sz w:val="20"/>
          <w:szCs w:val="20"/>
        </w:rPr>
        <w:t xml:space="preserve">, ak z jednotlivých úkonov Vykonávania Diela nevyplýva, že je </w:t>
      </w:r>
      <w:r w:rsidR="00C20B47" w:rsidRPr="00CE63EF">
        <w:rPr>
          <w:rFonts w:ascii="Tahoma" w:hAnsi="Tahoma" w:cs="Tahoma"/>
          <w:sz w:val="20"/>
          <w:szCs w:val="20"/>
        </w:rPr>
        <w:t>možné a</w:t>
      </w:r>
      <w:r w:rsidR="005E4E88" w:rsidRPr="00CE63EF">
        <w:rPr>
          <w:rFonts w:ascii="Tahoma" w:hAnsi="Tahoma" w:cs="Tahoma"/>
          <w:sz w:val="20"/>
          <w:szCs w:val="20"/>
        </w:rPr>
        <w:t>lebo</w:t>
      </w:r>
      <w:r w:rsidR="00C20B47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potrebné ich vykonať na inom mieste.</w:t>
      </w:r>
    </w:p>
    <w:p w14:paraId="1A6C0F32" w14:textId="23AA7386" w:rsidR="00E37E81" w:rsidRPr="00CE63EF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lastRenderedPageBreak/>
        <w:t>(b)</w:t>
      </w:r>
      <w:r w:rsidRPr="00CE63EF">
        <w:rPr>
          <w:rFonts w:ascii="Tahoma" w:hAnsi="Tahoma" w:cs="Tahoma"/>
          <w:sz w:val="20"/>
          <w:szCs w:val="20"/>
        </w:rPr>
        <w:tab/>
        <w:t xml:space="preserve">Pri Vykonávaní Diela bude </w:t>
      </w:r>
      <w:r w:rsidR="00331CD6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postupovať samostatne, pričom je oprávnený, resp. v prípadoch predpokladaných Zmluvou prípadne aj povinný</w:t>
      </w:r>
      <w:r w:rsidR="00175C4D" w:rsidRPr="00CE63EF">
        <w:rPr>
          <w:rFonts w:ascii="Tahoma" w:hAnsi="Tahoma" w:cs="Tahoma"/>
          <w:sz w:val="20"/>
          <w:szCs w:val="20"/>
        </w:rPr>
        <w:t xml:space="preserve"> (napr. bod 5.2 písm. d))</w:t>
      </w:r>
      <w:r w:rsidRPr="00CE63EF">
        <w:rPr>
          <w:rFonts w:ascii="Tahoma" w:hAnsi="Tahoma" w:cs="Tahoma"/>
          <w:sz w:val="20"/>
          <w:szCs w:val="20"/>
        </w:rPr>
        <w:t xml:space="preserve">, za podmienok podľa </w:t>
      </w:r>
      <w:r w:rsidR="00D253BE" w:rsidRPr="00CE63EF">
        <w:rPr>
          <w:rFonts w:ascii="Tahoma" w:hAnsi="Tahoma" w:cs="Tahoma"/>
          <w:sz w:val="20"/>
          <w:szCs w:val="20"/>
        </w:rPr>
        <w:t xml:space="preserve">čl. </w:t>
      </w:r>
      <w:r w:rsidR="0057288B" w:rsidRPr="00CE63EF">
        <w:rPr>
          <w:rFonts w:ascii="Tahoma" w:hAnsi="Tahoma" w:cs="Tahoma"/>
          <w:sz w:val="20"/>
          <w:szCs w:val="20"/>
        </w:rPr>
        <w:t>9,</w:t>
      </w:r>
      <w:r w:rsidRPr="00CE63EF">
        <w:rPr>
          <w:rFonts w:ascii="Tahoma" w:hAnsi="Tahoma" w:cs="Tahoma"/>
          <w:sz w:val="20"/>
          <w:szCs w:val="20"/>
        </w:rPr>
        <w:t xml:space="preserve"> využiť na niektoré plnenia subdodávateľov. </w:t>
      </w:r>
    </w:p>
    <w:p w14:paraId="3E8F9EDF" w14:textId="34A02A22" w:rsidR="00E37E81" w:rsidRPr="00CE63EF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(c)</w:t>
      </w:r>
      <w:r w:rsidRPr="00CE63EF">
        <w:rPr>
          <w:rFonts w:ascii="Tahoma" w:hAnsi="Tahoma" w:cs="Tahoma"/>
          <w:sz w:val="20"/>
          <w:szCs w:val="20"/>
        </w:rPr>
        <w:tab/>
        <w:t xml:space="preserve">Dielo </w:t>
      </w:r>
      <w:r w:rsidR="00F54419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vykoná v súlade s pokynmi </w:t>
      </w:r>
      <w:r w:rsidR="00F54419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>, ako sú ďalej upravené v bode 5</w:t>
      </w:r>
      <w:r w:rsidR="00350AB5" w:rsidRPr="00CE63EF">
        <w:rPr>
          <w:rFonts w:ascii="Tahoma" w:hAnsi="Tahoma" w:cs="Tahoma"/>
          <w:sz w:val="20"/>
          <w:szCs w:val="20"/>
        </w:rPr>
        <w:t>.</w:t>
      </w:r>
      <w:r w:rsidR="00EA23B3" w:rsidRPr="00CE63EF">
        <w:rPr>
          <w:rFonts w:ascii="Tahoma" w:hAnsi="Tahoma" w:cs="Tahoma"/>
          <w:sz w:val="20"/>
          <w:szCs w:val="20"/>
        </w:rPr>
        <w:t>5</w:t>
      </w:r>
      <w:r w:rsidRPr="00CE63EF">
        <w:rPr>
          <w:rFonts w:ascii="Tahoma" w:hAnsi="Tahoma" w:cs="Tahoma"/>
          <w:sz w:val="20"/>
          <w:szCs w:val="20"/>
        </w:rPr>
        <w:t xml:space="preserve"> a s pripomienkami </w:t>
      </w:r>
      <w:r w:rsidR="00F54419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, ako sú ďalej upravené </w:t>
      </w:r>
      <w:r w:rsidR="000C6FA2" w:rsidRPr="00CE63EF">
        <w:rPr>
          <w:rFonts w:ascii="Tahoma" w:hAnsi="Tahoma" w:cs="Tahoma"/>
          <w:sz w:val="20"/>
          <w:szCs w:val="20"/>
        </w:rPr>
        <w:t xml:space="preserve">kdekoľvek </w:t>
      </w:r>
      <w:r w:rsidRPr="00CE63EF">
        <w:rPr>
          <w:rFonts w:ascii="Tahoma" w:hAnsi="Tahoma" w:cs="Tahoma"/>
          <w:sz w:val="20"/>
          <w:szCs w:val="20"/>
        </w:rPr>
        <w:t>v </w:t>
      </w:r>
      <w:r w:rsidR="00C20B47" w:rsidRPr="00CE63EF">
        <w:rPr>
          <w:rFonts w:ascii="Tahoma" w:hAnsi="Tahoma" w:cs="Tahoma"/>
          <w:sz w:val="20"/>
          <w:szCs w:val="20"/>
        </w:rPr>
        <w:t>Zmluve</w:t>
      </w:r>
      <w:r w:rsidRPr="00CE63EF">
        <w:rPr>
          <w:rFonts w:ascii="Tahoma" w:hAnsi="Tahoma" w:cs="Tahoma"/>
          <w:sz w:val="20"/>
          <w:szCs w:val="20"/>
        </w:rPr>
        <w:t xml:space="preserve">. </w:t>
      </w:r>
      <w:r w:rsidR="004C5E3A" w:rsidRPr="00CE63EF">
        <w:rPr>
          <w:rFonts w:ascii="Tahoma" w:hAnsi="Tahoma" w:cs="Tahoma"/>
          <w:sz w:val="20"/>
          <w:szCs w:val="20"/>
        </w:rPr>
        <w:t xml:space="preserve">Projektant </w:t>
      </w:r>
      <w:r w:rsidRPr="00CE63EF">
        <w:rPr>
          <w:rFonts w:ascii="Tahoma" w:hAnsi="Tahoma" w:cs="Tahoma"/>
          <w:sz w:val="20"/>
          <w:szCs w:val="20"/>
        </w:rPr>
        <w:t xml:space="preserve">vykoná </w:t>
      </w:r>
      <w:r w:rsidR="00C20B47" w:rsidRPr="00CE63EF">
        <w:rPr>
          <w:rFonts w:ascii="Tahoma" w:hAnsi="Tahoma" w:cs="Tahoma"/>
          <w:sz w:val="20"/>
          <w:szCs w:val="20"/>
        </w:rPr>
        <w:t>D</w:t>
      </w:r>
      <w:r w:rsidRPr="00CE63EF">
        <w:rPr>
          <w:rFonts w:ascii="Tahoma" w:hAnsi="Tahoma" w:cs="Tahoma"/>
          <w:sz w:val="20"/>
          <w:szCs w:val="20"/>
        </w:rPr>
        <w:t xml:space="preserve">ielo podľa Podkladov v súlade s bodom </w:t>
      </w:r>
      <w:r w:rsidR="00EA23B3" w:rsidRPr="00CE63EF">
        <w:rPr>
          <w:rFonts w:ascii="Tahoma" w:hAnsi="Tahoma" w:cs="Tahoma"/>
          <w:sz w:val="20"/>
          <w:szCs w:val="20"/>
        </w:rPr>
        <w:t>5.3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740057C1" w14:textId="4944987D" w:rsidR="00E37E81" w:rsidRPr="00CE63EF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(d)</w:t>
      </w:r>
      <w:r w:rsidRPr="00CE63EF">
        <w:rPr>
          <w:rFonts w:ascii="Tahoma" w:hAnsi="Tahoma" w:cs="Tahoma"/>
          <w:sz w:val="20"/>
          <w:szCs w:val="20"/>
        </w:rPr>
        <w:tab/>
      </w:r>
      <w:r w:rsidR="007C78D8" w:rsidRPr="00CE63EF">
        <w:rPr>
          <w:rFonts w:ascii="Tahoma" w:hAnsi="Tahoma" w:cs="Tahoma"/>
          <w:sz w:val="20"/>
          <w:szCs w:val="20"/>
        </w:rPr>
        <w:t xml:space="preserve">Vykonávanie Diela sa uskutoční a </w:t>
      </w:r>
      <w:r w:rsidRPr="00CE63EF">
        <w:rPr>
          <w:rFonts w:ascii="Tahoma" w:hAnsi="Tahoma" w:cs="Tahoma"/>
          <w:sz w:val="20"/>
          <w:szCs w:val="20"/>
        </w:rPr>
        <w:t>Dielo bude vykonané</w:t>
      </w:r>
      <w:r w:rsidR="007C78D8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v slovenskom jazyku.</w:t>
      </w:r>
    </w:p>
    <w:p w14:paraId="26CEA336" w14:textId="0195A9FC" w:rsidR="00E37E81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(e)</w:t>
      </w:r>
      <w:r w:rsidRPr="00CE63EF">
        <w:rPr>
          <w:rFonts w:ascii="Tahoma" w:hAnsi="Tahoma" w:cs="Tahoma"/>
          <w:sz w:val="20"/>
          <w:szCs w:val="20"/>
        </w:rPr>
        <w:tab/>
      </w:r>
      <w:r w:rsidR="004C5E3A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na účely vykonania Diela nie je povinný pre </w:t>
      </w:r>
      <w:r w:rsidR="004C5E3A" w:rsidRPr="00CE63EF">
        <w:rPr>
          <w:rFonts w:ascii="Tahoma" w:hAnsi="Tahoma" w:cs="Tahoma"/>
          <w:sz w:val="20"/>
          <w:szCs w:val="20"/>
        </w:rPr>
        <w:t>Projektanta</w:t>
      </w:r>
      <w:r w:rsidRPr="00CE63EF">
        <w:rPr>
          <w:rFonts w:ascii="Tahoma" w:hAnsi="Tahoma" w:cs="Tahoma"/>
          <w:sz w:val="20"/>
          <w:szCs w:val="20"/>
        </w:rPr>
        <w:t xml:space="preserve"> obstarať žiadn</w:t>
      </w:r>
      <w:r w:rsidRPr="009454FF">
        <w:rPr>
          <w:rFonts w:ascii="Tahoma" w:hAnsi="Tahoma" w:cs="Tahoma"/>
          <w:sz w:val="20"/>
          <w:szCs w:val="20"/>
        </w:rPr>
        <w:t>e materiály</w:t>
      </w:r>
      <w:r w:rsidR="00F379AE" w:rsidRPr="009454FF">
        <w:rPr>
          <w:rFonts w:ascii="Tahoma" w:hAnsi="Tahoma" w:cs="Tahoma"/>
          <w:sz w:val="20"/>
          <w:szCs w:val="20"/>
        </w:rPr>
        <w:t>, technológ</w:t>
      </w:r>
      <w:r w:rsidR="005C69A4" w:rsidRPr="009454FF">
        <w:rPr>
          <w:rFonts w:ascii="Tahoma" w:hAnsi="Tahoma" w:cs="Tahoma"/>
          <w:sz w:val="20"/>
          <w:szCs w:val="20"/>
        </w:rPr>
        <w:t xml:space="preserve">ie, </w:t>
      </w:r>
      <w:r w:rsidR="00C20B47">
        <w:rPr>
          <w:rFonts w:ascii="Tahoma" w:hAnsi="Tahoma" w:cs="Tahoma"/>
          <w:sz w:val="20"/>
          <w:szCs w:val="20"/>
        </w:rPr>
        <w:t xml:space="preserve">služby, </w:t>
      </w:r>
      <w:r w:rsidRPr="009454FF">
        <w:rPr>
          <w:rFonts w:ascii="Tahoma" w:hAnsi="Tahoma" w:cs="Tahoma"/>
          <w:sz w:val="20"/>
          <w:szCs w:val="20"/>
        </w:rPr>
        <w:t>ani iné veci</w:t>
      </w:r>
      <w:r w:rsidR="00C20B47">
        <w:rPr>
          <w:rFonts w:ascii="Tahoma" w:hAnsi="Tahoma" w:cs="Tahoma"/>
          <w:sz w:val="20"/>
          <w:szCs w:val="20"/>
        </w:rPr>
        <w:t xml:space="preserve"> alebo práva</w:t>
      </w:r>
      <w:r w:rsidRPr="009454FF">
        <w:rPr>
          <w:rFonts w:ascii="Tahoma" w:hAnsi="Tahoma" w:cs="Tahoma"/>
          <w:sz w:val="20"/>
          <w:szCs w:val="20"/>
        </w:rPr>
        <w:t>.</w:t>
      </w:r>
    </w:p>
    <w:p w14:paraId="0F942196" w14:textId="163D7C6F" w:rsidR="00CC327B" w:rsidRPr="009454FF" w:rsidRDefault="00E37E81" w:rsidP="004843C3">
      <w:pPr>
        <w:widowControl/>
        <w:tabs>
          <w:tab w:val="left" w:pos="709"/>
        </w:tabs>
        <w:autoSpaceDE/>
        <w:autoSpaceDN/>
        <w:ind w:left="709" w:hanging="851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5.</w:t>
      </w:r>
      <w:r w:rsidR="00495796" w:rsidRPr="009454FF">
        <w:rPr>
          <w:rFonts w:ascii="Tahoma" w:hAnsi="Tahoma" w:cs="Tahoma"/>
          <w:b/>
          <w:bCs/>
          <w:sz w:val="20"/>
          <w:szCs w:val="20"/>
        </w:rPr>
        <w:t>2</w:t>
      </w:r>
      <w:r w:rsidRPr="009454FF">
        <w:rPr>
          <w:rFonts w:ascii="Tahoma" w:hAnsi="Tahoma" w:cs="Tahoma"/>
          <w:b/>
          <w:bCs/>
          <w:sz w:val="20"/>
          <w:szCs w:val="20"/>
        </w:rPr>
        <w:tab/>
      </w:r>
      <w:r w:rsidR="00CC327B" w:rsidRPr="009454FF">
        <w:rPr>
          <w:rFonts w:ascii="Tahoma" w:hAnsi="Tahoma" w:cs="Tahoma"/>
          <w:b/>
          <w:bCs/>
          <w:sz w:val="20"/>
          <w:szCs w:val="20"/>
        </w:rPr>
        <w:t>Odborná starostlivosť</w:t>
      </w:r>
      <w:r w:rsidR="003850D1" w:rsidRPr="009454FF">
        <w:rPr>
          <w:rFonts w:ascii="Tahoma" w:hAnsi="Tahoma" w:cs="Tahoma"/>
          <w:b/>
          <w:bCs/>
          <w:sz w:val="20"/>
          <w:szCs w:val="20"/>
        </w:rPr>
        <w:t xml:space="preserve"> a požiadavky na Dielo</w:t>
      </w:r>
    </w:p>
    <w:p w14:paraId="627DEFC2" w14:textId="7E0B0628" w:rsidR="003B40D4" w:rsidRDefault="00CC327B" w:rsidP="004D7D92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b/>
          <w:bCs/>
          <w:sz w:val="20"/>
          <w:szCs w:val="20"/>
        </w:rPr>
        <w:t>(a)</w:t>
      </w:r>
      <w:r w:rsidRPr="009454FF">
        <w:rPr>
          <w:rFonts w:ascii="Tahoma" w:hAnsi="Tahoma" w:cs="Tahoma"/>
          <w:sz w:val="20"/>
          <w:szCs w:val="20"/>
        </w:rPr>
        <w:tab/>
      </w:r>
      <w:r w:rsidR="003B40D4" w:rsidRPr="00ED001A">
        <w:rPr>
          <w:rFonts w:ascii="Tahoma" w:hAnsi="Tahoma" w:cs="Tahoma"/>
          <w:b/>
          <w:bCs/>
          <w:sz w:val="20"/>
          <w:szCs w:val="20"/>
        </w:rPr>
        <w:t>Súlad s legislatívou, bezbariérovosť, zásada výrazne nenarušiť</w:t>
      </w:r>
    </w:p>
    <w:p w14:paraId="104EBB59" w14:textId="65A6DF78" w:rsidR="004D7D92" w:rsidRDefault="003B40D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</w:r>
      <w:r w:rsidR="004C5E3A">
        <w:rPr>
          <w:rFonts w:ascii="Tahoma" w:hAnsi="Tahoma" w:cs="Tahoma"/>
          <w:sz w:val="20"/>
          <w:szCs w:val="20"/>
        </w:rPr>
        <w:t>Projektant</w:t>
      </w:r>
      <w:r w:rsidR="003F3986" w:rsidRPr="009454FF">
        <w:rPr>
          <w:rFonts w:ascii="Tahoma" w:hAnsi="Tahoma" w:cs="Tahoma"/>
          <w:sz w:val="20"/>
          <w:szCs w:val="20"/>
        </w:rPr>
        <w:t xml:space="preserve"> </w:t>
      </w:r>
      <w:r w:rsidR="00E37E81" w:rsidRPr="009454FF">
        <w:rPr>
          <w:rFonts w:ascii="Tahoma" w:hAnsi="Tahoma" w:cs="Tahoma"/>
          <w:sz w:val="20"/>
          <w:szCs w:val="20"/>
        </w:rPr>
        <w:t xml:space="preserve">s odbornou starostlivosťou </w:t>
      </w:r>
      <w:r w:rsidR="003F3986" w:rsidRPr="009454FF">
        <w:rPr>
          <w:rFonts w:ascii="Tahoma" w:hAnsi="Tahoma" w:cs="Tahoma"/>
          <w:sz w:val="20"/>
          <w:szCs w:val="20"/>
        </w:rPr>
        <w:t>vykoná Dielo</w:t>
      </w:r>
      <w:r w:rsidR="006C6EDC" w:rsidRPr="009454FF">
        <w:rPr>
          <w:rFonts w:ascii="Tahoma" w:hAnsi="Tahoma" w:cs="Tahoma"/>
          <w:sz w:val="20"/>
          <w:szCs w:val="20"/>
        </w:rPr>
        <w:t xml:space="preserve"> </w:t>
      </w:r>
      <w:r w:rsidR="003F3986" w:rsidRPr="009454FF">
        <w:rPr>
          <w:rFonts w:ascii="Tahoma" w:hAnsi="Tahoma" w:cs="Tahoma"/>
          <w:sz w:val="20"/>
          <w:szCs w:val="20"/>
        </w:rPr>
        <w:t>tak, aby sa Vykonávani</w:t>
      </w:r>
      <w:r w:rsidR="00C42D7A" w:rsidRPr="009454FF">
        <w:rPr>
          <w:rFonts w:ascii="Tahoma" w:hAnsi="Tahoma" w:cs="Tahoma"/>
          <w:sz w:val="20"/>
          <w:szCs w:val="20"/>
        </w:rPr>
        <w:t>e</w:t>
      </w:r>
      <w:r w:rsidR="003F3986" w:rsidRPr="009454FF">
        <w:rPr>
          <w:rFonts w:ascii="Tahoma" w:hAnsi="Tahoma" w:cs="Tahoma"/>
          <w:sz w:val="20"/>
          <w:szCs w:val="20"/>
        </w:rPr>
        <w:t xml:space="preserve"> Diela uskutočnil</w:t>
      </w:r>
      <w:r w:rsidR="00C42D7A" w:rsidRPr="009454FF">
        <w:rPr>
          <w:rFonts w:ascii="Tahoma" w:hAnsi="Tahoma" w:cs="Tahoma"/>
          <w:sz w:val="20"/>
          <w:szCs w:val="20"/>
        </w:rPr>
        <w:t>o</w:t>
      </w:r>
      <w:r w:rsidR="003F3986" w:rsidRPr="009454FF">
        <w:rPr>
          <w:rFonts w:ascii="Tahoma" w:hAnsi="Tahoma" w:cs="Tahoma"/>
          <w:sz w:val="20"/>
          <w:szCs w:val="20"/>
        </w:rPr>
        <w:t xml:space="preserve"> v súlade s aplikovateľnými všeobecne záväznými právnymi predpismi účinnými na území Slovenskej republiky,</w:t>
      </w:r>
      <w:r w:rsidR="00FE11C8">
        <w:rPr>
          <w:rFonts w:ascii="Tahoma" w:hAnsi="Tahoma" w:cs="Tahoma"/>
          <w:sz w:val="20"/>
          <w:szCs w:val="20"/>
        </w:rPr>
        <w:t xml:space="preserve"> </w:t>
      </w:r>
      <w:r w:rsidR="003F3986" w:rsidRPr="009454FF">
        <w:rPr>
          <w:rFonts w:ascii="Tahoma" w:hAnsi="Tahoma" w:cs="Tahoma"/>
          <w:sz w:val="20"/>
          <w:szCs w:val="20"/>
        </w:rPr>
        <w:t>technickými normami</w:t>
      </w:r>
      <w:r w:rsidR="004E0C34" w:rsidRPr="009454FF">
        <w:rPr>
          <w:rFonts w:ascii="Tahoma" w:hAnsi="Tahoma" w:cs="Tahoma"/>
          <w:sz w:val="20"/>
          <w:szCs w:val="20"/>
        </w:rPr>
        <w:t xml:space="preserve"> (STN</w:t>
      </w:r>
      <w:r w:rsidR="00C85A58" w:rsidRPr="009454FF">
        <w:rPr>
          <w:rFonts w:ascii="Tahoma" w:hAnsi="Tahoma" w:cs="Tahoma"/>
          <w:sz w:val="20"/>
          <w:szCs w:val="20"/>
        </w:rPr>
        <w:t> </w:t>
      </w:r>
      <w:r w:rsidR="004E0C34" w:rsidRPr="009454FF">
        <w:rPr>
          <w:rFonts w:ascii="Tahoma" w:hAnsi="Tahoma" w:cs="Tahoma"/>
          <w:sz w:val="20"/>
          <w:szCs w:val="20"/>
        </w:rPr>
        <w:t>a ETN)</w:t>
      </w:r>
      <w:r w:rsidR="00A1211E">
        <w:rPr>
          <w:rFonts w:ascii="Tahoma" w:hAnsi="Tahoma" w:cs="Tahoma"/>
          <w:sz w:val="20"/>
          <w:szCs w:val="20"/>
        </w:rPr>
        <w:t xml:space="preserve">, v rozsahu prílohy č. 1 až 3 Sadzobníka pre navrhovanie ponukových cien projektových prác a inžinierskych činností UNIKA, </w:t>
      </w:r>
      <w:r w:rsidR="004E0C34" w:rsidRPr="009454FF">
        <w:rPr>
          <w:rFonts w:ascii="Tahoma" w:hAnsi="Tahoma" w:cs="Tahoma"/>
          <w:sz w:val="20"/>
          <w:szCs w:val="20"/>
        </w:rPr>
        <w:t>a</w:t>
      </w:r>
      <w:r w:rsidR="00F64581" w:rsidRPr="009454FF">
        <w:rPr>
          <w:rFonts w:ascii="Tahoma" w:hAnsi="Tahoma" w:cs="Tahoma"/>
          <w:sz w:val="20"/>
          <w:szCs w:val="20"/>
        </w:rPr>
        <w:t>j</w:t>
      </w:r>
      <w:r w:rsidR="004E0C34" w:rsidRPr="009454FF">
        <w:rPr>
          <w:rFonts w:ascii="Tahoma" w:hAnsi="Tahoma" w:cs="Tahoma"/>
          <w:sz w:val="20"/>
          <w:szCs w:val="20"/>
        </w:rPr>
        <w:t> </w:t>
      </w:r>
      <w:r w:rsidR="00C23B78">
        <w:rPr>
          <w:rFonts w:ascii="Tahoma" w:hAnsi="Tahoma" w:cs="Tahoma"/>
          <w:sz w:val="20"/>
          <w:szCs w:val="20"/>
        </w:rPr>
        <w:t xml:space="preserve">s </w:t>
      </w:r>
      <w:r w:rsidR="004E0C34" w:rsidRPr="009454FF">
        <w:rPr>
          <w:rFonts w:ascii="Tahoma" w:hAnsi="Tahoma" w:cs="Tahoma"/>
          <w:sz w:val="20"/>
          <w:szCs w:val="20"/>
        </w:rPr>
        <w:t>príslušnými technickými predpismi</w:t>
      </w:r>
      <w:r w:rsidR="003321BD">
        <w:rPr>
          <w:rFonts w:ascii="Tahoma" w:hAnsi="Tahoma" w:cs="Tahoma"/>
          <w:sz w:val="20"/>
          <w:szCs w:val="20"/>
        </w:rPr>
        <w:t>,</w:t>
      </w:r>
      <w:r w:rsidR="003F3986" w:rsidRPr="009454FF">
        <w:rPr>
          <w:rFonts w:ascii="Tahoma" w:hAnsi="Tahoma" w:cs="Tahoma"/>
          <w:sz w:val="20"/>
          <w:szCs w:val="20"/>
        </w:rPr>
        <w:t xml:space="preserve"> </w:t>
      </w:r>
      <w:r w:rsidR="004D7D92" w:rsidRPr="009454FF">
        <w:rPr>
          <w:rFonts w:ascii="Tahoma" w:hAnsi="Tahoma" w:cs="Tahoma"/>
          <w:sz w:val="20"/>
          <w:szCs w:val="20"/>
        </w:rPr>
        <w:t xml:space="preserve">podmienkami </w:t>
      </w:r>
      <w:r w:rsidR="0061690A" w:rsidRPr="009454FF">
        <w:rPr>
          <w:rFonts w:ascii="Tahoma" w:hAnsi="Tahoma" w:cs="Tahoma"/>
          <w:sz w:val="20"/>
          <w:szCs w:val="20"/>
        </w:rPr>
        <w:t xml:space="preserve">a </w:t>
      </w:r>
      <w:r w:rsidR="003F3986" w:rsidRPr="009454FF">
        <w:rPr>
          <w:rFonts w:ascii="Tahoma" w:hAnsi="Tahoma" w:cs="Tahoma"/>
          <w:sz w:val="20"/>
          <w:szCs w:val="20"/>
        </w:rPr>
        <w:t>štandard</w:t>
      </w:r>
      <w:r w:rsidR="00FE11C8">
        <w:rPr>
          <w:rFonts w:ascii="Tahoma" w:hAnsi="Tahoma" w:cs="Tahoma"/>
          <w:sz w:val="20"/>
          <w:szCs w:val="20"/>
        </w:rPr>
        <w:t>a</w:t>
      </w:r>
      <w:r w:rsidR="003F3986" w:rsidRPr="009454FF">
        <w:rPr>
          <w:rFonts w:ascii="Tahoma" w:hAnsi="Tahoma" w:cs="Tahoma"/>
          <w:sz w:val="20"/>
          <w:szCs w:val="20"/>
        </w:rPr>
        <w:t xml:space="preserve">mi </w:t>
      </w:r>
      <w:r w:rsidR="004D7D92" w:rsidRPr="009454FF">
        <w:rPr>
          <w:rFonts w:ascii="Tahoma" w:hAnsi="Tahoma" w:cs="Tahoma"/>
          <w:sz w:val="20"/>
          <w:szCs w:val="20"/>
        </w:rPr>
        <w:t xml:space="preserve">súvisiacimi s predmetom </w:t>
      </w:r>
      <w:r w:rsidR="00F64581" w:rsidRPr="009454FF">
        <w:rPr>
          <w:rFonts w:ascii="Tahoma" w:hAnsi="Tahoma" w:cs="Tahoma"/>
          <w:sz w:val="20"/>
          <w:szCs w:val="20"/>
        </w:rPr>
        <w:t>Diela</w:t>
      </w:r>
      <w:r w:rsidR="00377BF5" w:rsidRPr="009454FF">
        <w:rPr>
          <w:rFonts w:ascii="Tahoma" w:hAnsi="Tahoma" w:cs="Tahoma"/>
          <w:sz w:val="20"/>
          <w:szCs w:val="20"/>
        </w:rPr>
        <w:t xml:space="preserve">, </w:t>
      </w:r>
      <w:r w:rsidR="0061690A" w:rsidRPr="009454FF">
        <w:rPr>
          <w:rFonts w:ascii="Tahoma" w:hAnsi="Tahoma" w:cs="Tahoma"/>
          <w:sz w:val="20"/>
          <w:szCs w:val="20"/>
        </w:rPr>
        <w:t xml:space="preserve">účinnými v čase </w:t>
      </w:r>
      <w:r w:rsidR="00C23B78">
        <w:rPr>
          <w:rFonts w:ascii="Tahoma" w:hAnsi="Tahoma" w:cs="Tahoma"/>
          <w:sz w:val="20"/>
          <w:szCs w:val="20"/>
        </w:rPr>
        <w:t>Vykonávania</w:t>
      </w:r>
      <w:r w:rsidR="0061690A" w:rsidRPr="009454FF">
        <w:rPr>
          <w:rFonts w:ascii="Tahoma" w:hAnsi="Tahoma" w:cs="Tahoma"/>
          <w:sz w:val="20"/>
          <w:szCs w:val="20"/>
        </w:rPr>
        <w:t xml:space="preserve"> </w:t>
      </w:r>
      <w:r w:rsidR="00F64581" w:rsidRPr="009454FF">
        <w:rPr>
          <w:rFonts w:ascii="Tahoma" w:hAnsi="Tahoma" w:cs="Tahoma"/>
          <w:sz w:val="20"/>
          <w:szCs w:val="20"/>
        </w:rPr>
        <w:t>Diela</w:t>
      </w:r>
      <w:r w:rsidR="00393473" w:rsidRPr="009454FF">
        <w:rPr>
          <w:rFonts w:ascii="Tahoma" w:hAnsi="Tahoma" w:cs="Tahoma"/>
          <w:sz w:val="20"/>
          <w:szCs w:val="20"/>
        </w:rPr>
        <w:t>, najmä, nie však výlučne, v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>súlade so Stavebným zákonom a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>Vyhláškou a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 xml:space="preserve">tak, </w:t>
      </w:r>
      <w:r w:rsidR="00F64581" w:rsidRPr="009454FF">
        <w:rPr>
          <w:rFonts w:ascii="Tahoma" w:hAnsi="Tahoma" w:cs="Tahoma"/>
          <w:sz w:val="20"/>
          <w:szCs w:val="20"/>
        </w:rPr>
        <w:t xml:space="preserve">aby </w:t>
      </w:r>
      <w:r w:rsidR="003F3986" w:rsidRPr="009454FF">
        <w:rPr>
          <w:rFonts w:ascii="Tahoma" w:hAnsi="Tahoma" w:cs="Tahoma"/>
          <w:sz w:val="20"/>
          <w:szCs w:val="20"/>
        </w:rPr>
        <w:t>takúto požiadavku na súlad s</w:t>
      </w:r>
      <w:r w:rsidR="002A43B2">
        <w:rPr>
          <w:rFonts w:ascii="Tahoma" w:hAnsi="Tahoma" w:cs="Tahoma"/>
          <w:sz w:val="20"/>
          <w:szCs w:val="20"/>
        </w:rPr>
        <w:t> </w:t>
      </w:r>
      <w:r w:rsidR="003F3986" w:rsidRPr="009454FF">
        <w:rPr>
          <w:rFonts w:ascii="Tahoma" w:hAnsi="Tahoma" w:cs="Tahoma"/>
          <w:sz w:val="20"/>
          <w:szCs w:val="20"/>
        </w:rPr>
        <w:t>predpismi a</w:t>
      </w:r>
      <w:r w:rsidR="002A43B2">
        <w:rPr>
          <w:rFonts w:ascii="Tahoma" w:hAnsi="Tahoma" w:cs="Tahoma"/>
          <w:sz w:val="20"/>
          <w:szCs w:val="20"/>
        </w:rPr>
        <w:t> </w:t>
      </w:r>
      <w:r w:rsidR="003F3986" w:rsidRPr="009454FF">
        <w:rPr>
          <w:rFonts w:ascii="Tahoma" w:hAnsi="Tahoma" w:cs="Tahoma"/>
          <w:sz w:val="20"/>
          <w:szCs w:val="20"/>
        </w:rPr>
        <w:t xml:space="preserve">štandardami </w:t>
      </w:r>
      <w:r w:rsidR="00393473" w:rsidRPr="009454FF">
        <w:rPr>
          <w:rFonts w:ascii="Tahoma" w:hAnsi="Tahoma" w:cs="Tahoma"/>
          <w:sz w:val="20"/>
          <w:szCs w:val="20"/>
        </w:rPr>
        <w:t>v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 xml:space="preserve">celom rozsahu </w:t>
      </w:r>
      <w:r w:rsidR="003F3986" w:rsidRPr="009454FF">
        <w:rPr>
          <w:rFonts w:ascii="Tahoma" w:hAnsi="Tahoma" w:cs="Tahoma"/>
          <w:sz w:val="20"/>
          <w:szCs w:val="20"/>
        </w:rPr>
        <w:t>spĺňalo aj vykonané Dielo</w:t>
      </w:r>
      <w:r w:rsidR="002A43B2">
        <w:rPr>
          <w:rFonts w:ascii="Tahoma" w:hAnsi="Tahoma" w:cs="Tahoma"/>
          <w:sz w:val="20"/>
          <w:szCs w:val="20"/>
        </w:rPr>
        <w:t>, ku dňu jeho vykonania</w:t>
      </w:r>
      <w:r w:rsidR="003F3986" w:rsidRPr="009454FF">
        <w:rPr>
          <w:rFonts w:ascii="Tahoma" w:hAnsi="Tahoma" w:cs="Tahoma"/>
          <w:sz w:val="20"/>
          <w:szCs w:val="20"/>
        </w:rPr>
        <w:t xml:space="preserve">. Dielo </w:t>
      </w:r>
      <w:r w:rsidR="00F64581" w:rsidRPr="009454FF">
        <w:rPr>
          <w:rFonts w:ascii="Tahoma" w:hAnsi="Tahoma" w:cs="Tahoma"/>
          <w:sz w:val="20"/>
          <w:szCs w:val="20"/>
        </w:rPr>
        <w:t>musí</w:t>
      </w:r>
      <w:r w:rsidR="003F3986" w:rsidRPr="009454FF">
        <w:rPr>
          <w:rFonts w:ascii="Tahoma" w:hAnsi="Tahoma" w:cs="Tahoma"/>
          <w:sz w:val="20"/>
          <w:szCs w:val="20"/>
        </w:rPr>
        <w:t xml:space="preserve"> zohľadňovať akékoľvek a všetky normatívne požiadavky na jeho predmet, a to aj v prípade, ak niektorú z normatívnych požiadaviek táto Zmluva výslovne neuvádza.</w:t>
      </w:r>
      <w:r w:rsidR="004D7D92" w:rsidRPr="009454FF">
        <w:rPr>
          <w:rFonts w:ascii="Tahoma" w:hAnsi="Tahoma" w:cs="Tahoma"/>
          <w:sz w:val="20"/>
          <w:szCs w:val="20"/>
        </w:rPr>
        <w:t xml:space="preserve"> </w:t>
      </w:r>
    </w:p>
    <w:p w14:paraId="6E668CD7" w14:textId="7206494E" w:rsidR="003B40D4" w:rsidRPr="00450BF4" w:rsidRDefault="003B40D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AC29E2">
        <w:rPr>
          <w:rFonts w:ascii="Tahoma" w:hAnsi="Tahoma" w:cs="Tahoma"/>
          <w:sz w:val="20"/>
          <w:szCs w:val="20"/>
        </w:rPr>
        <w:t xml:space="preserve">Projektant </w:t>
      </w:r>
      <w:r w:rsidRPr="009454FF">
        <w:rPr>
          <w:rFonts w:ascii="Tahoma" w:hAnsi="Tahoma" w:cs="Tahoma"/>
          <w:sz w:val="20"/>
          <w:szCs w:val="20"/>
        </w:rPr>
        <w:t>s odbornou starostlivosťou vykoná Dielo tak,</w:t>
      </w:r>
      <w:r>
        <w:rPr>
          <w:rFonts w:ascii="Tahoma" w:hAnsi="Tahoma" w:cs="Tahoma"/>
          <w:sz w:val="20"/>
          <w:szCs w:val="20"/>
        </w:rPr>
        <w:t xml:space="preserve"> aby bolo v súlade so zásadou „nespôsobovať významnú </w:t>
      </w:r>
      <w:r w:rsidRPr="004B2384">
        <w:rPr>
          <w:rFonts w:ascii="Tahoma" w:hAnsi="Tahoma" w:cs="Tahoma"/>
          <w:sz w:val="20"/>
          <w:szCs w:val="20"/>
        </w:rPr>
        <w:t xml:space="preserve">škodu“, </w:t>
      </w:r>
      <w:r w:rsidR="00AA178B" w:rsidRPr="004B2384">
        <w:rPr>
          <w:rFonts w:ascii="Tahoma" w:hAnsi="Tahoma" w:cs="Tahoma"/>
          <w:sz w:val="20"/>
          <w:szCs w:val="20"/>
        </w:rPr>
        <w:t xml:space="preserve">najmä nesmie Dielo ani žiadna jeho časť alebo jeho použitie na účel </w:t>
      </w:r>
      <w:r w:rsidR="00AA178B" w:rsidRPr="00CE63EF">
        <w:rPr>
          <w:rFonts w:ascii="Tahoma" w:hAnsi="Tahoma" w:cs="Tahoma"/>
          <w:sz w:val="20"/>
          <w:szCs w:val="20"/>
        </w:rPr>
        <w:t>podľa bodu 3.1 výrazne narušiť žiaden z environmentálnych cieľov uvedených v čl. 17 Nariadenia</w:t>
      </w:r>
      <w:r w:rsidR="00044C4B" w:rsidRPr="00CE63EF">
        <w:rPr>
          <w:rFonts w:ascii="Tahoma" w:hAnsi="Tahoma" w:cs="Tahoma"/>
          <w:sz w:val="20"/>
          <w:szCs w:val="20"/>
        </w:rPr>
        <w:t xml:space="preserve"> o</w:t>
      </w:r>
      <w:r w:rsidR="00044C4B">
        <w:rPr>
          <w:rFonts w:ascii="Tahoma" w:hAnsi="Tahoma" w:cs="Tahoma"/>
          <w:sz w:val="20"/>
          <w:szCs w:val="20"/>
        </w:rPr>
        <w:t> taxonómií</w:t>
      </w:r>
      <w:r w:rsidR="00AA178B" w:rsidRPr="00450BF4">
        <w:rPr>
          <w:rFonts w:ascii="Tahoma" w:hAnsi="Tahoma" w:cs="Tahoma"/>
          <w:sz w:val="20"/>
          <w:szCs w:val="20"/>
        </w:rPr>
        <w:t>.</w:t>
      </w:r>
      <w:r w:rsidR="00940764" w:rsidRPr="00450BF4">
        <w:rPr>
          <w:rFonts w:ascii="Tahoma" w:hAnsi="Tahoma" w:cs="Tahoma"/>
          <w:sz w:val="20"/>
          <w:szCs w:val="20"/>
        </w:rPr>
        <w:t xml:space="preserve"> </w:t>
      </w:r>
    </w:p>
    <w:p w14:paraId="2C8B2C1F" w14:textId="0CD7C81B" w:rsidR="0074376F" w:rsidRPr="004B2384" w:rsidRDefault="0094076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22C0966A">
        <w:rPr>
          <w:rFonts w:ascii="Tahoma" w:hAnsi="Tahoma" w:cs="Tahoma"/>
          <w:sz w:val="20"/>
          <w:szCs w:val="20"/>
        </w:rPr>
        <w:t>(iii)</w:t>
      </w:r>
      <w:r>
        <w:tab/>
      </w:r>
      <w:r w:rsidR="00692269" w:rsidRPr="22C0966A">
        <w:rPr>
          <w:rFonts w:ascii="Tahoma" w:hAnsi="Tahoma" w:cs="Tahoma"/>
          <w:sz w:val="20"/>
          <w:szCs w:val="20"/>
        </w:rPr>
        <w:t>Projektant</w:t>
      </w:r>
      <w:r w:rsidR="008C7AC4" w:rsidRPr="22C0966A">
        <w:rPr>
          <w:rFonts w:ascii="Tahoma" w:hAnsi="Tahoma" w:cs="Tahoma"/>
          <w:sz w:val="20"/>
          <w:szCs w:val="20"/>
        </w:rPr>
        <w:t xml:space="preserve"> s odbornou starostlivosťou vykoná Dielo tak, aby</w:t>
      </w:r>
      <w:r w:rsidR="00D61410" w:rsidRPr="22C0966A">
        <w:rPr>
          <w:rFonts w:ascii="Tahoma" w:hAnsi="Tahoma" w:cs="Tahoma"/>
          <w:sz w:val="20"/>
          <w:szCs w:val="20"/>
        </w:rPr>
        <w:t xml:space="preserve"> </w:t>
      </w:r>
      <w:r w:rsidR="00FE11C8" w:rsidRPr="22C0966A">
        <w:rPr>
          <w:rFonts w:ascii="Tahoma" w:hAnsi="Tahoma" w:cs="Tahoma"/>
          <w:sz w:val="20"/>
          <w:szCs w:val="20"/>
        </w:rPr>
        <w:t>bolo v súlade s </w:t>
      </w:r>
      <w:r w:rsidR="008C7AC4" w:rsidRPr="22C0966A">
        <w:rPr>
          <w:rFonts w:ascii="Tahoma" w:hAnsi="Tahoma" w:cs="Tahoma"/>
          <w:sz w:val="20"/>
          <w:szCs w:val="20"/>
        </w:rPr>
        <w:t>požiadavk</w:t>
      </w:r>
      <w:r w:rsidR="00FE11C8" w:rsidRPr="22C0966A">
        <w:rPr>
          <w:rFonts w:ascii="Tahoma" w:hAnsi="Tahoma" w:cs="Tahoma"/>
          <w:sz w:val="20"/>
          <w:szCs w:val="20"/>
        </w:rPr>
        <w:t>ami podľa</w:t>
      </w:r>
      <w:r w:rsidR="008C7AC4" w:rsidRPr="22C0966A">
        <w:rPr>
          <w:rFonts w:ascii="Tahoma" w:hAnsi="Tahoma" w:cs="Tahoma"/>
          <w:sz w:val="20"/>
          <w:szCs w:val="20"/>
        </w:rPr>
        <w:t xml:space="preserve"> </w:t>
      </w:r>
      <w:r w:rsidR="00D61410" w:rsidRPr="22C0966A">
        <w:rPr>
          <w:rFonts w:ascii="Tahoma" w:hAnsi="Tahoma" w:cs="Tahoma"/>
          <w:sz w:val="20"/>
          <w:szCs w:val="20"/>
        </w:rPr>
        <w:t xml:space="preserve">Vyhlášky o bezbariérovosti. Za tým účelom </w:t>
      </w:r>
      <w:r w:rsidR="00692269" w:rsidRPr="22C0966A">
        <w:rPr>
          <w:rFonts w:ascii="Tahoma" w:hAnsi="Tahoma" w:cs="Tahoma"/>
          <w:sz w:val="20"/>
          <w:szCs w:val="20"/>
        </w:rPr>
        <w:t>Projektant</w:t>
      </w:r>
      <w:r w:rsidR="00D61410" w:rsidRPr="22C0966A">
        <w:rPr>
          <w:rFonts w:ascii="Tahoma" w:hAnsi="Tahoma" w:cs="Tahoma"/>
          <w:sz w:val="20"/>
          <w:szCs w:val="20"/>
        </w:rPr>
        <w:t xml:space="preserve"> taktiež </w:t>
      </w:r>
      <w:r w:rsidR="00E86AD3" w:rsidRPr="22C0966A">
        <w:rPr>
          <w:rFonts w:ascii="Tahoma" w:hAnsi="Tahoma" w:cs="Tahoma"/>
          <w:sz w:val="20"/>
          <w:szCs w:val="20"/>
        </w:rPr>
        <w:t xml:space="preserve">predloží </w:t>
      </w:r>
      <w:r w:rsidR="00692269" w:rsidRPr="22C0966A">
        <w:rPr>
          <w:rFonts w:ascii="Tahoma" w:hAnsi="Tahoma" w:cs="Tahoma"/>
          <w:sz w:val="20"/>
          <w:szCs w:val="20"/>
        </w:rPr>
        <w:t xml:space="preserve">BBSK </w:t>
      </w:r>
      <w:r w:rsidR="00D61410" w:rsidRPr="22C0966A">
        <w:rPr>
          <w:rFonts w:ascii="Tahoma" w:hAnsi="Tahoma" w:cs="Tahoma"/>
          <w:sz w:val="20"/>
          <w:szCs w:val="20"/>
        </w:rPr>
        <w:t>vyhláseni</w:t>
      </w:r>
      <w:r w:rsidR="00E86AD3" w:rsidRPr="22C0966A">
        <w:rPr>
          <w:rFonts w:ascii="Tahoma" w:hAnsi="Tahoma" w:cs="Tahoma"/>
          <w:sz w:val="20"/>
          <w:szCs w:val="20"/>
        </w:rPr>
        <w:t>e</w:t>
      </w:r>
      <w:r w:rsidR="00D61410" w:rsidRPr="22C0966A">
        <w:rPr>
          <w:rFonts w:ascii="Tahoma" w:hAnsi="Tahoma" w:cs="Tahoma"/>
          <w:sz w:val="20"/>
          <w:szCs w:val="20"/>
        </w:rPr>
        <w:t xml:space="preserve"> o </w:t>
      </w:r>
      <w:r w:rsidR="00E86AD3" w:rsidRPr="22C0966A">
        <w:rPr>
          <w:rFonts w:ascii="Tahoma" w:hAnsi="Tahoma" w:cs="Tahoma"/>
          <w:sz w:val="20"/>
          <w:szCs w:val="20"/>
        </w:rPr>
        <w:t>bezbariérovej prístupnosti</w:t>
      </w:r>
      <w:r w:rsidR="00E86AD3" w:rsidRPr="22C0966A" w:rsidDel="005C4702">
        <w:rPr>
          <w:rFonts w:ascii="Tahoma" w:hAnsi="Tahoma" w:cs="Tahoma"/>
          <w:sz w:val="20"/>
          <w:szCs w:val="20"/>
        </w:rPr>
        <w:t xml:space="preserve"> </w:t>
      </w:r>
      <w:r w:rsidR="00E86AD3" w:rsidRPr="22C0966A">
        <w:rPr>
          <w:rFonts w:ascii="Tahoma" w:hAnsi="Tahoma" w:cs="Tahoma"/>
          <w:sz w:val="20"/>
          <w:szCs w:val="20"/>
        </w:rPr>
        <w:t xml:space="preserve">v znení </w:t>
      </w:r>
      <w:r w:rsidR="00925C6A">
        <w:rPr>
          <w:rFonts w:ascii="Tahoma" w:hAnsi="Tahoma" w:cs="Tahoma"/>
          <w:sz w:val="20"/>
          <w:szCs w:val="20"/>
        </w:rPr>
        <w:t xml:space="preserve">požadovanom </w:t>
      </w:r>
      <w:r w:rsidR="001F71F7">
        <w:rPr>
          <w:rFonts w:ascii="Tahoma" w:hAnsi="Tahoma" w:cs="Tahoma"/>
          <w:sz w:val="20"/>
          <w:szCs w:val="20"/>
        </w:rPr>
        <w:t>BBSK, ak ho na to BBSK vyzve</w:t>
      </w:r>
      <w:r w:rsidR="004B087C">
        <w:rPr>
          <w:rFonts w:ascii="Tahoma" w:hAnsi="Tahoma" w:cs="Tahoma"/>
          <w:sz w:val="20"/>
          <w:szCs w:val="20"/>
        </w:rPr>
        <w:t>, a to do 5 dní odo dňa doručenia tak</w:t>
      </w:r>
      <w:r w:rsidR="006E123B">
        <w:rPr>
          <w:rFonts w:ascii="Tahoma" w:hAnsi="Tahoma" w:cs="Tahoma"/>
          <w:sz w:val="20"/>
          <w:szCs w:val="20"/>
        </w:rPr>
        <w:t>e</w:t>
      </w:r>
      <w:r w:rsidR="004B087C">
        <w:rPr>
          <w:rFonts w:ascii="Tahoma" w:hAnsi="Tahoma" w:cs="Tahoma"/>
          <w:sz w:val="20"/>
          <w:szCs w:val="20"/>
        </w:rPr>
        <w:t>j výzvy, ak výzva neustanov</w:t>
      </w:r>
      <w:r w:rsidR="00174D79">
        <w:rPr>
          <w:rFonts w:ascii="Tahoma" w:hAnsi="Tahoma" w:cs="Tahoma"/>
          <w:sz w:val="20"/>
          <w:szCs w:val="20"/>
        </w:rPr>
        <w:t>í</w:t>
      </w:r>
      <w:r w:rsidR="004B087C">
        <w:rPr>
          <w:rFonts w:ascii="Tahoma" w:hAnsi="Tahoma" w:cs="Tahoma"/>
          <w:sz w:val="20"/>
          <w:szCs w:val="20"/>
        </w:rPr>
        <w:t xml:space="preserve"> dlhší termín dodania</w:t>
      </w:r>
      <w:r w:rsidR="008176D9">
        <w:rPr>
          <w:rFonts w:ascii="Tahoma" w:hAnsi="Tahoma" w:cs="Tahoma"/>
          <w:sz w:val="20"/>
          <w:szCs w:val="20"/>
        </w:rPr>
        <w:t xml:space="preserve"> vyhlásenia</w:t>
      </w:r>
      <w:r w:rsidR="001F71F7">
        <w:rPr>
          <w:rFonts w:ascii="Tahoma" w:hAnsi="Tahoma" w:cs="Tahoma"/>
          <w:sz w:val="20"/>
          <w:szCs w:val="20"/>
        </w:rPr>
        <w:t xml:space="preserve">. </w:t>
      </w:r>
    </w:p>
    <w:p w14:paraId="779870D1" w14:textId="289B752C" w:rsidR="00FE3BE7" w:rsidRPr="004B2384" w:rsidRDefault="0061690A" w:rsidP="00FE3BE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FE11C8">
        <w:rPr>
          <w:rFonts w:ascii="Tahoma" w:hAnsi="Tahoma" w:cs="Tahoma"/>
          <w:sz w:val="20"/>
          <w:szCs w:val="20"/>
        </w:rPr>
        <w:t>(b)</w:t>
      </w:r>
      <w:r w:rsidRPr="00FE11C8">
        <w:rPr>
          <w:rFonts w:ascii="Tahoma" w:hAnsi="Tahoma" w:cs="Tahoma"/>
          <w:sz w:val="20"/>
          <w:szCs w:val="20"/>
        </w:rPr>
        <w:tab/>
      </w:r>
      <w:r w:rsidR="00BC6329">
        <w:rPr>
          <w:rFonts w:ascii="Tahoma" w:hAnsi="Tahoma" w:cs="Tahoma"/>
          <w:sz w:val="20"/>
          <w:szCs w:val="20"/>
        </w:rPr>
        <w:t>Projektant</w:t>
      </w:r>
      <w:r w:rsidR="00BC6329" w:rsidRPr="004B2384">
        <w:rPr>
          <w:rFonts w:ascii="Tahoma" w:hAnsi="Tahoma" w:cs="Tahoma"/>
          <w:sz w:val="20"/>
          <w:szCs w:val="20"/>
        </w:rPr>
        <w:t xml:space="preserve"> </w:t>
      </w:r>
      <w:r w:rsidR="00E37E81" w:rsidRPr="004B2384">
        <w:rPr>
          <w:rFonts w:ascii="Tahoma" w:hAnsi="Tahoma" w:cs="Tahoma"/>
          <w:sz w:val="20"/>
          <w:szCs w:val="20"/>
        </w:rPr>
        <w:t xml:space="preserve">s odbornou starostlivosťou </w:t>
      </w:r>
      <w:r w:rsidR="00FE3BE7" w:rsidRPr="004B2384">
        <w:rPr>
          <w:rFonts w:ascii="Tahoma" w:hAnsi="Tahoma" w:cs="Tahoma"/>
          <w:sz w:val="20"/>
          <w:szCs w:val="20"/>
        </w:rPr>
        <w:t>zapracuje do Diela podmienky vzniknuté/určené v predošlých stupňoch Dokumentácie.</w:t>
      </w:r>
    </w:p>
    <w:p w14:paraId="6A45D25B" w14:textId="27C777A2" w:rsidR="003850D1" w:rsidRPr="00ED001A" w:rsidRDefault="00FE3BE7" w:rsidP="00435A7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>(</w:t>
      </w:r>
      <w:r w:rsidR="003850D1" w:rsidRPr="00ED001A">
        <w:rPr>
          <w:rFonts w:ascii="Tahoma" w:hAnsi="Tahoma" w:cs="Tahoma"/>
          <w:sz w:val="20"/>
          <w:szCs w:val="20"/>
        </w:rPr>
        <w:t>c</w:t>
      </w:r>
      <w:r w:rsidRPr="00ED001A">
        <w:rPr>
          <w:rFonts w:ascii="Tahoma" w:hAnsi="Tahoma" w:cs="Tahoma"/>
          <w:sz w:val="20"/>
          <w:szCs w:val="20"/>
        </w:rPr>
        <w:t>)</w:t>
      </w:r>
      <w:r w:rsidRPr="00ED001A">
        <w:rPr>
          <w:rFonts w:ascii="Tahoma" w:hAnsi="Tahoma" w:cs="Tahoma"/>
          <w:sz w:val="20"/>
          <w:szCs w:val="20"/>
        </w:rPr>
        <w:tab/>
      </w:r>
      <w:r w:rsidR="00BC6329">
        <w:rPr>
          <w:rFonts w:ascii="Tahoma" w:hAnsi="Tahoma" w:cs="Tahoma"/>
          <w:sz w:val="20"/>
          <w:szCs w:val="20"/>
        </w:rPr>
        <w:t>Projektant</w:t>
      </w:r>
      <w:r w:rsidR="00BC6329" w:rsidRPr="00ED001A" w:rsidDel="00BC6329">
        <w:rPr>
          <w:rFonts w:ascii="Tahoma" w:hAnsi="Tahoma" w:cs="Tahoma"/>
          <w:sz w:val="20"/>
          <w:szCs w:val="20"/>
        </w:rPr>
        <w:t xml:space="preserve"> </w:t>
      </w:r>
      <w:r w:rsidR="004552DE" w:rsidRPr="00ED001A">
        <w:rPr>
          <w:rFonts w:ascii="Tahoma" w:hAnsi="Tahoma" w:cs="Tahoma"/>
          <w:sz w:val="20"/>
          <w:szCs w:val="20"/>
        </w:rPr>
        <w:t xml:space="preserve"> zabezpečí</w:t>
      </w:r>
      <w:r w:rsidR="00B45980">
        <w:rPr>
          <w:rFonts w:ascii="Tahoma" w:hAnsi="Tahoma" w:cs="Tahoma"/>
          <w:sz w:val="20"/>
          <w:szCs w:val="20"/>
        </w:rPr>
        <w:t xml:space="preserve"> i</w:t>
      </w:r>
      <w:r w:rsidR="003850D1" w:rsidRPr="00ED001A">
        <w:rPr>
          <w:rFonts w:ascii="Tahoma" w:hAnsi="Tahoma" w:cs="Tahoma"/>
          <w:sz w:val="20"/>
          <w:szCs w:val="20"/>
        </w:rPr>
        <w:t xml:space="preserve">nžiniersko-geologický prieskum a iné prieskumy, ak sú potrebné k návrhu technického riešenia </w:t>
      </w:r>
      <w:r w:rsidR="00271119">
        <w:rPr>
          <w:rFonts w:ascii="Tahoma" w:hAnsi="Tahoma" w:cs="Tahoma"/>
          <w:sz w:val="20"/>
          <w:szCs w:val="20"/>
        </w:rPr>
        <w:t xml:space="preserve">a </w:t>
      </w:r>
      <w:r w:rsidR="004602B1">
        <w:rPr>
          <w:rFonts w:ascii="Tahoma" w:hAnsi="Tahoma" w:cs="Tahoma"/>
          <w:sz w:val="20"/>
          <w:szCs w:val="20"/>
        </w:rPr>
        <w:t>ku konaniu o stavebnom zámere</w:t>
      </w:r>
      <w:r w:rsidR="00B45980">
        <w:rPr>
          <w:rFonts w:ascii="Tahoma" w:hAnsi="Tahoma" w:cs="Tahoma"/>
          <w:sz w:val="20"/>
          <w:szCs w:val="20"/>
        </w:rPr>
        <w:t xml:space="preserve"> </w:t>
      </w:r>
      <w:r w:rsidR="003850D1" w:rsidRPr="00ED001A">
        <w:rPr>
          <w:rFonts w:ascii="Tahoma" w:hAnsi="Tahoma" w:cs="Tahoma"/>
          <w:sz w:val="20"/>
          <w:szCs w:val="20"/>
        </w:rPr>
        <w:t xml:space="preserve">a výsledky takýchto prieskumov, posúdení a dokumentácií s odbornou starostlivosťou zapracuje </w:t>
      </w:r>
      <w:r w:rsidR="004552DE" w:rsidRPr="00ED001A">
        <w:rPr>
          <w:rFonts w:ascii="Tahoma" w:hAnsi="Tahoma" w:cs="Tahoma"/>
          <w:sz w:val="20"/>
          <w:szCs w:val="20"/>
        </w:rPr>
        <w:t xml:space="preserve">v potrebnom rozsahu </w:t>
      </w:r>
      <w:r w:rsidR="003850D1" w:rsidRPr="00ED001A">
        <w:rPr>
          <w:rFonts w:ascii="Tahoma" w:hAnsi="Tahoma" w:cs="Tahoma"/>
          <w:sz w:val="20"/>
          <w:szCs w:val="20"/>
        </w:rPr>
        <w:t>do Diela</w:t>
      </w:r>
      <w:r w:rsidR="004552DE" w:rsidRPr="00ED001A">
        <w:rPr>
          <w:rFonts w:ascii="Tahoma" w:hAnsi="Tahoma" w:cs="Tahoma"/>
          <w:sz w:val="20"/>
          <w:szCs w:val="20"/>
        </w:rPr>
        <w:t xml:space="preserve"> </w:t>
      </w:r>
      <w:r w:rsidR="00C64F9A" w:rsidRPr="00ED001A">
        <w:rPr>
          <w:rFonts w:ascii="Tahoma" w:hAnsi="Tahoma" w:cs="Tahoma"/>
          <w:sz w:val="20"/>
          <w:szCs w:val="20"/>
        </w:rPr>
        <w:t>resp.</w:t>
      </w:r>
      <w:r w:rsidR="00201246" w:rsidRPr="00ED001A">
        <w:rPr>
          <w:rFonts w:ascii="Tahoma" w:hAnsi="Tahoma" w:cs="Tahoma"/>
          <w:sz w:val="20"/>
          <w:szCs w:val="20"/>
        </w:rPr>
        <w:t xml:space="preserve"> </w:t>
      </w:r>
      <w:r w:rsidR="004552DE" w:rsidRPr="00ED001A">
        <w:rPr>
          <w:rFonts w:ascii="Tahoma" w:hAnsi="Tahoma" w:cs="Tahoma"/>
          <w:sz w:val="20"/>
          <w:szCs w:val="20"/>
        </w:rPr>
        <w:t>pripojí k Dielu</w:t>
      </w:r>
      <w:r w:rsidR="003850D1" w:rsidRPr="00ED001A">
        <w:rPr>
          <w:rFonts w:ascii="Tahoma" w:hAnsi="Tahoma" w:cs="Tahoma"/>
          <w:sz w:val="20"/>
          <w:szCs w:val="20"/>
        </w:rPr>
        <w:t xml:space="preserve">. </w:t>
      </w:r>
    </w:p>
    <w:p w14:paraId="7BD46E4B" w14:textId="0C363D59" w:rsidR="000E19FA" w:rsidRPr="009454FF" w:rsidRDefault="003850D1" w:rsidP="00BA305B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>(d)</w:t>
      </w:r>
      <w:r w:rsidRPr="00ED001A">
        <w:rPr>
          <w:rFonts w:ascii="Tahoma" w:hAnsi="Tahoma" w:cs="Tahoma"/>
          <w:sz w:val="20"/>
          <w:szCs w:val="20"/>
        </w:rPr>
        <w:tab/>
      </w:r>
      <w:r w:rsidR="00DD6D0D" w:rsidRPr="004B2384">
        <w:rPr>
          <w:rFonts w:ascii="Tahoma" w:hAnsi="Tahoma" w:cs="Tahoma"/>
          <w:sz w:val="20"/>
          <w:szCs w:val="20"/>
        </w:rPr>
        <w:t>Všetky</w:t>
      </w:r>
      <w:r w:rsidR="00CD78FE" w:rsidRPr="004B2384">
        <w:rPr>
          <w:rFonts w:ascii="Tahoma" w:hAnsi="Tahoma" w:cs="Tahoma"/>
          <w:sz w:val="20"/>
          <w:szCs w:val="20"/>
        </w:rPr>
        <w:t xml:space="preserve"> </w:t>
      </w:r>
      <w:r w:rsidR="00DD6D0D" w:rsidRPr="004B2384">
        <w:rPr>
          <w:rFonts w:ascii="Tahoma" w:hAnsi="Tahoma" w:cs="Tahoma"/>
          <w:sz w:val="20"/>
          <w:szCs w:val="20"/>
        </w:rPr>
        <w:t>práce, služby alebo iné plnenia</w:t>
      </w:r>
      <w:r w:rsidR="00F64581" w:rsidRPr="004B2384">
        <w:rPr>
          <w:rFonts w:ascii="Tahoma" w:hAnsi="Tahoma" w:cs="Tahoma"/>
          <w:sz w:val="20"/>
          <w:szCs w:val="20"/>
        </w:rPr>
        <w:t xml:space="preserve"> potrebné na riadne vykonanie Diela budú vykonané alebo poskytnuté na </w:t>
      </w:r>
      <w:r w:rsidR="00FE3BE7" w:rsidRPr="004B2384">
        <w:rPr>
          <w:rFonts w:ascii="Tahoma" w:hAnsi="Tahoma" w:cs="Tahoma"/>
          <w:sz w:val="20"/>
          <w:szCs w:val="20"/>
        </w:rPr>
        <w:t xml:space="preserve">to </w:t>
      </w:r>
      <w:r w:rsidR="00F64581" w:rsidRPr="004B2384">
        <w:rPr>
          <w:rFonts w:ascii="Tahoma" w:hAnsi="Tahoma" w:cs="Tahoma"/>
          <w:sz w:val="20"/>
          <w:szCs w:val="20"/>
        </w:rPr>
        <w:t>oprávnenými</w:t>
      </w:r>
      <w:r w:rsidR="00F64581" w:rsidRPr="009454FF">
        <w:rPr>
          <w:rFonts w:ascii="Tahoma" w:hAnsi="Tahoma" w:cs="Tahoma"/>
          <w:sz w:val="20"/>
          <w:szCs w:val="20"/>
        </w:rPr>
        <w:t xml:space="preserve"> osobami</w:t>
      </w:r>
      <w:r w:rsidR="00CD78FE" w:rsidRPr="009454FF">
        <w:rPr>
          <w:rFonts w:ascii="Tahoma" w:hAnsi="Tahoma" w:cs="Tahoma"/>
          <w:sz w:val="20"/>
          <w:szCs w:val="20"/>
        </w:rPr>
        <w:t xml:space="preserve"> s príslušnou kvalifikáciou a primeranou odbornou praxou</w:t>
      </w:r>
      <w:r w:rsidR="00F64581" w:rsidRPr="009454FF">
        <w:rPr>
          <w:rFonts w:ascii="Tahoma" w:hAnsi="Tahoma" w:cs="Tahoma"/>
          <w:sz w:val="20"/>
          <w:szCs w:val="20"/>
        </w:rPr>
        <w:t xml:space="preserve">, pričom v prípade, ak je oprávnenie na takéto služby alebo práce regulované aplikovateľným právnym predpisom, </w:t>
      </w:r>
      <w:r w:rsidR="00882AF6">
        <w:rPr>
          <w:rFonts w:ascii="Tahoma" w:hAnsi="Tahoma" w:cs="Tahoma"/>
          <w:sz w:val="20"/>
          <w:szCs w:val="20"/>
        </w:rPr>
        <w:t>Projektant</w:t>
      </w:r>
      <w:r w:rsidR="00F64581" w:rsidRPr="009454FF">
        <w:rPr>
          <w:rFonts w:ascii="Tahoma" w:hAnsi="Tahoma" w:cs="Tahoma"/>
          <w:sz w:val="20"/>
          <w:szCs w:val="20"/>
        </w:rPr>
        <w:t xml:space="preserve"> </w:t>
      </w:r>
      <w:r w:rsidR="00CD78FE" w:rsidRPr="009454FF">
        <w:rPr>
          <w:rFonts w:ascii="Tahoma" w:hAnsi="Tahoma" w:cs="Tahoma"/>
          <w:sz w:val="20"/>
          <w:szCs w:val="20"/>
        </w:rPr>
        <w:t>zabezpečí</w:t>
      </w:r>
      <w:r w:rsidR="00F64581" w:rsidRPr="009454FF">
        <w:rPr>
          <w:rFonts w:ascii="Tahoma" w:hAnsi="Tahoma" w:cs="Tahoma"/>
          <w:sz w:val="20"/>
          <w:szCs w:val="20"/>
        </w:rPr>
        <w:t>, aby takéto osoby disponovali počas celej doby vykonávania prác alebo poskytovania služieb na to platnými oprávneniami (certifikátmi, osvedčeniami, povoleniami, a pod.) podľa aplikovateľných právnych predpisov</w:t>
      </w:r>
      <w:r w:rsidR="00CD78FE" w:rsidRPr="009454FF">
        <w:rPr>
          <w:rFonts w:ascii="Tahoma" w:hAnsi="Tahoma" w:cs="Tahoma"/>
          <w:sz w:val="20"/>
          <w:szCs w:val="20"/>
        </w:rPr>
        <w:t>.</w:t>
      </w:r>
      <w:r w:rsidR="000E19FA" w:rsidRPr="009454FF">
        <w:rPr>
          <w:rFonts w:ascii="Tahoma" w:hAnsi="Tahoma" w:cs="Tahoma"/>
          <w:sz w:val="20"/>
          <w:szCs w:val="20"/>
        </w:rPr>
        <w:t xml:space="preserve"> </w:t>
      </w:r>
    </w:p>
    <w:p w14:paraId="3472AEE4" w14:textId="140CB163" w:rsidR="008D4154" w:rsidRPr="00ED001A" w:rsidRDefault="00623ABD" w:rsidP="0085592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882AF6">
        <w:rPr>
          <w:rFonts w:ascii="Tahoma" w:hAnsi="Tahoma" w:cs="Tahoma"/>
          <w:sz w:val="20"/>
          <w:szCs w:val="20"/>
        </w:rPr>
        <w:t>Projektant</w:t>
      </w:r>
      <w:r w:rsidR="00F51FC5" w:rsidRPr="00F51FC5">
        <w:rPr>
          <w:rFonts w:ascii="Tahoma" w:hAnsi="Tahoma" w:cs="Tahoma"/>
          <w:sz w:val="20"/>
          <w:szCs w:val="20"/>
        </w:rPr>
        <w:t xml:space="preserve"> vykoná Dielo tak, že osobitne zohľadní požiadavk</w:t>
      </w:r>
      <w:r w:rsidR="005C51DC">
        <w:rPr>
          <w:rFonts w:ascii="Tahoma" w:hAnsi="Tahoma" w:cs="Tahoma"/>
          <w:sz w:val="20"/>
          <w:szCs w:val="20"/>
        </w:rPr>
        <w:t xml:space="preserve">y podľa Politiky nakladania s odpadmi v časti </w:t>
      </w:r>
      <w:r w:rsidR="005C51DC" w:rsidRPr="005C51DC">
        <w:rPr>
          <w:rFonts w:ascii="Tahoma" w:hAnsi="Tahoma" w:cs="Tahoma"/>
          <w:sz w:val="20"/>
          <w:szCs w:val="20"/>
        </w:rPr>
        <w:t>Projektová dokumentá</w:t>
      </w:r>
      <w:r w:rsidR="005C51DC">
        <w:rPr>
          <w:rFonts w:ascii="Tahoma" w:hAnsi="Tahoma" w:cs="Tahoma"/>
          <w:sz w:val="20"/>
          <w:szCs w:val="20"/>
        </w:rPr>
        <w:t>cia</w:t>
      </w:r>
      <w:r w:rsidR="008D4154" w:rsidRPr="00ED001A">
        <w:rPr>
          <w:rFonts w:ascii="Tahoma" w:hAnsi="Tahoma" w:cs="Tahoma"/>
          <w:sz w:val="20"/>
          <w:szCs w:val="20"/>
        </w:rPr>
        <w:t>.</w:t>
      </w:r>
    </w:p>
    <w:p w14:paraId="21DE8D3F" w14:textId="63941FE5" w:rsidR="003850D1" w:rsidRPr="009454FF" w:rsidRDefault="008D4154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f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="003850D1" w:rsidRPr="009454FF">
        <w:rPr>
          <w:rFonts w:ascii="Tahoma" w:hAnsi="Tahoma" w:cs="Tahoma"/>
          <w:sz w:val="20"/>
          <w:szCs w:val="20"/>
        </w:rPr>
        <w:t xml:space="preserve"> s ohľadom na</w:t>
      </w:r>
      <w:r w:rsidR="00F93B40" w:rsidRPr="009454FF">
        <w:rPr>
          <w:rFonts w:ascii="Tahoma" w:hAnsi="Tahoma" w:cs="Tahoma"/>
          <w:sz w:val="20"/>
          <w:szCs w:val="20"/>
        </w:rPr>
        <w:t xml:space="preserve"> plánovan</w:t>
      </w:r>
      <w:r w:rsidR="00B42F01">
        <w:rPr>
          <w:rFonts w:ascii="Tahoma" w:hAnsi="Tahoma" w:cs="Tahoma"/>
          <w:sz w:val="20"/>
          <w:szCs w:val="20"/>
        </w:rPr>
        <w:t>é</w:t>
      </w:r>
      <w:r w:rsidR="003850D1" w:rsidRPr="009454FF">
        <w:rPr>
          <w:rFonts w:ascii="Tahoma" w:hAnsi="Tahoma" w:cs="Tahoma"/>
          <w:sz w:val="20"/>
          <w:szCs w:val="20"/>
        </w:rPr>
        <w:t xml:space="preserve"> </w:t>
      </w:r>
      <w:r w:rsidR="00B42F01">
        <w:rPr>
          <w:rFonts w:ascii="Tahoma" w:hAnsi="Tahoma" w:cs="Tahoma"/>
          <w:sz w:val="20"/>
          <w:szCs w:val="20"/>
        </w:rPr>
        <w:t>zhotovovanie</w:t>
      </w:r>
      <w:r w:rsidR="003850D1" w:rsidRPr="009454FF">
        <w:rPr>
          <w:rFonts w:ascii="Tahoma" w:hAnsi="Tahoma" w:cs="Tahoma"/>
          <w:sz w:val="20"/>
          <w:szCs w:val="20"/>
        </w:rPr>
        <w:t xml:space="preserve"> Stavby</w:t>
      </w:r>
      <w:r w:rsidR="00F93B40" w:rsidRPr="009454FF">
        <w:rPr>
          <w:rFonts w:ascii="Tahoma" w:hAnsi="Tahoma" w:cs="Tahoma"/>
          <w:sz w:val="20"/>
          <w:szCs w:val="20"/>
        </w:rPr>
        <w:t xml:space="preserve"> s odbornou starostlivosťou</w:t>
      </w:r>
      <w:r w:rsidR="003850D1" w:rsidRPr="009454FF">
        <w:rPr>
          <w:rFonts w:ascii="Tahoma" w:hAnsi="Tahoma" w:cs="Tahoma"/>
          <w:sz w:val="20"/>
          <w:szCs w:val="20"/>
        </w:rPr>
        <w:t>:</w:t>
      </w:r>
    </w:p>
    <w:p w14:paraId="18E07788" w14:textId="28A1EBF9" w:rsidR="003850D1" w:rsidRPr="009454FF" w:rsidRDefault="003850D1" w:rsidP="003850D1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(i) </w:t>
      </w:r>
      <w:r w:rsidRPr="009454FF">
        <w:rPr>
          <w:rFonts w:ascii="Tahoma" w:hAnsi="Tahoma" w:cs="Tahoma"/>
          <w:sz w:val="20"/>
          <w:szCs w:val="20"/>
        </w:rPr>
        <w:tab/>
      </w:r>
      <w:r w:rsidR="00A71ACC" w:rsidRPr="009454FF">
        <w:rPr>
          <w:rFonts w:ascii="Tahoma" w:hAnsi="Tahoma" w:cs="Tahoma"/>
          <w:sz w:val="20"/>
          <w:szCs w:val="20"/>
        </w:rPr>
        <w:t>Stavbu</w:t>
      </w:r>
      <w:r w:rsidRPr="009454FF">
        <w:rPr>
          <w:rFonts w:ascii="Tahoma" w:hAnsi="Tahoma" w:cs="Tahoma"/>
          <w:sz w:val="20"/>
          <w:szCs w:val="20"/>
        </w:rPr>
        <w:t xml:space="preserve"> navrhne tak, aby bo</w:t>
      </w:r>
      <w:r w:rsidR="00A71ACC" w:rsidRPr="009454FF">
        <w:rPr>
          <w:rFonts w:ascii="Tahoma" w:hAnsi="Tahoma" w:cs="Tahoma"/>
          <w:sz w:val="20"/>
          <w:szCs w:val="20"/>
        </w:rPr>
        <w:t>la</w:t>
      </w:r>
      <w:r w:rsidRPr="009454FF">
        <w:rPr>
          <w:rFonts w:ascii="Tahoma" w:hAnsi="Tahoma" w:cs="Tahoma"/>
          <w:sz w:val="20"/>
          <w:szCs w:val="20"/>
        </w:rPr>
        <w:t xml:space="preserve"> optimálnym technickým aj ekonomickým riešením, s minimalizovaním prekládok inžinierskych sietí;</w:t>
      </w:r>
    </w:p>
    <w:p w14:paraId="114E2F9A" w14:textId="12898823" w:rsidR="003850D1" w:rsidRPr="009454FF" w:rsidRDefault="003850D1" w:rsidP="000F0F46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(ii) </w:t>
      </w:r>
      <w:r w:rsidRPr="009454FF">
        <w:rPr>
          <w:rFonts w:ascii="Tahoma" w:hAnsi="Tahoma" w:cs="Tahoma"/>
          <w:sz w:val="20"/>
          <w:szCs w:val="20"/>
        </w:rPr>
        <w:tab/>
      </w:r>
      <w:r w:rsidR="00E14E68" w:rsidRPr="009454FF">
        <w:rPr>
          <w:rFonts w:ascii="Tahoma" w:hAnsi="Tahoma" w:cs="Tahoma"/>
          <w:sz w:val="20"/>
          <w:szCs w:val="20"/>
        </w:rPr>
        <w:t xml:space="preserve">zabezpečí, aby </w:t>
      </w:r>
      <w:r w:rsidR="00425530">
        <w:rPr>
          <w:rFonts w:ascii="Tahoma" w:hAnsi="Tahoma" w:cs="Tahoma"/>
          <w:sz w:val="20"/>
          <w:szCs w:val="20"/>
        </w:rPr>
        <w:t>BBSK</w:t>
      </w:r>
      <w:r w:rsidR="00425530" w:rsidRPr="009454FF">
        <w:rPr>
          <w:rFonts w:ascii="Tahoma" w:hAnsi="Tahoma" w:cs="Tahoma"/>
          <w:sz w:val="20"/>
          <w:szCs w:val="20"/>
        </w:rPr>
        <w:t xml:space="preserve"> </w:t>
      </w:r>
      <w:r w:rsidR="00E14E68" w:rsidRPr="009454FF">
        <w:rPr>
          <w:rFonts w:ascii="Tahoma" w:hAnsi="Tahoma" w:cs="Tahoma"/>
          <w:sz w:val="20"/>
          <w:szCs w:val="20"/>
        </w:rPr>
        <w:t>vopred odsúhlasil majetkové hranice a hranice dočasných záberov, ktoré majú byť podkladom pre spracovanie geometrick</w:t>
      </w:r>
      <w:r w:rsidR="00C53B93">
        <w:rPr>
          <w:rFonts w:ascii="Tahoma" w:hAnsi="Tahoma" w:cs="Tahoma"/>
          <w:sz w:val="20"/>
          <w:szCs w:val="20"/>
        </w:rPr>
        <w:t>ých plánov</w:t>
      </w:r>
      <w:r w:rsidR="00E14E68" w:rsidRPr="009454FF">
        <w:rPr>
          <w:rFonts w:ascii="Tahoma" w:hAnsi="Tahoma" w:cs="Tahoma"/>
          <w:sz w:val="20"/>
          <w:szCs w:val="20"/>
        </w:rPr>
        <w:t xml:space="preserve">, pred </w:t>
      </w:r>
      <w:r w:rsidR="00C53B93">
        <w:rPr>
          <w:rFonts w:ascii="Tahoma" w:hAnsi="Tahoma" w:cs="Tahoma"/>
          <w:sz w:val="20"/>
          <w:szCs w:val="20"/>
        </w:rPr>
        <w:t>ich</w:t>
      </w:r>
      <w:r w:rsidR="00C53B93" w:rsidRPr="009454FF">
        <w:rPr>
          <w:rFonts w:ascii="Tahoma" w:hAnsi="Tahoma" w:cs="Tahoma"/>
          <w:sz w:val="20"/>
          <w:szCs w:val="20"/>
        </w:rPr>
        <w:t xml:space="preserve"> </w:t>
      </w:r>
      <w:r w:rsidR="00E14E68" w:rsidRPr="009454FF">
        <w:rPr>
          <w:rFonts w:ascii="Tahoma" w:hAnsi="Tahoma" w:cs="Tahoma"/>
          <w:sz w:val="20"/>
          <w:szCs w:val="20"/>
        </w:rPr>
        <w:t>použitím na účely vykonania Diela;</w:t>
      </w:r>
      <w:r w:rsidR="005C51DC">
        <w:rPr>
          <w:rFonts w:ascii="Tahoma" w:hAnsi="Tahoma" w:cs="Tahoma"/>
          <w:sz w:val="20"/>
          <w:szCs w:val="20"/>
        </w:rPr>
        <w:t xml:space="preserve"> a</w:t>
      </w:r>
    </w:p>
    <w:p w14:paraId="7A967C96" w14:textId="463B9B0D" w:rsidR="00F93B40" w:rsidRPr="009454FF" w:rsidRDefault="00F93B40" w:rsidP="003850D1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0F0F46" w:rsidRPr="009454FF">
        <w:rPr>
          <w:rFonts w:ascii="Tahoma" w:hAnsi="Tahoma" w:cs="Tahoma"/>
          <w:sz w:val="20"/>
          <w:szCs w:val="20"/>
        </w:rPr>
        <w:t>ii</w:t>
      </w:r>
      <w:r w:rsidR="00E14E68" w:rsidRPr="009454FF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>zabezpečí overenie inžinierskych sietí potvrdených správcom alebo vlastníkom inžinierskych sietí v obvode Stavby a ich vytýčenú polohu zakreslí do Diela.</w:t>
      </w:r>
    </w:p>
    <w:p w14:paraId="7ADF4619" w14:textId="27519B62" w:rsidR="00CD78FE" w:rsidRPr="004B2384" w:rsidRDefault="00F93B40" w:rsidP="00F13E56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g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="00120040" w:rsidRPr="009454FF">
        <w:rPr>
          <w:rFonts w:ascii="Tahoma" w:hAnsi="Tahoma" w:cs="Tahoma"/>
          <w:sz w:val="20"/>
          <w:szCs w:val="20"/>
        </w:rPr>
        <w:t xml:space="preserve"> vykoná jednotlivé časti Diela, na ktorých dodanie je v zmysle Zmluvy </w:t>
      </w:r>
      <w:r w:rsidR="00393473" w:rsidRPr="009454FF">
        <w:rPr>
          <w:rFonts w:ascii="Tahoma" w:hAnsi="Tahoma" w:cs="Tahoma"/>
          <w:sz w:val="20"/>
          <w:szCs w:val="20"/>
        </w:rPr>
        <w:t>povinný</w:t>
      </w:r>
      <w:r w:rsidR="00120040" w:rsidRPr="009454FF">
        <w:rPr>
          <w:rFonts w:ascii="Tahoma" w:hAnsi="Tahoma" w:cs="Tahoma"/>
          <w:sz w:val="20"/>
          <w:szCs w:val="20"/>
        </w:rPr>
        <w:t xml:space="preserve">, vo vzájomnej logickej nadväznosti a vo vzájomných súvislostiach, s ohľadom na podmienky a špecifiká, ktoré vyplynú zo zistení v procese Vykonávania Diela. </w:t>
      </w:r>
      <w:r w:rsidR="00425530">
        <w:rPr>
          <w:rFonts w:ascii="Tahoma" w:hAnsi="Tahoma" w:cs="Tahoma"/>
          <w:sz w:val="20"/>
          <w:szCs w:val="20"/>
        </w:rPr>
        <w:t>Projektant</w:t>
      </w:r>
      <w:r w:rsidR="00120040" w:rsidRPr="009454FF">
        <w:rPr>
          <w:rFonts w:ascii="Tahoma" w:hAnsi="Tahoma" w:cs="Tahoma"/>
          <w:sz w:val="20"/>
          <w:szCs w:val="20"/>
        </w:rPr>
        <w:t xml:space="preserve"> vykoná Dielo tak, aby bolo zrozumiteľné a prehľadné, neobsahovalo vnútorné rozpory ani zrejmé nesprávnosti, a to ani v písaní a v počítaní. </w:t>
      </w:r>
      <w:r w:rsidR="00425530">
        <w:rPr>
          <w:rFonts w:ascii="Tahoma" w:hAnsi="Tahoma" w:cs="Tahoma"/>
          <w:sz w:val="20"/>
          <w:szCs w:val="20"/>
        </w:rPr>
        <w:t>Projektant</w:t>
      </w:r>
      <w:r w:rsidR="00E14E68" w:rsidRPr="009454FF">
        <w:rPr>
          <w:rFonts w:ascii="Tahoma" w:hAnsi="Tahoma" w:cs="Tahoma"/>
          <w:sz w:val="20"/>
          <w:szCs w:val="20"/>
        </w:rPr>
        <w:t xml:space="preserve"> zodpovedá za všetky </w:t>
      </w:r>
      <w:r w:rsidR="00C20B47">
        <w:rPr>
          <w:rFonts w:ascii="Tahoma" w:hAnsi="Tahoma" w:cs="Tahoma"/>
          <w:sz w:val="20"/>
          <w:szCs w:val="20"/>
        </w:rPr>
        <w:t xml:space="preserve">nesprávnosti, </w:t>
      </w:r>
      <w:r w:rsidR="00E14E68" w:rsidRPr="009454FF">
        <w:rPr>
          <w:rFonts w:ascii="Tahoma" w:hAnsi="Tahoma" w:cs="Tahoma"/>
          <w:sz w:val="20"/>
          <w:szCs w:val="20"/>
        </w:rPr>
        <w:lastRenderedPageBreak/>
        <w:t>nepresnosti, odchýlky, rozdiely a iné nezrovnalosti zistené na Diele</w:t>
      </w:r>
      <w:r w:rsidR="00092775" w:rsidRPr="009454FF">
        <w:rPr>
          <w:rFonts w:ascii="Tahoma" w:hAnsi="Tahoma" w:cs="Tahoma"/>
          <w:sz w:val="20"/>
          <w:szCs w:val="20"/>
        </w:rPr>
        <w:t xml:space="preserve"> / v Diele</w:t>
      </w:r>
      <w:r w:rsidR="00E14E68" w:rsidRPr="009454FF">
        <w:rPr>
          <w:rFonts w:ascii="Tahoma" w:hAnsi="Tahoma" w:cs="Tahoma"/>
          <w:sz w:val="20"/>
          <w:szCs w:val="20"/>
        </w:rPr>
        <w:t xml:space="preserve"> oproti skutočne nameraným hodnotám (napr. rozdielne hodnoty vo </w:t>
      </w:r>
      <w:r w:rsidR="00E14E68" w:rsidRPr="004B2384">
        <w:rPr>
          <w:rFonts w:ascii="Tahoma" w:hAnsi="Tahoma" w:cs="Tahoma"/>
          <w:sz w:val="20"/>
          <w:szCs w:val="20"/>
        </w:rPr>
        <w:t>výkaze výmer).</w:t>
      </w:r>
    </w:p>
    <w:p w14:paraId="6CF48142" w14:textId="1E425B49" w:rsidR="00120040" w:rsidRPr="00CE63EF" w:rsidRDefault="00120040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F13E56" w:rsidRPr="004B2384">
        <w:rPr>
          <w:rFonts w:ascii="Tahoma" w:hAnsi="Tahoma" w:cs="Tahoma"/>
          <w:sz w:val="20"/>
          <w:szCs w:val="20"/>
        </w:rPr>
        <w:t>h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zabezpečí Vykonávanie Diela a tiež vykoná Diel</w:t>
      </w:r>
      <w:r w:rsidR="00E37E81" w:rsidRPr="004B2384">
        <w:rPr>
          <w:rFonts w:ascii="Tahoma" w:hAnsi="Tahoma" w:cs="Tahoma"/>
          <w:sz w:val="20"/>
          <w:szCs w:val="20"/>
        </w:rPr>
        <w:t>o</w:t>
      </w:r>
      <w:r w:rsidRPr="004B2384">
        <w:rPr>
          <w:rFonts w:ascii="Tahoma" w:hAnsi="Tahoma" w:cs="Tahoma"/>
          <w:sz w:val="20"/>
          <w:szCs w:val="20"/>
        </w:rPr>
        <w:t xml:space="preserve"> tak, aby sa zabezpečilo, že použitím Diela spôsobom </w:t>
      </w:r>
      <w:r w:rsidRPr="00CE63EF">
        <w:rPr>
          <w:rFonts w:ascii="Tahoma" w:hAnsi="Tahoma" w:cs="Tahoma"/>
          <w:sz w:val="20"/>
          <w:szCs w:val="20"/>
        </w:rPr>
        <w:t xml:space="preserve">podľa bodu 3.1 nedôjde ku škodám na majetku a/alebo majetkových právach </w:t>
      </w:r>
      <w:r w:rsidR="00425530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alebo tretích osôb; ak by k takýmto škodám malo alebo mohlo na základe odborného posúdenia </w:t>
      </w:r>
      <w:r w:rsidR="00425530" w:rsidRPr="00CE63EF">
        <w:rPr>
          <w:rFonts w:ascii="Tahoma" w:hAnsi="Tahoma" w:cs="Tahoma"/>
          <w:sz w:val="20"/>
          <w:szCs w:val="20"/>
        </w:rPr>
        <w:t>Projektanta</w:t>
      </w:r>
      <w:r w:rsidRPr="00CE63EF">
        <w:rPr>
          <w:rFonts w:ascii="Tahoma" w:hAnsi="Tahoma" w:cs="Tahoma"/>
          <w:sz w:val="20"/>
          <w:szCs w:val="20"/>
        </w:rPr>
        <w:t xml:space="preserve"> dôjsť napriek záväzku </w:t>
      </w:r>
      <w:r w:rsidR="00425530" w:rsidRPr="00CE63EF">
        <w:rPr>
          <w:rFonts w:ascii="Tahoma" w:hAnsi="Tahoma" w:cs="Tahoma"/>
          <w:sz w:val="20"/>
          <w:szCs w:val="20"/>
        </w:rPr>
        <w:t>Projektanta</w:t>
      </w:r>
      <w:r w:rsidRPr="00CE63EF">
        <w:rPr>
          <w:rFonts w:ascii="Tahoma" w:hAnsi="Tahoma" w:cs="Tahoma"/>
          <w:sz w:val="20"/>
          <w:szCs w:val="20"/>
        </w:rPr>
        <w:t xml:space="preserve"> podľa tejto vety pred bodkočiarkou, pretože </w:t>
      </w:r>
      <w:r w:rsidR="00425530" w:rsidRPr="00CE63EF">
        <w:rPr>
          <w:rFonts w:ascii="Tahoma" w:hAnsi="Tahoma" w:cs="Tahoma"/>
          <w:sz w:val="20"/>
          <w:szCs w:val="20"/>
        </w:rPr>
        <w:t>Projektantovi</w:t>
      </w:r>
      <w:r w:rsidRPr="00CE63EF">
        <w:rPr>
          <w:rFonts w:ascii="Tahoma" w:hAnsi="Tahoma" w:cs="Tahoma"/>
          <w:sz w:val="20"/>
          <w:szCs w:val="20"/>
        </w:rPr>
        <w:t xml:space="preserve"> nie sú známe riešenia na ich predídenie, </w:t>
      </w:r>
      <w:r w:rsidR="00425530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túto skutočnosť </w:t>
      </w:r>
      <w:r w:rsidR="00425530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najneskôr pri odovzdaní Diela</w:t>
      </w:r>
      <w:r w:rsidR="00B34C3F" w:rsidRPr="00CE63EF">
        <w:rPr>
          <w:rFonts w:ascii="Tahoma" w:hAnsi="Tahoma" w:cs="Tahoma"/>
          <w:sz w:val="20"/>
          <w:szCs w:val="20"/>
        </w:rPr>
        <w:t xml:space="preserve"> v Diele</w:t>
      </w:r>
      <w:r w:rsidR="00B04558" w:rsidRPr="00CE63EF">
        <w:rPr>
          <w:rFonts w:ascii="Tahoma" w:hAnsi="Tahoma" w:cs="Tahoma"/>
          <w:sz w:val="20"/>
          <w:szCs w:val="20"/>
        </w:rPr>
        <w:t xml:space="preserve"> starostlivo </w:t>
      </w:r>
      <w:r w:rsidR="00B34C3F" w:rsidRPr="00CE63EF">
        <w:rPr>
          <w:rFonts w:ascii="Tahoma" w:hAnsi="Tahoma" w:cs="Tahoma"/>
          <w:sz w:val="20"/>
          <w:szCs w:val="20"/>
        </w:rPr>
        <w:t>vy</w:t>
      </w:r>
      <w:r w:rsidR="00B04558" w:rsidRPr="00CE63EF">
        <w:rPr>
          <w:rFonts w:ascii="Tahoma" w:hAnsi="Tahoma" w:cs="Tahoma"/>
          <w:sz w:val="20"/>
          <w:szCs w:val="20"/>
        </w:rPr>
        <w:t>značí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2AF66AA1" w14:textId="72B4BADC" w:rsidR="00393473" w:rsidRPr="00CE63EF" w:rsidRDefault="00E37E81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F13E56" w:rsidRPr="00CE63EF">
        <w:rPr>
          <w:rFonts w:ascii="Tahoma" w:hAnsi="Tahoma" w:cs="Tahoma"/>
          <w:sz w:val="20"/>
          <w:szCs w:val="20"/>
        </w:rPr>
        <w:t>i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425530" w:rsidRPr="00CE63EF">
        <w:rPr>
          <w:rFonts w:ascii="Tahoma" w:hAnsi="Tahoma" w:cs="Tahoma"/>
          <w:sz w:val="20"/>
          <w:szCs w:val="20"/>
        </w:rPr>
        <w:t>Projektant</w:t>
      </w:r>
      <w:r w:rsidR="00393473" w:rsidRPr="00CE63EF">
        <w:rPr>
          <w:rFonts w:ascii="Tahoma" w:hAnsi="Tahoma" w:cs="Tahoma"/>
          <w:sz w:val="20"/>
          <w:szCs w:val="20"/>
        </w:rPr>
        <w:t xml:space="preserve"> je povinný Dielo vykonať v súlade s § 42 ods. 3 Zákona o VO, najmä tak, že v žiadnej časti Diela nebudú uvedené konkrétne názvy stavebných výrobkov a výrobkov, konkrétny výrobca, výrobný postup, obchodné označenie, patent, typ, oblasť alebo miesto pôvodu alebo výroby.</w:t>
      </w:r>
    </w:p>
    <w:p w14:paraId="0D531CEC" w14:textId="607AAEF6" w:rsidR="009D56F2" w:rsidRPr="00CE63EF" w:rsidRDefault="009D56F2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F13E56" w:rsidRPr="00CE63EF">
        <w:rPr>
          <w:rFonts w:ascii="Tahoma" w:hAnsi="Tahoma" w:cs="Tahoma"/>
          <w:sz w:val="20"/>
          <w:szCs w:val="20"/>
        </w:rPr>
        <w:t>j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  <w:t xml:space="preserve">Dielo bude vypracované a potvrdené autorizovaným </w:t>
      </w:r>
      <w:r w:rsidR="00D76A38" w:rsidRPr="00CE63EF">
        <w:rPr>
          <w:rFonts w:ascii="Tahoma" w:hAnsi="Tahoma" w:cs="Tahoma"/>
          <w:sz w:val="20"/>
          <w:szCs w:val="20"/>
        </w:rPr>
        <w:t>architektom</w:t>
      </w:r>
      <w:r w:rsidR="00454852" w:rsidRPr="00CE63EF">
        <w:rPr>
          <w:rFonts w:ascii="Tahoma" w:hAnsi="Tahoma" w:cs="Tahoma"/>
          <w:sz w:val="20"/>
          <w:szCs w:val="20"/>
        </w:rPr>
        <w:t xml:space="preserve"> alebo autorizovaný</w:t>
      </w:r>
      <w:r w:rsidR="001159B4" w:rsidRPr="00CE63EF">
        <w:rPr>
          <w:rFonts w:ascii="Tahoma" w:hAnsi="Tahoma" w:cs="Tahoma"/>
          <w:sz w:val="20"/>
          <w:szCs w:val="20"/>
        </w:rPr>
        <w:t>m</w:t>
      </w:r>
      <w:r w:rsidR="00454852" w:rsidRPr="00CE63EF">
        <w:rPr>
          <w:rFonts w:ascii="Tahoma" w:hAnsi="Tahoma" w:cs="Tahoma"/>
          <w:sz w:val="20"/>
          <w:szCs w:val="20"/>
        </w:rPr>
        <w:t xml:space="preserve"> stavebný</w:t>
      </w:r>
      <w:r w:rsidR="001159B4" w:rsidRPr="00CE63EF">
        <w:rPr>
          <w:rFonts w:ascii="Tahoma" w:hAnsi="Tahoma" w:cs="Tahoma"/>
          <w:sz w:val="20"/>
          <w:szCs w:val="20"/>
        </w:rPr>
        <w:t>m</w:t>
      </w:r>
      <w:r w:rsidR="00454852" w:rsidRPr="00CE63EF">
        <w:rPr>
          <w:rFonts w:ascii="Tahoma" w:hAnsi="Tahoma" w:cs="Tahoma"/>
          <w:sz w:val="20"/>
          <w:szCs w:val="20"/>
        </w:rPr>
        <w:t xml:space="preserve"> inžinier</w:t>
      </w:r>
      <w:r w:rsidR="001159B4" w:rsidRPr="00CE63EF">
        <w:rPr>
          <w:rFonts w:ascii="Tahoma" w:hAnsi="Tahoma" w:cs="Tahoma"/>
          <w:sz w:val="20"/>
          <w:szCs w:val="20"/>
        </w:rPr>
        <w:t>om</w:t>
      </w:r>
      <w:r w:rsidR="00D76A38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podľa Zákona o autorizovaných architektoch.</w:t>
      </w:r>
    </w:p>
    <w:p w14:paraId="63CDFB44" w14:textId="7A35FB4A" w:rsidR="005468E1" w:rsidRPr="00CE63EF" w:rsidRDefault="005468E1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F13E56" w:rsidRPr="00CE63EF">
        <w:rPr>
          <w:rFonts w:ascii="Tahoma" w:hAnsi="Tahoma" w:cs="Tahoma"/>
          <w:sz w:val="20"/>
          <w:szCs w:val="20"/>
        </w:rPr>
        <w:t>k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  <w:t xml:space="preserve">Dielo bude vypracované v súlade s požiadavkami štátom založenej obchodnej spoločnosti pôsobiacej v oblasti posudzovania bezpečnosti technických zariadení, a to: Technická inšpekcia, a.s., </w:t>
      </w:r>
      <w:r w:rsidR="00B51ADF" w:rsidRPr="00CE63EF">
        <w:rPr>
          <w:rFonts w:ascii="Tahoma" w:hAnsi="Tahoma" w:cs="Tahoma"/>
          <w:sz w:val="20"/>
          <w:szCs w:val="20"/>
        </w:rPr>
        <w:t>Tomášikova 64</w:t>
      </w:r>
      <w:r w:rsidRPr="00CE63EF">
        <w:rPr>
          <w:rFonts w:ascii="Tahoma" w:hAnsi="Tahoma" w:cs="Tahoma"/>
          <w:sz w:val="20"/>
          <w:szCs w:val="20"/>
        </w:rPr>
        <w:t>,</w:t>
      </w:r>
      <w:r w:rsidRPr="00CE63EF" w:rsidDel="00AF3D52">
        <w:rPr>
          <w:rFonts w:ascii="Tahoma" w:hAnsi="Tahoma" w:cs="Tahoma"/>
          <w:sz w:val="20"/>
          <w:szCs w:val="20"/>
        </w:rPr>
        <w:t xml:space="preserve"> </w:t>
      </w:r>
      <w:r w:rsidR="00AF3D52" w:rsidRPr="00CE63EF">
        <w:rPr>
          <w:rFonts w:ascii="Tahoma" w:hAnsi="Tahoma" w:cs="Tahoma"/>
          <w:sz w:val="20"/>
          <w:szCs w:val="20"/>
        </w:rPr>
        <w:t xml:space="preserve">831 </w:t>
      </w:r>
      <w:r w:rsidRPr="00CE63EF">
        <w:rPr>
          <w:rFonts w:ascii="Tahoma" w:hAnsi="Tahoma" w:cs="Tahoma"/>
          <w:sz w:val="20"/>
          <w:szCs w:val="20"/>
        </w:rPr>
        <w:t>0</w:t>
      </w:r>
      <w:r w:rsidR="00AF3D52" w:rsidRPr="00CE63EF">
        <w:rPr>
          <w:rFonts w:ascii="Tahoma" w:hAnsi="Tahoma" w:cs="Tahoma"/>
          <w:sz w:val="20"/>
          <w:szCs w:val="20"/>
        </w:rPr>
        <w:t>4</w:t>
      </w:r>
      <w:r w:rsidRPr="00CE63EF">
        <w:rPr>
          <w:rFonts w:ascii="Tahoma" w:hAnsi="Tahoma" w:cs="Tahoma"/>
          <w:sz w:val="20"/>
          <w:szCs w:val="20"/>
        </w:rPr>
        <w:t xml:space="preserve"> Bratislava, IČO: 36 653</w:t>
      </w:r>
      <w:r w:rsidR="00B26AC9" w:rsidRPr="00CE63EF">
        <w:rPr>
          <w:rFonts w:ascii="Tahoma" w:hAnsi="Tahoma" w:cs="Tahoma"/>
          <w:sz w:val="20"/>
          <w:szCs w:val="20"/>
        </w:rPr>
        <w:t> </w:t>
      </w:r>
      <w:r w:rsidRPr="00CE63EF">
        <w:rPr>
          <w:rFonts w:ascii="Tahoma" w:hAnsi="Tahoma" w:cs="Tahoma"/>
          <w:sz w:val="20"/>
          <w:szCs w:val="20"/>
        </w:rPr>
        <w:t>004.</w:t>
      </w:r>
    </w:p>
    <w:p w14:paraId="29380591" w14:textId="295BA5A4" w:rsidR="00B26AC9" w:rsidRPr="009454FF" w:rsidRDefault="00B26AC9" w:rsidP="00714D0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F13E56" w:rsidRPr="00CE63EF">
        <w:rPr>
          <w:rFonts w:ascii="Tahoma" w:hAnsi="Tahoma" w:cs="Tahoma"/>
          <w:sz w:val="20"/>
          <w:szCs w:val="20"/>
        </w:rPr>
        <w:t>l</w:t>
      </w:r>
      <w:r w:rsidRPr="00CE63EF">
        <w:rPr>
          <w:rFonts w:ascii="Tahoma" w:hAnsi="Tahoma" w:cs="Tahoma"/>
          <w:sz w:val="20"/>
          <w:szCs w:val="20"/>
        </w:rPr>
        <w:t xml:space="preserve">) </w:t>
      </w:r>
      <w:r w:rsidR="00B42F01" w:rsidRPr="00CE63EF">
        <w:rPr>
          <w:rFonts w:ascii="Tahoma" w:hAnsi="Tahoma" w:cs="Tahoma"/>
          <w:sz w:val="20"/>
          <w:szCs w:val="20"/>
        </w:rPr>
        <w:tab/>
      </w:r>
      <w:r w:rsidR="00C4175C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zabezpečí vyhotovenie fotodokumentácie pôvodného stavu v rozsahu </w:t>
      </w:r>
      <w:r w:rsidR="00E00E1D" w:rsidRPr="00CE63EF">
        <w:rPr>
          <w:rFonts w:ascii="Tahoma" w:hAnsi="Tahoma" w:cs="Tahoma"/>
          <w:sz w:val="20"/>
          <w:szCs w:val="20"/>
        </w:rPr>
        <w:t xml:space="preserve">10 </w:t>
      </w:r>
      <w:r w:rsidRPr="00CE63EF">
        <w:rPr>
          <w:rFonts w:ascii="Tahoma" w:hAnsi="Tahoma" w:cs="Tahoma"/>
          <w:sz w:val="20"/>
          <w:szCs w:val="20"/>
        </w:rPr>
        <w:t xml:space="preserve">fotografií a v elektronickej podobe ich odovzdá </w:t>
      </w:r>
      <w:r w:rsidR="005C51DC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k</w:t>
      </w:r>
      <w:r w:rsidR="005C51DC" w:rsidRPr="00CE63EF">
        <w:rPr>
          <w:rFonts w:ascii="Tahoma" w:hAnsi="Tahoma" w:cs="Tahoma"/>
          <w:sz w:val="20"/>
          <w:szCs w:val="20"/>
        </w:rPr>
        <w:t xml:space="preserve"> termínu podľa bodu 4.1 písm. b) </w:t>
      </w:r>
      <w:proofErr w:type="spellStart"/>
      <w:r w:rsidR="005C51DC"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="005C51DC" w:rsidRPr="00CE63EF">
        <w:rPr>
          <w:rFonts w:ascii="Tahoma" w:hAnsi="Tahoma" w:cs="Tahoma"/>
          <w:sz w:val="20"/>
          <w:szCs w:val="20"/>
        </w:rPr>
        <w:t xml:space="preserve"> 1 (m</w:t>
      </w:r>
      <w:r w:rsidRPr="00CE63EF">
        <w:rPr>
          <w:rFonts w:ascii="Tahoma" w:hAnsi="Tahoma" w:cs="Tahoma"/>
          <w:sz w:val="20"/>
          <w:szCs w:val="20"/>
        </w:rPr>
        <w:t>íľnik 1</w:t>
      </w:r>
      <w:r w:rsidR="005C51DC"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701E8A50" w14:textId="6445875F" w:rsidR="00C85A58" w:rsidRPr="009454FF" w:rsidRDefault="0071323D" w:rsidP="00C85A58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</w:t>
      </w:r>
      <w:r w:rsidR="00C85A58" w:rsidRPr="009454FF">
        <w:rPr>
          <w:rFonts w:ascii="Tahoma" w:hAnsi="Tahoma" w:cs="Tahoma"/>
          <w:b/>
          <w:bCs/>
          <w:sz w:val="20"/>
          <w:szCs w:val="20"/>
        </w:rPr>
        <w:t>.</w:t>
      </w:r>
      <w:r w:rsidR="00495796" w:rsidRPr="009454FF">
        <w:rPr>
          <w:rFonts w:ascii="Tahoma" w:hAnsi="Tahoma" w:cs="Tahoma"/>
          <w:b/>
          <w:bCs/>
          <w:sz w:val="20"/>
          <w:szCs w:val="20"/>
        </w:rPr>
        <w:t>3</w:t>
      </w:r>
      <w:r w:rsidR="00C85A58" w:rsidRPr="009454FF">
        <w:rPr>
          <w:rFonts w:ascii="Tahoma" w:hAnsi="Tahoma" w:cs="Tahoma"/>
          <w:b/>
          <w:bCs/>
          <w:sz w:val="20"/>
          <w:szCs w:val="20"/>
        </w:rPr>
        <w:tab/>
        <w:t xml:space="preserve">Podklady </w:t>
      </w:r>
    </w:p>
    <w:p w14:paraId="5EAD12D3" w14:textId="77777777" w:rsidR="00C85A58" w:rsidRPr="009454FF" w:rsidRDefault="00C85A58" w:rsidP="00C85A58">
      <w:pPr>
        <w:ind w:left="1134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 xml:space="preserve">(a) </w:t>
      </w:r>
      <w:r w:rsidRPr="009454FF">
        <w:rPr>
          <w:rFonts w:ascii="Tahoma" w:hAnsi="Tahoma" w:cs="Tahoma"/>
          <w:b/>
          <w:bCs/>
          <w:sz w:val="20"/>
          <w:szCs w:val="20"/>
        </w:rPr>
        <w:tab/>
        <w:t>Autorské podklady</w:t>
      </w:r>
    </w:p>
    <w:p w14:paraId="30B81AEB" w14:textId="320CAE1B" w:rsidR="00C85A58" w:rsidRPr="009454FF" w:rsidRDefault="00C85A58" w:rsidP="00B34C3F">
      <w:pPr>
        <w:ind w:left="1134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Ak bude počas Vykonávania Diela alebo na vykonanie ktorejkoľvek </w:t>
      </w:r>
      <w:r w:rsidR="007A7DA2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 xml:space="preserve">asti Diela potrebné použiť Autorské podklady,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zabezpeč</w:t>
      </w:r>
      <w:r w:rsidR="00B34C3F">
        <w:rPr>
          <w:rFonts w:ascii="Tahoma" w:hAnsi="Tahoma" w:cs="Tahoma"/>
          <w:sz w:val="20"/>
          <w:szCs w:val="20"/>
        </w:rPr>
        <w:t>í</w:t>
      </w:r>
      <w:r w:rsidRPr="009454FF">
        <w:rPr>
          <w:rFonts w:ascii="Tahoma" w:hAnsi="Tahoma" w:cs="Tahoma"/>
          <w:sz w:val="20"/>
          <w:szCs w:val="20"/>
        </w:rPr>
        <w:t xml:space="preserve">, že práva k akýmkoľvek a všetkým Autorským podkladom budú zo strany </w:t>
      </w:r>
      <w:r w:rsidR="00C4175C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pred ich použitím riadne vysporiadané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 xml:space="preserve">tak, aby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 Dielo mohol použiť v súlade s hospodárskym cieľom Zmluvy</w:t>
      </w:r>
      <w:r w:rsidRPr="009454FF">
        <w:rPr>
          <w:rFonts w:ascii="Tahoma" w:hAnsi="Tahoma" w:cs="Tahoma"/>
          <w:sz w:val="20"/>
          <w:szCs w:val="20"/>
        </w:rPr>
        <w:t xml:space="preserve"> a že použitím Autorských podkladov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>na účely vykonania Diela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neoprávnene nezasiahne žiadnym spôsobom do autorských alebo obdobných práv tretích osôb</w:t>
      </w:r>
      <w:r w:rsidR="00B34C3F">
        <w:rPr>
          <w:rFonts w:ascii="Tahoma" w:hAnsi="Tahoma" w:cs="Tahoma"/>
          <w:sz w:val="20"/>
          <w:szCs w:val="20"/>
        </w:rPr>
        <w:t>;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B34C3F">
        <w:rPr>
          <w:rFonts w:ascii="Tahoma" w:hAnsi="Tahoma" w:cs="Tahoma"/>
          <w:sz w:val="20"/>
          <w:szCs w:val="20"/>
        </w:rPr>
        <w:t>n</w:t>
      </w:r>
      <w:r w:rsidRPr="009454FF">
        <w:rPr>
          <w:rFonts w:ascii="Tahoma" w:hAnsi="Tahoma" w:cs="Tahoma"/>
          <w:sz w:val="20"/>
          <w:szCs w:val="20"/>
        </w:rPr>
        <w:t>áklady na vysporiadanie práv k Autorským podkladom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>podľa tohto písmena tohto bodu</w:t>
      </w:r>
      <w:r w:rsidRPr="009454FF">
        <w:rPr>
          <w:rFonts w:ascii="Tahoma" w:hAnsi="Tahoma" w:cs="Tahoma"/>
          <w:sz w:val="20"/>
          <w:szCs w:val="20"/>
        </w:rPr>
        <w:t xml:space="preserve"> znáša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>.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 xml:space="preserve">Predchádzajúca veta sa neuplatní v prípade, ak sú Autorské podklady súčasťou Podkladov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; v takom prípade za vysporiadanie práv k Autorským podkladom zodpovedá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, pričom sa ich vysporiadanie uskutoční na náklady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. </w:t>
      </w:r>
    </w:p>
    <w:p w14:paraId="21ED834A" w14:textId="77777777" w:rsidR="00C85A58" w:rsidRPr="009454FF" w:rsidRDefault="00C85A58" w:rsidP="00C85A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(b)</w:t>
      </w:r>
      <w:r w:rsidRPr="009454FF">
        <w:rPr>
          <w:rFonts w:ascii="Tahoma" w:hAnsi="Tahoma" w:cs="Tahoma"/>
          <w:sz w:val="20"/>
          <w:szCs w:val="20"/>
        </w:rPr>
        <w:tab/>
      </w:r>
      <w:r w:rsidRPr="009454FF">
        <w:rPr>
          <w:rFonts w:ascii="Tahoma" w:hAnsi="Tahoma" w:cs="Tahoma"/>
          <w:b/>
          <w:bCs/>
          <w:sz w:val="20"/>
          <w:szCs w:val="20"/>
        </w:rPr>
        <w:t xml:space="preserve">Podklady </w:t>
      </w:r>
    </w:p>
    <w:p w14:paraId="2FD26029" w14:textId="7CF0F456" w:rsidR="00C85A58" w:rsidRPr="009454FF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(i)</w:t>
      </w:r>
      <w:r w:rsidRPr="009454FF">
        <w:rPr>
          <w:rFonts w:ascii="Tahoma" w:hAnsi="Tahoma" w:cs="Tahoma"/>
          <w:sz w:val="20"/>
          <w:szCs w:val="20"/>
        </w:rPr>
        <w:tab/>
      </w:r>
      <w:r w:rsidR="00442F3B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bude pri Vykonávaní Diela na účely vykonania Diela vychádzať z Podkladov </w:t>
      </w:r>
      <w:r w:rsidR="00442F3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. </w:t>
      </w:r>
    </w:p>
    <w:p w14:paraId="34BFDA2A" w14:textId="5F8C8582" w:rsidR="00C85A58" w:rsidRPr="009454FF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(ii)</w:t>
      </w:r>
      <w:r w:rsidRPr="009454FF">
        <w:rPr>
          <w:rFonts w:ascii="Tahoma" w:hAnsi="Tahoma" w:cs="Tahoma"/>
          <w:sz w:val="20"/>
          <w:szCs w:val="20"/>
        </w:rPr>
        <w:tab/>
        <w:t xml:space="preserve">Ak je na účely Vykonávania Diela a na účely riadneho vykonania Diela potrebné s ohľadom na požiadavky </w:t>
      </w:r>
      <w:r w:rsidR="003015F2" w:rsidRPr="009454FF">
        <w:rPr>
          <w:rFonts w:ascii="Tahoma" w:hAnsi="Tahoma" w:cs="Tahoma"/>
          <w:sz w:val="20"/>
          <w:szCs w:val="20"/>
        </w:rPr>
        <w:t>aplikovateľných</w:t>
      </w:r>
      <w:r w:rsidRPr="009454FF">
        <w:rPr>
          <w:rFonts w:ascii="Tahoma" w:hAnsi="Tahoma" w:cs="Tahoma"/>
          <w:sz w:val="20"/>
          <w:szCs w:val="20"/>
        </w:rPr>
        <w:t xml:space="preserve"> právnych predpisov alebo </w:t>
      </w:r>
      <w:r w:rsidR="003015F2" w:rsidRPr="009454FF">
        <w:rPr>
          <w:rFonts w:ascii="Tahoma" w:hAnsi="Tahoma" w:cs="Tahoma"/>
          <w:sz w:val="20"/>
          <w:szCs w:val="20"/>
        </w:rPr>
        <w:t xml:space="preserve">obchodných zvyklostí alebo </w:t>
      </w:r>
      <w:r w:rsidRPr="009454FF">
        <w:rPr>
          <w:rFonts w:ascii="Tahoma" w:hAnsi="Tahoma" w:cs="Tahoma"/>
          <w:sz w:val="20"/>
          <w:szCs w:val="20"/>
        </w:rPr>
        <w:t>odvetvov</w:t>
      </w:r>
      <w:r w:rsidR="003015F2" w:rsidRPr="009454FF">
        <w:rPr>
          <w:rFonts w:ascii="Tahoma" w:hAnsi="Tahoma" w:cs="Tahoma"/>
          <w:sz w:val="20"/>
          <w:szCs w:val="20"/>
        </w:rPr>
        <w:t>ej</w:t>
      </w:r>
      <w:r w:rsidRPr="009454FF">
        <w:rPr>
          <w:rFonts w:ascii="Tahoma" w:hAnsi="Tahoma" w:cs="Tahoma"/>
          <w:sz w:val="20"/>
          <w:szCs w:val="20"/>
        </w:rPr>
        <w:t xml:space="preserve"> prax</w:t>
      </w:r>
      <w:r w:rsidR="003015F2" w:rsidRPr="009454FF">
        <w:rPr>
          <w:rFonts w:ascii="Tahoma" w:hAnsi="Tahoma" w:cs="Tahoma"/>
          <w:sz w:val="20"/>
          <w:szCs w:val="20"/>
        </w:rPr>
        <w:t>e</w:t>
      </w:r>
      <w:r w:rsidRPr="009454FF">
        <w:rPr>
          <w:rFonts w:ascii="Tahoma" w:hAnsi="Tahoma" w:cs="Tahoma"/>
          <w:sz w:val="20"/>
          <w:szCs w:val="20"/>
        </w:rPr>
        <w:t xml:space="preserve"> spracovať aj Podklady</w:t>
      </w:r>
      <w:r w:rsidR="00FB1E5F">
        <w:rPr>
          <w:rFonts w:ascii="Tahoma" w:hAnsi="Tahoma" w:cs="Tahoma"/>
          <w:sz w:val="20"/>
          <w:szCs w:val="20"/>
        </w:rPr>
        <w:t xml:space="preserve"> iné</w:t>
      </w:r>
      <w:r w:rsidR="00092775" w:rsidRPr="009454FF">
        <w:rPr>
          <w:rFonts w:ascii="Tahoma" w:hAnsi="Tahoma" w:cs="Tahoma"/>
          <w:sz w:val="20"/>
          <w:szCs w:val="20"/>
        </w:rPr>
        <w:t>,</w:t>
      </w:r>
      <w:r w:rsidRPr="009454FF">
        <w:rPr>
          <w:rFonts w:ascii="Tahoma" w:hAnsi="Tahoma" w:cs="Tahoma"/>
          <w:sz w:val="20"/>
          <w:szCs w:val="20"/>
        </w:rPr>
        <w:t xml:space="preserve"> než sú Podklady </w:t>
      </w:r>
      <w:r w:rsidR="00442F3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</w:t>
      </w:r>
      <w:r w:rsidR="00442F3B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je povinný takéto Podklady použiť a zaväzuje sa na ten účel Podklady bezodkladne na vlastné náklady obstarať, naštudovať a/alebo zapracovať primeraným spôsobom počas Vykonávania Diela do Diela.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nie je na Vykonávanie Diela ani na vykonanie Diela ako aj ktorejkoľvek </w:t>
      </w:r>
      <w:r w:rsidR="00092775" w:rsidRPr="009454FF">
        <w:rPr>
          <w:rFonts w:ascii="Tahoma" w:hAnsi="Tahoma" w:cs="Tahoma"/>
          <w:sz w:val="20"/>
          <w:szCs w:val="20"/>
        </w:rPr>
        <w:t>jeho časti</w:t>
      </w:r>
      <w:r w:rsidRPr="009454FF">
        <w:rPr>
          <w:rFonts w:ascii="Tahoma" w:hAnsi="Tahoma" w:cs="Tahoma"/>
          <w:sz w:val="20"/>
          <w:szCs w:val="20"/>
        </w:rPr>
        <w:t xml:space="preserve"> povinný poskytnúť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iné Podklady, než sú Podklady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.  </w:t>
      </w:r>
    </w:p>
    <w:p w14:paraId="3F214BDC" w14:textId="11650FDA" w:rsidR="00C85A58" w:rsidRPr="00EB758B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(iii)</w:t>
      </w:r>
      <w:r w:rsidRPr="009454FF">
        <w:rPr>
          <w:rFonts w:ascii="Tahoma" w:hAnsi="Tahoma" w:cs="Tahoma"/>
          <w:sz w:val="20"/>
          <w:szCs w:val="20"/>
        </w:rPr>
        <w:tab/>
        <w:t xml:space="preserve">Ak </w:t>
      </w:r>
      <w:r w:rsidR="00CD7FCA" w:rsidRPr="009454FF">
        <w:rPr>
          <w:rFonts w:ascii="Tahoma" w:hAnsi="Tahoma" w:cs="Tahoma"/>
          <w:sz w:val="20"/>
          <w:szCs w:val="20"/>
        </w:rPr>
        <w:t>bude</w:t>
      </w:r>
      <w:r w:rsidRPr="009454FF">
        <w:rPr>
          <w:rFonts w:ascii="Tahoma" w:hAnsi="Tahoma" w:cs="Tahoma"/>
          <w:sz w:val="20"/>
          <w:szCs w:val="20"/>
        </w:rPr>
        <w:t xml:space="preserve"> na účely riadneho vykonania Diela </w:t>
      </w:r>
      <w:r w:rsidR="00CD7FCA" w:rsidRPr="009454FF">
        <w:rPr>
          <w:rFonts w:ascii="Tahoma" w:hAnsi="Tahoma" w:cs="Tahoma"/>
          <w:sz w:val="20"/>
          <w:szCs w:val="20"/>
        </w:rPr>
        <w:t xml:space="preserve">na základe odborného posúdenia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CD7FCA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potrebné, aby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sprístupnil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akékoľvek Podklady iné než Podklady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tieto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bez meškania sprístupn</w:t>
      </w:r>
      <w:r w:rsidR="00FB1E5F">
        <w:rPr>
          <w:rFonts w:ascii="Tahoma" w:hAnsi="Tahoma" w:cs="Tahoma"/>
          <w:sz w:val="20"/>
          <w:szCs w:val="20"/>
        </w:rPr>
        <w:t>í</w:t>
      </w:r>
      <w:r w:rsidR="006961E6" w:rsidRPr="009454FF">
        <w:rPr>
          <w:rFonts w:ascii="Tahoma" w:hAnsi="Tahoma" w:cs="Tahoma"/>
          <w:sz w:val="20"/>
          <w:szCs w:val="20"/>
        </w:rPr>
        <w:t xml:space="preserve"> v rámci poskytovania súčinnosti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ak ich má k dispozícii; rozumie sa však, že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za týmto účelom nie je povinný vytvárať žiadne databázy ani inak takéto </w:t>
      </w:r>
      <w:r w:rsidR="00913CB6">
        <w:rPr>
          <w:rFonts w:ascii="Tahoma" w:hAnsi="Tahoma" w:cs="Tahoma"/>
          <w:sz w:val="20"/>
          <w:szCs w:val="20"/>
        </w:rPr>
        <w:t>p</w:t>
      </w:r>
      <w:r w:rsidRPr="009454FF">
        <w:rPr>
          <w:rFonts w:ascii="Tahoma" w:hAnsi="Tahoma" w:cs="Tahoma"/>
          <w:sz w:val="20"/>
          <w:szCs w:val="20"/>
        </w:rPr>
        <w:t xml:space="preserve">odklady usporiadať a postačí, ak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913CB6">
        <w:rPr>
          <w:rFonts w:ascii="Tahoma" w:hAnsi="Tahoma" w:cs="Tahoma"/>
          <w:sz w:val="20"/>
          <w:szCs w:val="20"/>
        </w:rPr>
        <w:t>vyžiadané</w:t>
      </w:r>
      <w:r w:rsidRPr="009454FF">
        <w:rPr>
          <w:rFonts w:ascii="Tahoma" w:hAnsi="Tahoma" w:cs="Tahoma"/>
          <w:sz w:val="20"/>
          <w:szCs w:val="20"/>
        </w:rPr>
        <w:t xml:space="preserve"> dáta poskytne v akejkoľvek forme (napr. aj tak, že budú vyžadovať ďalšie analýzy, úpravy alebo spracovanie </w:t>
      </w:r>
      <w:r w:rsidR="006315DB">
        <w:rPr>
          <w:rFonts w:ascii="Tahoma" w:hAnsi="Tahoma" w:cs="Tahoma"/>
          <w:sz w:val="20"/>
          <w:szCs w:val="20"/>
        </w:rPr>
        <w:t>Projektantom</w:t>
      </w:r>
      <w:r w:rsidRPr="009454FF">
        <w:rPr>
          <w:rFonts w:ascii="Tahoma" w:hAnsi="Tahoma" w:cs="Tahoma"/>
          <w:sz w:val="20"/>
          <w:szCs w:val="20"/>
        </w:rPr>
        <w:t>). Ak je na účely riadneho vykonania</w:t>
      </w:r>
      <w:r>
        <w:rPr>
          <w:rFonts w:ascii="Tahoma" w:hAnsi="Tahoma" w:cs="Tahoma"/>
          <w:sz w:val="20"/>
          <w:szCs w:val="20"/>
        </w:rPr>
        <w:t xml:space="preserve"> Diela potrebné vytvoriť (identifikovať) nové údaje, ktoré zatiaľ neboli vytvorené, </w:t>
      </w:r>
      <w:r w:rsidR="006315DB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sa na to </w:t>
      </w:r>
      <w:r w:rsidR="006315DB">
        <w:rPr>
          <w:rFonts w:ascii="Tahoma" w:hAnsi="Tahoma" w:cs="Tahoma"/>
          <w:sz w:val="20"/>
          <w:szCs w:val="20"/>
        </w:rPr>
        <w:t>Projektantovi</w:t>
      </w:r>
      <w:r>
        <w:rPr>
          <w:rFonts w:ascii="Tahoma" w:hAnsi="Tahoma" w:cs="Tahoma"/>
          <w:sz w:val="20"/>
          <w:szCs w:val="20"/>
        </w:rPr>
        <w:t xml:space="preserve"> zaväzuje poskytnúť v nevyhnutnom rozsahu</w:t>
      </w:r>
      <w:r w:rsidR="00E14E68">
        <w:rPr>
          <w:rFonts w:ascii="Tahoma" w:hAnsi="Tahoma" w:cs="Tahoma"/>
          <w:sz w:val="20"/>
          <w:szCs w:val="20"/>
        </w:rPr>
        <w:t xml:space="preserve"> s</w:t>
      </w:r>
      <w:r w:rsidR="00E14E68" w:rsidRPr="00EB758B">
        <w:rPr>
          <w:rFonts w:ascii="Tahoma" w:hAnsi="Tahoma" w:cs="Tahoma"/>
          <w:sz w:val="20"/>
          <w:szCs w:val="20"/>
        </w:rPr>
        <w:t>účinnosť</w:t>
      </w:r>
      <w:r w:rsidRPr="00EB758B">
        <w:rPr>
          <w:rFonts w:ascii="Tahoma" w:hAnsi="Tahoma" w:cs="Tahoma"/>
          <w:sz w:val="20"/>
          <w:szCs w:val="20"/>
        </w:rPr>
        <w:t xml:space="preserve">. </w:t>
      </w:r>
    </w:p>
    <w:p w14:paraId="7B67FF26" w14:textId="53D86366" w:rsidR="00C85A58" w:rsidRDefault="00C85A58" w:rsidP="00C85A58">
      <w:pPr>
        <w:widowControl/>
        <w:tabs>
          <w:tab w:val="left" w:pos="1560"/>
        </w:tabs>
        <w:autoSpaceDE/>
        <w:autoSpaceDN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(i</w:t>
      </w:r>
      <w:r>
        <w:rPr>
          <w:rFonts w:ascii="Tahoma" w:hAnsi="Tahoma" w:cs="Tahoma"/>
          <w:sz w:val="20"/>
          <w:szCs w:val="20"/>
        </w:rPr>
        <w:t>v</w:t>
      </w:r>
      <w:r w:rsidRPr="00EB758B">
        <w:rPr>
          <w:rFonts w:ascii="Tahoma" w:hAnsi="Tahoma" w:cs="Tahoma"/>
          <w:sz w:val="20"/>
          <w:szCs w:val="20"/>
        </w:rPr>
        <w:t>)</w:t>
      </w:r>
      <w:r w:rsidRPr="00EB758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Ak táto Zmluva alebo obchodná zvyklosť alebo odvetvová prax vyžaduje alebo odporúča, aby bol v záujme riadneho vykonania Diela akýkoľvek Podklad alebo údaj uvedený v Podklade </w:t>
      </w:r>
      <w:r w:rsidR="006315DB">
        <w:rPr>
          <w:rFonts w:ascii="Tahoma" w:hAnsi="Tahoma" w:cs="Tahoma"/>
          <w:sz w:val="20"/>
          <w:szCs w:val="20"/>
        </w:rPr>
        <w:t>Projektantom</w:t>
      </w:r>
      <w:r>
        <w:rPr>
          <w:rFonts w:ascii="Tahoma" w:hAnsi="Tahoma" w:cs="Tahoma"/>
          <w:sz w:val="20"/>
          <w:szCs w:val="20"/>
        </w:rPr>
        <w:t xml:space="preserve"> skontrolovaný, napr. aby bol stavebný objekt riadne zameraný, relevantný údaj riadne prepočítaný, dotknuté vlastníctvo alebo vecné právo riadne preverené v katastrálnom registri alebo aby bol akýkoľvek iný údaj dostupný vo verejnom registri riadne konfrontovaný so záznamom v takomto registri</w:t>
      </w:r>
      <w:r w:rsidR="00F32C25">
        <w:rPr>
          <w:rFonts w:ascii="Tahoma" w:hAnsi="Tahoma" w:cs="Tahoma"/>
          <w:sz w:val="20"/>
          <w:szCs w:val="20"/>
        </w:rPr>
        <w:t xml:space="preserve"> </w:t>
      </w:r>
      <w:r w:rsidR="00F32C25">
        <w:rPr>
          <w:rFonts w:ascii="Tahoma" w:hAnsi="Tahoma" w:cs="Tahoma"/>
          <w:sz w:val="20"/>
          <w:szCs w:val="20"/>
        </w:rPr>
        <w:lastRenderedPageBreak/>
        <w:t>alebo so skutočným stavom</w:t>
      </w:r>
      <w:r>
        <w:rPr>
          <w:rFonts w:ascii="Tahoma" w:hAnsi="Tahoma" w:cs="Tahoma"/>
          <w:sz w:val="20"/>
          <w:szCs w:val="20"/>
        </w:rPr>
        <w:t xml:space="preserve">, je </w:t>
      </w:r>
      <w:r w:rsidR="006315DB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povinný takýto údaj v Podklade s odbornou starostlivosťou skontrolovať a použiť v Diele alebo v ktorejkoľvek </w:t>
      </w:r>
      <w:r w:rsidR="00092775">
        <w:rPr>
          <w:rFonts w:ascii="Tahoma" w:hAnsi="Tahoma" w:cs="Tahoma"/>
          <w:sz w:val="20"/>
          <w:szCs w:val="20"/>
        </w:rPr>
        <w:t>jeho časti</w:t>
      </w:r>
      <w:r>
        <w:rPr>
          <w:rFonts w:ascii="Tahoma" w:hAnsi="Tahoma" w:cs="Tahoma"/>
          <w:sz w:val="20"/>
          <w:szCs w:val="20"/>
        </w:rPr>
        <w:t xml:space="preserve"> až po takejto kontrole. </w:t>
      </w:r>
      <w:r w:rsidR="00E37E81" w:rsidRPr="00E37E81">
        <w:rPr>
          <w:rFonts w:ascii="Tahoma" w:hAnsi="Tahoma" w:cs="Tahoma"/>
          <w:sz w:val="20"/>
          <w:szCs w:val="20"/>
        </w:rPr>
        <w:t xml:space="preserve">Za týmto účelom sa rozumie, že žiadna prípadná výhrada, rezervácia, informácia, oznámenie alebo poznámka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E37E81" w:rsidRPr="00E37E81">
        <w:rPr>
          <w:rFonts w:ascii="Tahoma" w:hAnsi="Tahoma" w:cs="Tahoma"/>
          <w:sz w:val="20"/>
          <w:szCs w:val="20"/>
        </w:rPr>
        <w:t>disclaimer</w:t>
      </w:r>
      <w:proofErr w:type="spellEnd"/>
      <w:r w:rsidR="00E37E81" w:rsidRPr="00E37E81">
        <w:rPr>
          <w:rFonts w:ascii="Tahoma" w:hAnsi="Tahoma" w:cs="Tahoma"/>
          <w:sz w:val="20"/>
          <w:szCs w:val="20"/>
        </w:rPr>
        <w:t xml:space="preserve">) v Diele alebo v akejkoľvek dokumentácii s Dielom súvisiacej (vrátane Preberacieho protokolu) alebo akákoľvek iná obdobná komunikácia zo strany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pred alebo počas realizácie Zmluvy o tom, že niektorú z týchto povinností nevykoná, nevykonáva, nevykonal alebo ju inak zanedbá, zanedbáva či zanedbal, nezbavuje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zodpovednosti podľa tejto Zmluvy, ani žiadnej jeho zmluvnej povinnosti alebo záväzku, a to bez ohľadu na to, či sa voči tomu akoukoľvek formou pri alebo po prijatí takéhoto oznámenia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E37E81">
        <w:rPr>
          <w:rFonts w:ascii="Tahoma" w:hAnsi="Tahoma" w:cs="Tahoma"/>
          <w:sz w:val="20"/>
          <w:szCs w:val="20"/>
        </w:rPr>
        <w:t xml:space="preserve"> </w:t>
      </w:r>
      <w:r w:rsidR="00E37E81" w:rsidRPr="00E37E81">
        <w:rPr>
          <w:rFonts w:ascii="Tahoma" w:hAnsi="Tahoma" w:cs="Tahoma"/>
          <w:sz w:val="20"/>
          <w:szCs w:val="20"/>
        </w:rPr>
        <w:t>ohradí alebo neohradí.</w:t>
      </w:r>
    </w:p>
    <w:p w14:paraId="5FB458E7" w14:textId="68FD5BA4" w:rsidR="00C85A58" w:rsidRPr="00CE63EF" w:rsidRDefault="00C85A58" w:rsidP="000F7C80">
      <w:pPr>
        <w:widowControl/>
        <w:tabs>
          <w:tab w:val="left" w:pos="1701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</w:r>
      <w:r w:rsidR="00147372">
        <w:rPr>
          <w:rFonts w:ascii="Tahoma" w:hAnsi="Tahoma" w:cs="Tahoma"/>
          <w:sz w:val="20"/>
          <w:szCs w:val="20"/>
        </w:rPr>
        <w:t>Projektant</w:t>
      </w:r>
      <w:r w:rsidR="00147372" w:rsidRPr="00EB758B">
        <w:rPr>
          <w:rFonts w:ascii="Tahoma" w:hAnsi="Tahoma" w:cs="Tahoma"/>
          <w:sz w:val="20"/>
          <w:szCs w:val="20"/>
        </w:rPr>
        <w:t xml:space="preserve"> sa zaväzuje </w:t>
      </w:r>
      <w:r w:rsidR="00147372">
        <w:rPr>
          <w:rFonts w:ascii="Tahoma" w:hAnsi="Tahoma" w:cs="Tahoma"/>
          <w:sz w:val="20"/>
          <w:szCs w:val="20"/>
        </w:rPr>
        <w:t xml:space="preserve">pri Vykonávaní Diela </w:t>
      </w:r>
      <w:r w:rsidR="00147372" w:rsidRPr="00EB758B">
        <w:rPr>
          <w:rFonts w:ascii="Tahoma" w:hAnsi="Tahoma" w:cs="Tahoma"/>
          <w:sz w:val="20"/>
          <w:szCs w:val="20"/>
        </w:rPr>
        <w:t xml:space="preserve">v celom rozsahu a s odbornou starostlivosťou </w:t>
      </w:r>
      <w:r w:rsidR="00147372" w:rsidRPr="00736762">
        <w:rPr>
          <w:rFonts w:ascii="Tahoma" w:hAnsi="Tahoma" w:cs="Tahoma"/>
          <w:sz w:val="20"/>
          <w:szCs w:val="20"/>
        </w:rPr>
        <w:t xml:space="preserve">zohľadňovať všetky </w:t>
      </w:r>
      <w:r w:rsidR="00147372">
        <w:rPr>
          <w:rFonts w:ascii="Tahoma" w:hAnsi="Tahoma" w:cs="Tahoma"/>
          <w:sz w:val="20"/>
          <w:szCs w:val="20"/>
        </w:rPr>
        <w:t>údaje</w:t>
      </w:r>
      <w:r w:rsidR="00147372" w:rsidRPr="00736762">
        <w:rPr>
          <w:rFonts w:ascii="Tahoma" w:hAnsi="Tahoma" w:cs="Tahoma"/>
          <w:sz w:val="20"/>
          <w:szCs w:val="20"/>
        </w:rPr>
        <w:t xml:space="preserve"> uvedené v Podkladoch alebo z nich vyplývajúce</w:t>
      </w:r>
      <w:r w:rsidR="00147372">
        <w:rPr>
          <w:rFonts w:ascii="Tahoma" w:hAnsi="Tahoma" w:cs="Tahoma"/>
          <w:sz w:val="20"/>
          <w:szCs w:val="20"/>
        </w:rPr>
        <w:t xml:space="preserve">. </w:t>
      </w:r>
      <w:r w:rsidR="006315DB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 xml:space="preserve"> je povinný v</w:t>
      </w:r>
      <w:r>
        <w:rPr>
          <w:rFonts w:ascii="Tahoma" w:hAnsi="Tahoma" w:cs="Tahoma"/>
          <w:sz w:val="20"/>
          <w:szCs w:val="20"/>
        </w:rPr>
        <w:t> </w:t>
      </w:r>
      <w:r w:rsidRPr="00EB758B">
        <w:rPr>
          <w:rFonts w:ascii="Tahoma" w:hAnsi="Tahoma" w:cs="Tahoma"/>
          <w:sz w:val="20"/>
          <w:szCs w:val="20"/>
        </w:rPr>
        <w:t>prípade</w:t>
      </w:r>
      <w:r>
        <w:rPr>
          <w:rFonts w:ascii="Tahoma" w:hAnsi="Tahoma" w:cs="Tahoma"/>
          <w:sz w:val="20"/>
          <w:szCs w:val="20"/>
        </w:rPr>
        <w:t xml:space="preserve"> zistenia vnútornej</w:t>
      </w:r>
      <w:r w:rsidRPr="00EB758B">
        <w:rPr>
          <w:rFonts w:ascii="Tahoma" w:hAnsi="Tahoma" w:cs="Tahoma"/>
          <w:sz w:val="20"/>
          <w:szCs w:val="20"/>
        </w:rPr>
        <w:t xml:space="preserve"> nesprávnosti</w:t>
      </w:r>
      <w:r>
        <w:rPr>
          <w:rFonts w:ascii="Tahoma" w:hAnsi="Tahoma" w:cs="Tahoma"/>
          <w:sz w:val="20"/>
          <w:szCs w:val="20"/>
        </w:rPr>
        <w:t>, nezrovnalosti</w:t>
      </w:r>
      <w:r w:rsidRPr="00EB758B">
        <w:rPr>
          <w:rFonts w:ascii="Tahoma" w:hAnsi="Tahoma" w:cs="Tahoma"/>
          <w:sz w:val="20"/>
          <w:szCs w:val="20"/>
        </w:rPr>
        <w:t xml:space="preserve"> alebo nevhodnosti Podkladov</w:t>
      </w:r>
      <w:r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alebo ich časti </w:t>
      </w:r>
      <w:r w:rsidRPr="00EB758B">
        <w:rPr>
          <w:rFonts w:ascii="Tahoma" w:hAnsi="Tahoma" w:cs="Tahoma"/>
          <w:sz w:val="20"/>
          <w:szCs w:val="20"/>
        </w:rPr>
        <w:t xml:space="preserve">alebo </w:t>
      </w:r>
      <w:r>
        <w:rPr>
          <w:rFonts w:ascii="Tahoma" w:hAnsi="Tahoma" w:cs="Tahoma"/>
          <w:sz w:val="20"/>
          <w:szCs w:val="20"/>
        </w:rPr>
        <w:t xml:space="preserve">v prípade zistenia </w:t>
      </w:r>
      <w:r w:rsidRPr="00EB758B">
        <w:rPr>
          <w:rFonts w:ascii="Tahoma" w:hAnsi="Tahoma" w:cs="Tahoma"/>
          <w:sz w:val="20"/>
          <w:szCs w:val="20"/>
        </w:rPr>
        <w:t xml:space="preserve">akejkoľvek </w:t>
      </w:r>
      <w:r>
        <w:rPr>
          <w:rFonts w:ascii="Tahoma" w:hAnsi="Tahoma" w:cs="Tahoma"/>
          <w:sz w:val="20"/>
          <w:szCs w:val="20"/>
        </w:rPr>
        <w:t xml:space="preserve">nesprávnosti alebo </w:t>
      </w:r>
      <w:r w:rsidRPr="00EB758B">
        <w:rPr>
          <w:rFonts w:ascii="Tahoma" w:hAnsi="Tahoma" w:cs="Tahoma"/>
          <w:sz w:val="20"/>
          <w:szCs w:val="20"/>
        </w:rPr>
        <w:t>nezrovnalosti</w:t>
      </w:r>
      <w:r>
        <w:rPr>
          <w:rFonts w:ascii="Tahoma" w:hAnsi="Tahoma" w:cs="Tahoma"/>
          <w:sz w:val="20"/>
          <w:szCs w:val="20"/>
        </w:rPr>
        <w:t xml:space="preserve"> zistenej na </w:t>
      </w:r>
      <w:r w:rsidRPr="004B2384">
        <w:rPr>
          <w:rFonts w:ascii="Tahoma" w:hAnsi="Tahoma" w:cs="Tahoma"/>
          <w:sz w:val="20"/>
          <w:szCs w:val="20"/>
        </w:rPr>
        <w:t xml:space="preserve">základe porovnania Podkladov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a iných Podkladov,</w:t>
      </w:r>
      <w:r w:rsidR="00913CB6">
        <w:rPr>
          <w:rFonts w:ascii="Tahoma" w:hAnsi="Tahoma" w:cs="Tahoma"/>
          <w:sz w:val="20"/>
          <w:szCs w:val="20"/>
        </w:rPr>
        <w:t xml:space="preserve"> </w:t>
      </w:r>
      <w:r w:rsidR="00913CB6" w:rsidRPr="003C5091">
        <w:rPr>
          <w:rFonts w:ascii="Tahoma" w:hAnsi="Tahoma" w:cs="Tahoma"/>
          <w:sz w:val="20"/>
          <w:szCs w:val="20"/>
        </w:rPr>
        <w:t>alebo na základe inej skutočnosti</w:t>
      </w:r>
      <w:r w:rsidR="00913CB6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4B2384">
        <w:rPr>
          <w:rFonts w:ascii="Tahoma" w:hAnsi="Tahoma" w:cs="Tahoma"/>
          <w:sz w:val="20"/>
          <w:szCs w:val="20"/>
        </w:rPr>
        <w:t xml:space="preserve"> </w:t>
      </w:r>
      <w:r w:rsidR="00DC4D80" w:rsidRPr="004B2384">
        <w:rPr>
          <w:rFonts w:ascii="Tahoma" w:hAnsi="Tahoma" w:cs="Tahoma"/>
          <w:sz w:val="20"/>
          <w:szCs w:val="20"/>
        </w:rPr>
        <w:t xml:space="preserve">bezodkladne, najneskôr </w:t>
      </w:r>
      <w:r w:rsidR="00DC4D80" w:rsidRPr="00ED001A">
        <w:rPr>
          <w:rFonts w:ascii="Tahoma" w:hAnsi="Tahoma" w:cs="Tahoma"/>
          <w:sz w:val="20"/>
          <w:szCs w:val="20"/>
        </w:rPr>
        <w:t xml:space="preserve">do </w:t>
      </w:r>
      <w:r w:rsidR="00A2799C" w:rsidRPr="00ED001A">
        <w:rPr>
          <w:rFonts w:ascii="Tahoma" w:hAnsi="Tahoma" w:cs="Tahoma"/>
          <w:sz w:val="20"/>
          <w:szCs w:val="20"/>
        </w:rPr>
        <w:t>7</w:t>
      </w:r>
      <w:r w:rsidR="00DC4D80" w:rsidRPr="00ED001A">
        <w:rPr>
          <w:rFonts w:ascii="Tahoma" w:hAnsi="Tahoma" w:cs="Tahoma"/>
          <w:sz w:val="20"/>
          <w:szCs w:val="20"/>
        </w:rPr>
        <w:t xml:space="preserve"> dní</w:t>
      </w:r>
      <w:r w:rsidR="00E14E68" w:rsidRPr="004B2384">
        <w:rPr>
          <w:rFonts w:ascii="Tahoma" w:hAnsi="Tahoma" w:cs="Tahoma"/>
          <w:sz w:val="20"/>
          <w:szCs w:val="20"/>
        </w:rPr>
        <w:t xml:space="preserve"> odo dňa, v ktorom mal a mohol takúto nezrovnalosť </w:t>
      </w:r>
      <w:r w:rsidR="003C6A08">
        <w:rPr>
          <w:rFonts w:ascii="Tahoma" w:hAnsi="Tahoma" w:cs="Tahoma"/>
          <w:sz w:val="20"/>
          <w:szCs w:val="20"/>
        </w:rPr>
        <w:t>Projektant</w:t>
      </w:r>
      <w:r w:rsidR="00E14E68" w:rsidRPr="004B2384">
        <w:rPr>
          <w:rFonts w:ascii="Tahoma" w:hAnsi="Tahoma" w:cs="Tahoma"/>
          <w:sz w:val="20"/>
          <w:szCs w:val="20"/>
        </w:rPr>
        <w:t xml:space="preserve"> zistiť, </w:t>
      </w:r>
      <w:r w:rsidR="00DC4D80" w:rsidRPr="004B2384">
        <w:rPr>
          <w:rFonts w:ascii="Tahoma" w:hAnsi="Tahoma" w:cs="Tahoma"/>
          <w:sz w:val="20"/>
          <w:szCs w:val="20"/>
        </w:rPr>
        <w:t xml:space="preserve">na tieto </w:t>
      </w:r>
      <w:r w:rsidR="003C6A08">
        <w:rPr>
          <w:rFonts w:ascii="Tahoma" w:hAnsi="Tahoma" w:cs="Tahoma"/>
          <w:sz w:val="20"/>
          <w:szCs w:val="20"/>
        </w:rPr>
        <w:t>BBSK</w:t>
      </w:r>
      <w:r w:rsidR="003C6A08" w:rsidRPr="004B2384">
        <w:rPr>
          <w:rFonts w:ascii="Tahoma" w:hAnsi="Tahoma" w:cs="Tahoma"/>
          <w:sz w:val="20"/>
          <w:szCs w:val="20"/>
        </w:rPr>
        <w:t xml:space="preserve"> </w:t>
      </w:r>
      <w:r w:rsidR="00DC4D80" w:rsidRPr="004B2384">
        <w:rPr>
          <w:rFonts w:ascii="Tahoma" w:hAnsi="Tahoma" w:cs="Tahoma"/>
          <w:sz w:val="20"/>
          <w:szCs w:val="20"/>
        </w:rPr>
        <w:t xml:space="preserve">upozorniť </w:t>
      </w:r>
      <w:r w:rsidRPr="004B2384">
        <w:rPr>
          <w:rFonts w:ascii="Tahoma" w:hAnsi="Tahoma" w:cs="Tahoma"/>
          <w:sz w:val="20"/>
          <w:szCs w:val="20"/>
        </w:rPr>
        <w:t xml:space="preserve">a kvalifikovaným spôsobom </w:t>
      </w:r>
      <w:r w:rsidR="003C6A08">
        <w:rPr>
          <w:rFonts w:ascii="Tahoma" w:hAnsi="Tahoma" w:cs="Tahoma"/>
          <w:sz w:val="20"/>
          <w:szCs w:val="20"/>
        </w:rPr>
        <w:t>BBSK</w:t>
      </w:r>
      <w:r w:rsidR="003C6A08" w:rsidRPr="00EB758B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na svoje náklady uviesť, v čom nesprávnosť, nevhodnosť a/alebo iná nezrovnalosť </w:t>
      </w:r>
      <w:r>
        <w:rPr>
          <w:rFonts w:ascii="Tahoma" w:hAnsi="Tahoma" w:cs="Tahoma"/>
          <w:sz w:val="20"/>
          <w:szCs w:val="20"/>
        </w:rPr>
        <w:t>(ďalej aj ako „</w:t>
      </w:r>
      <w:r w:rsidR="00156171">
        <w:rPr>
          <w:rFonts w:ascii="Tahoma" w:hAnsi="Tahoma" w:cs="Tahoma"/>
          <w:b/>
          <w:bCs/>
          <w:sz w:val="20"/>
          <w:szCs w:val="20"/>
        </w:rPr>
        <w:t>n</w:t>
      </w:r>
      <w:r w:rsidRPr="00FE3633">
        <w:rPr>
          <w:rFonts w:ascii="Tahoma" w:hAnsi="Tahoma" w:cs="Tahoma"/>
          <w:b/>
          <w:bCs/>
          <w:sz w:val="20"/>
          <w:szCs w:val="20"/>
        </w:rPr>
        <w:t>esúlad</w:t>
      </w:r>
      <w:r>
        <w:rPr>
          <w:rFonts w:ascii="Tahoma" w:hAnsi="Tahoma" w:cs="Tahoma"/>
          <w:sz w:val="20"/>
          <w:szCs w:val="20"/>
        </w:rPr>
        <w:t xml:space="preserve">“) </w:t>
      </w:r>
      <w:r w:rsidRPr="00EB758B">
        <w:rPr>
          <w:rFonts w:ascii="Tahoma" w:hAnsi="Tahoma" w:cs="Tahoma"/>
          <w:sz w:val="20"/>
          <w:szCs w:val="20"/>
        </w:rPr>
        <w:t xml:space="preserve">spočíva, spolu s návrhmi na opravu alebo úpravu Podkladov. </w:t>
      </w:r>
      <w:r>
        <w:rPr>
          <w:rFonts w:ascii="Tahoma" w:hAnsi="Tahoma" w:cs="Tahoma"/>
          <w:sz w:val="20"/>
          <w:szCs w:val="20"/>
        </w:rPr>
        <w:t xml:space="preserve">Ak je </w:t>
      </w:r>
      <w:r w:rsidR="00913CB6" w:rsidRPr="003C5091">
        <w:rPr>
          <w:rFonts w:ascii="Tahoma" w:hAnsi="Tahoma" w:cs="Tahoma"/>
          <w:sz w:val="20"/>
          <w:szCs w:val="20"/>
        </w:rPr>
        <w:t>s ohľadom na obchodnú zvyklosť alebo odvetvovú prax</w:t>
      </w:r>
      <w:r w:rsidR="00913C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na ďalšie práce na Diele potrebný pokyn </w:t>
      </w:r>
      <w:r w:rsidR="003C6A0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požiada </w:t>
      </w:r>
      <w:r w:rsidR="003C6A08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</w:t>
      </w:r>
      <w:r w:rsidR="003C6A08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o udelenie pokynu,</w:t>
      </w:r>
      <w:r w:rsidR="00B84831">
        <w:rPr>
          <w:rFonts w:ascii="Tahoma" w:hAnsi="Tahoma" w:cs="Tahoma"/>
          <w:sz w:val="20"/>
          <w:szCs w:val="20"/>
        </w:rPr>
        <w:t xml:space="preserve"> inak</w:t>
      </w:r>
      <w:r>
        <w:rPr>
          <w:rFonts w:ascii="Tahoma" w:hAnsi="Tahoma" w:cs="Tahoma"/>
          <w:sz w:val="20"/>
          <w:szCs w:val="20"/>
        </w:rPr>
        <w:t xml:space="preserve"> </w:t>
      </w:r>
      <w:r w:rsidR="003C6A08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 xml:space="preserve"> zanalyzuje </w:t>
      </w:r>
      <w:r>
        <w:rPr>
          <w:rFonts w:ascii="Tahoma" w:hAnsi="Tahoma" w:cs="Tahoma"/>
          <w:sz w:val="20"/>
          <w:szCs w:val="20"/>
        </w:rPr>
        <w:t>príslušný</w:t>
      </w:r>
      <w:r w:rsidRPr="00EB758B">
        <w:rPr>
          <w:rFonts w:ascii="Tahoma" w:hAnsi="Tahoma" w:cs="Tahoma"/>
          <w:sz w:val="20"/>
          <w:szCs w:val="20"/>
        </w:rPr>
        <w:t xml:space="preserve"> nesúlad a s odbornou starostlivosťou sa s takýmto nesúladom v primeranom rozsahu v Diele vysporiada a takéto vysporiadanie bude v Diele kvalifikovane</w:t>
      </w:r>
      <w:r>
        <w:rPr>
          <w:rFonts w:ascii="Tahoma" w:hAnsi="Tahoma" w:cs="Tahoma"/>
          <w:sz w:val="20"/>
          <w:szCs w:val="20"/>
        </w:rPr>
        <w:t xml:space="preserve"> a v primeranom rozsahu</w:t>
      </w:r>
      <w:r w:rsidRPr="00EB758B">
        <w:rPr>
          <w:rFonts w:ascii="Tahoma" w:hAnsi="Tahoma" w:cs="Tahoma"/>
          <w:sz w:val="20"/>
          <w:szCs w:val="20"/>
        </w:rPr>
        <w:t xml:space="preserve"> indikovať</w:t>
      </w:r>
      <w:r>
        <w:rPr>
          <w:rFonts w:ascii="Tahoma" w:hAnsi="Tahoma" w:cs="Tahoma"/>
          <w:sz w:val="20"/>
          <w:szCs w:val="20"/>
        </w:rPr>
        <w:t xml:space="preserve">, za predpokladu, že identifikovaný nesúlad má spôsobilosť spôsobiť škodu </w:t>
      </w:r>
      <w:r w:rsidR="003C6A08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alebo tretím stranám pri ďalšom použití Diela alebo v súvislosti s ním.</w:t>
      </w:r>
      <w:r w:rsidR="00CE4323">
        <w:rPr>
          <w:rFonts w:ascii="Tahoma" w:hAnsi="Tahoma" w:cs="Tahoma"/>
          <w:sz w:val="20"/>
          <w:szCs w:val="20"/>
        </w:rPr>
        <w:t xml:space="preserve"> BBSK je </w:t>
      </w:r>
      <w:r w:rsidR="00147372">
        <w:rPr>
          <w:rFonts w:ascii="Tahoma" w:hAnsi="Tahoma" w:cs="Tahoma"/>
          <w:sz w:val="20"/>
          <w:szCs w:val="20"/>
        </w:rPr>
        <w:t xml:space="preserve">na účely vydania pokynu </w:t>
      </w:r>
      <w:r w:rsidR="00CE4323">
        <w:rPr>
          <w:rFonts w:ascii="Tahoma" w:hAnsi="Tahoma" w:cs="Tahoma"/>
          <w:sz w:val="20"/>
          <w:szCs w:val="20"/>
        </w:rPr>
        <w:t xml:space="preserve">oprávnený prerušiť Vykonávanie Diela </w:t>
      </w:r>
      <w:r w:rsidR="00CE4323" w:rsidRPr="00CE63EF">
        <w:rPr>
          <w:rFonts w:ascii="Tahoma" w:hAnsi="Tahoma" w:cs="Tahoma"/>
          <w:sz w:val="20"/>
          <w:szCs w:val="20"/>
        </w:rPr>
        <w:t xml:space="preserve">podľa bodu 4.3. </w:t>
      </w:r>
    </w:p>
    <w:p w14:paraId="24C378C0" w14:textId="16475981" w:rsidR="00C85A58" w:rsidRPr="00CE63EF" w:rsidRDefault="00C85A58" w:rsidP="00C85A58">
      <w:pPr>
        <w:widowControl/>
        <w:tabs>
          <w:tab w:val="left" w:pos="1560"/>
        </w:tabs>
        <w:autoSpaceDE/>
        <w:autoSpaceDN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(v</w:t>
      </w:r>
      <w:r w:rsidR="0066469C" w:rsidRPr="00CE63EF">
        <w:rPr>
          <w:rFonts w:ascii="Tahoma" w:hAnsi="Tahoma" w:cs="Tahoma"/>
          <w:sz w:val="20"/>
          <w:szCs w:val="20"/>
        </w:rPr>
        <w:t>i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B84831" w:rsidRPr="00CE63EF">
        <w:rPr>
          <w:rFonts w:ascii="Tahoma" w:hAnsi="Tahoma" w:cs="Tahoma"/>
          <w:sz w:val="20"/>
          <w:szCs w:val="20"/>
        </w:rPr>
        <w:t>Ak je to obvyklé alebo vhodné, všetky</w:t>
      </w:r>
      <w:r w:rsidRPr="00CE63EF">
        <w:rPr>
          <w:rFonts w:ascii="Tahoma" w:hAnsi="Tahoma" w:cs="Tahoma"/>
          <w:sz w:val="20"/>
          <w:szCs w:val="20"/>
        </w:rPr>
        <w:t xml:space="preserve"> Podklady použité na účely </w:t>
      </w:r>
      <w:r w:rsidR="00B84831" w:rsidRPr="00CE63EF">
        <w:rPr>
          <w:rFonts w:ascii="Tahoma" w:hAnsi="Tahoma" w:cs="Tahoma"/>
          <w:sz w:val="20"/>
          <w:szCs w:val="20"/>
        </w:rPr>
        <w:t xml:space="preserve">vykonania </w:t>
      </w:r>
      <w:r w:rsidRPr="00CE63EF">
        <w:rPr>
          <w:rFonts w:ascii="Tahoma" w:hAnsi="Tahoma" w:cs="Tahoma"/>
          <w:sz w:val="20"/>
          <w:szCs w:val="20"/>
        </w:rPr>
        <w:t xml:space="preserve">Diela je </w:t>
      </w:r>
      <w:r w:rsidR="003C6A08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povinný riadne a v primeranom rozsahu označiť, a to tak, aby bola overiteľná ich správnosť, vhodnosť, úplnosť a aktuálnosť. </w:t>
      </w:r>
      <w:r w:rsidR="003C6A08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je povinný poskytnúť </w:t>
      </w:r>
      <w:r w:rsidR="003C6A08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kedykoľvek počas kontroly </w:t>
      </w:r>
      <w:r w:rsidR="003015F2" w:rsidRPr="00CE63EF">
        <w:rPr>
          <w:rFonts w:ascii="Tahoma" w:hAnsi="Tahoma" w:cs="Tahoma"/>
          <w:sz w:val="20"/>
          <w:szCs w:val="20"/>
        </w:rPr>
        <w:t xml:space="preserve">Vykonávania </w:t>
      </w:r>
      <w:r w:rsidRPr="00CE63EF">
        <w:rPr>
          <w:rFonts w:ascii="Tahoma" w:hAnsi="Tahoma" w:cs="Tahoma"/>
          <w:sz w:val="20"/>
          <w:szCs w:val="20"/>
        </w:rPr>
        <w:t>Diela potrebné vysvetlenia a/alebo doložiť príslušné výpočty.</w:t>
      </w:r>
    </w:p>
    <w:p w14:paraId="47A5368E" w14:textId="1917A1F7" w:rsidR="001A7E60" w:rsidRPr="00CE63EF" w:rsidRDefault="00C85A58" w:rsidP="00147372">
      <w:pPr>
        <w:widowControl/>
        <w:tabs>
          <w:tab w:val="left" w:pos="1560"/>
        </w:tabs>
        <w:autoSpaceDE/>
        <w:autoSpaceDN/>
        <w:spacing w:before="120" w:after="120"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(vi</w:t>
      </w:r>
      <w:r w:rsidR="0066469C" w:rsidRPr="00CE63EF">
        <w:rPr>
          <w:rFonts w:ascii="Tahoma" w:hAnsi="Tahoma" w:cs="Tahoma"/>
          <w:sz w:val="20"/>
          <w:szCs w:val="20"/>
        </w:rPr>
        <w:t>i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1A7E60" w:rsidRPr="00CE63EF">
        <w:rPr>
          <w:rFonts w:ascii="Tahoma" w:hAnsi="Tahoma" w:cs="Tahoma"/>
          <w:sz w:val="20"/>
          <w:szCs w:val="20"/>
        </w:rPr>
        <w:t xml:space="preserve">Všetky Podklady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="001A7E60" w:rsidRPr="00CE63EF">
        <w:rPr>
          <w:rFonts w:ascii="Tahoma" w:hAnsi="Tahoma" w:cs="Tahoma"/>
          <w:sz w:val="20"/>
          <w:szCs w:val="20"/>
        </w:rPr>
        <w:t xml:space="preserve"> sú vlastníctvom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="001A7E60" w:rsidRPr="00CE63EF">
        <w:rPr>
          <w:rFonts w:ascii="Tahoma" w:hAnsi="Tahoma" w:cs="Tahoma"/>
          <w:sz w:val="20"/>
          <w:szCs w:val="20"/>
        </w:rPr>
        <w:t xml:space="preserve"> a ich sprístupnením neprechádza ich vlastníctvo z</w:t>
      </w:r>
      <w:r w:rsidR="00D020A6" w:rsidRPr="00CE63EF">
        <w:rPr>
          <w:rFonts w:ascii="Tahoma" w:hAnsi="Tahoma" w:cs="Tahoma"/>
          <w:sz w:val="20"/>
          <w:szCs w:val="20"/>
        </w:rPr>
        <w:t xml:space="preserve"> BBSK </w:t>
      </w:r>
      <w:r w:rsidR="001A7E60" w:rsidRPr="00CE63EF">
        <w:rPr>
          <w:rFonts w:ascii="Tahoma" w:hAnsi="Tahoma" w:cs="Tahoma"/>
          <w:sz w:val="20"/>
          <w:szCs w:val="20"/>
        </w:rPr>
        <w:t xml:space="preserve">na </w:t>
      </w:r>
      <w:r w:rsidR="00D020A6" w:rsidRPr="00CE63EF">
        <w:rPr>
          <w:rFonts w:ascii="Tahoma" w:hAnsi="Tahoma" w:cs="Tahoma"/>
          <w:sz w:val="20"/>
          <w:szCs w:val="20"/>
        </w:rPr>
        <w:t>Projektanta</w:t>
      </w:r>
      <w:r w:rsidR="001A7E60" w:rsidRPr="00CE63EF">
        <w:rPr>
          <w:rFonts w:ascii="Tahoma" w:hAnsi="Tahoma" w:cs="Tahoma"/>
          <w:sz w:val="20"/>
          <w:szCs w:val="20"/>
        </w:rPr>
        <w:t xml:space="preserve">; najneskôr ku dňu skončenia tejto Zmluvy je </w:t>
      </w:r>
      <w:r w:rsidR="00D020A6" w:rsidRPr="00CE63EF">
        <w:rPr>
          <w:rFonts w:ascii="Tahoma" w:hAnsi="Tahoma" w:cs="Tahoma"/>
          <w:sz w:val="20"/>
          <w:szCs w:val="20"/>
        </w:rPr>
        <w:t>Projektant</w:t>
      </w:r>
      <w:r w:rsidR="001A7E60" w:rsidRPr="00CE63EF">
        <w:rPr>
          <w:rFonts w:ascii="Tahoma" w:hAnsi="Tahoma" w:cs="Tahoma"/>
          <w:sz w:val="20"/>
          <w:szCs w:val="20"/>
        </w:rPr>
        <w:t xml:space="preserve"> povinný ich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="001A7E60" w:rsidRPr="00CE63EF">
        <w:rPr>
          <w:rFonts w:ascii="Tahoma" w:hAnsi="Tahoma" w:cs="Tahoma"/>
          <w:sz w:val="20"/>
          <w:szCs w:val="20"/>
        </w:rPr>
        <w:t xml:space="preserve"> protokolárne vrátiť, ibaže by sa Zmluvné strany osobitne písomne nedohodli inak.</w:t>
      </w:r>
    </w:p>
    <w:p w14:paraId="59892913" w14:textId="21810D7F" w:rsidR="00C85A58" w:rsidRPr="00CE63EF" w:rsidRDefault="00393473" w:rsidP="00C85A58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5</w:t>
      </w:r>
      <w:r w:rsidR="00C85A58" w:rsidRPr="00CE63EF">
        <w:rPr>
          <w:rFonts w:ascii="Tahoma" w:hAnsi="Tahoma" w:cs="Tahoma"/>
          <w:b/>
          <w:bCs/>
          <w:sz w:val="20"/>
          <w:szCs w:val="20"/>
        </w:rPr>
        <w:t>.</w:t>
      </w:r>
      <w:r w:rsidR="00495796" w:rsidRPr="00CE63EF">
        <w:rPr>
          <w:rFonts w:ascii="Tahoma" w:hAnsi="Tahoma" w:cs="Tahoma"/>
          <w:b/>
          <w:bCs/>
          <w:sz w:val="20"/>
          <w:szCs w:val="20"/>
        </w:rPr>
        <w:t>4</w:t>
      </w:r>
      <w:r w:rsidR="00C85A58" w:rsidRPr="00CE63EF">
        <w:rPr>
          <w:rFonts w:ascii="Tahoma" w:hAnsi="Tahoma" w:cs="Tahoma"/>
          <w:sz w:val="20"/>
          <w:szCs w:val="20"/>
        </w:rPr>
        <w:tab/>
      </w:r>
      <w:r w:rsidR="00C85A58" w:rsidRPr="00CE63EF">
        <w:rPr>
          <w:rFonts w:ascii="Tahoma" w:hAnsi="Tahoma" w:cs="Tahoma"/>
          <w:b/>
          <w:bCs/>
          <w:sz w:val="20"/>
          <w:szCs w:val="20"/>
        </w:rPr>
        <w:t xml:space="preserve">Kontrola Vykonávania Diela </w:t>
      </w:r>
    </w:p>
    <w:p w14:paraId="7DF992CB" w14:textId="38AD0745" w:rsidR="00C85A58" w:rsidRPr="00CE63EF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(a)</w:t>
      </w:r>
      <w:r w:rsidRPr="00CE63EF">
        <w:rPr>
          <w:rFonts w:ascii="Tahoma" w:hAnsi="Tahoma" w:cs="Tahoma"/>
          <w:sz w:val="20"/>
          <w:szCs w:val="20"/>
        </w:rPr>
        <w:tab/>
      </w:r>
      <w:r w:rsidR="00D020A6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je oprávnený kontrolovať Vykonávanie Diela </w:t>
      </w:r>
      <w:r w:rsidR="000362BB" w:rsidRPr="00CE63EF">
        <w:rPr>
          <w:rFonts w:ascii="Tahoma" w:hAnsi="Tahoma" w:cs="Tahoma"/>
          <w:sz w:val="20"/>
          <w:szCs w:val="20"/>
        </w:rPr>
        <w:t xml:space="preserve">kedykoľvek </w:t>
      </w:r>
      <w:r w:rsidRPr="00CE63EF">
        <w:rPr>
          <w:rFonts w:ascii="Tahoma" w:hAnsi="Tahoma" w:cs="Tahoma"/>
          <w:sz w:val="20"/>
          <w:szCs w:val="20"/>
        </w:rPr>
        <w:t>počas doby jeho vykonávania.</w:t>
      </w:r>
    </w:p>
    <w:p w14:paraId="6A816E3A" w14:textId="77B7A9E5" w:rsidR="00C85A58" w:rsidRPr="00CE63EF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(b)</w:t>
      </w:r>
      <w:r w:rsidRPr="00CE63EF">
        <w:rPr>
          <w:rFonts w:ascii="Tahoma" w:hAnsi="Tahoma" w:cs="Tahoma"/>
          <w:sz w:val="20"/>
          <w:szCs w:val="20"/>
        </w:rPr>
        <w:tab/>
        <w:t xml:space="preserve">Za účelom kontroly Vykonávania Diela sa obe Zmluvné strany zaväzujú zúčastňovať sa na kontrolných stretnutiach. Kontrolné stretnutia sa uskutočnia minimálne raz </w:t>
      </w:r>
      <w:r w:rsidR="00393473" w:rsidRPr="00CE63EF">
        <w:rPr>
          <w:rFonts w:ascii="Tahoma" w:hAnsi="Tahoma" w:cs="Tahoma"/>
          <w:sz w:val="20"/>
          <w:szCs w:val="20"/>
        </w:rPr>
        <w:t>mesačne</w:t>
      </w:r>
      <w:r w:rsidRPr="00CE63EF">
        <w:rPr>
          <w:rFonts w:ascii="Tahoma" w:hAnsi="Tahoma" w:cs="Tahoma"/>
          <w:sz w:val="20"/>
          <w:szCs w:val="20"/>
        </w:rPr>
        <w:t xml:space="preserve">, na základe pozvánky zaslanej </w:t>
      </w:r>
      <w:r w:rsidR="00D020A6" w:rsidRPr="00CE63EF">
        <w:rPr>
          <w:rFonts w:ascii="Tahoma" w:hAnsi="Tahoma" w:cs="Tahoma"/>
          <w:sz w:val="20"/>
          <w:szCs w:val="20"/>
        </w:rPr>
        <w:t>Projektantom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. </w:t>
      </w:r>
      <w:r w:rsidR="00D020A6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zašle pozvánku najmenej </w:t>
      </w:r>
      <w:r w:rsidR="00237387" w:rsidRPr="00CE63EF">
        <w:rPr>
          <w:rFonts w:ascii="Tahoma" w:hAnsi="Tahoma" w:cs="Tahoma"/>
          <w:sz w:val="20"/>
          <w:szCs w:val="20"/>
        </w:rPr>
        <w:t>5</w:t>
      </w:r>
      <w:r w:rsidR="003753B1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pracovn</w:t>
      </w:r>
      <w:r w:rsidR="00237387" w:rsidRPr="00CE63EF">
        <w:rPr>
          <w:rFonts w:ascii="Tahoma" w:hAnsi="Tahoma" w:cs="Tahoma"/>
          <w:sz w:val="20"/>
          <w:szCs w:val="20"/>
        </w:rPr>
        <w:t>ých</w:t>
      </w:r>
      <w:r w:rsidRPr="00CE63EF">
        <w:rPr>
          <w:rFonts w:ascii="Tahoma" w:hAnsi="Tahoma" w:cs="Tahoma"/>
          <w:sz w:val="20"/>
          <w:szCs w:val="20"/>
        </w:rPr>
        <w:t xml:space="preserve"> dn</w:t>
      </w:r>
      <w:r w:rsidR="000362BB" w:rsidRPr="00CE63EF">
        <w:rPr>
          <w:rFonts w:ascii="Tahoma" w:hAnsi="Tahoma" w:cs="Tahoma"/>
          <w:sz w:val="20"/>
          <w:szCs w:val="20"/>
        </w:rPr>
        <w:t>í</w:t>
      </w:r>
      <w:r w:rsidRPr="00CE63EF">
        <w:rPr>
          <w:rFonts w:ascii="Tahoma" w:hAnsi="Tahoma" w:cs="Tahoma"/>
          <w:sz w:val="20"/>
          <w:szCs w:val="20"/>
        </w:rPr>
        <w:t xml:space="preserve"> pred navrhnutým termínom kontrolného stretnutia.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 je až do dňa stretnutia kedykoľvek oprávnený meniť termín navrhnutý </w:t>
      </w:r>
      <w:r w:rsidR="00D020A6" w:rsidRPr="00CE63EF">
        <w:rPr>
          <w:rFonts w:ascii="Tahoma" w:hAnsi="Tahoma" w:cs="Tahoma"/>
          <w:sz w:val="20"/>
          <w:szCs w:val="20"/>
        </w:rPr>
        <w:t>Projektantom</w:t>
      </w:r>
      <w:r w:rsidRPr="00CE63EF">
        <w:rPr>
          <w:rFonts w:ascii="Tahoma" w:hAnsi="Tahoma" w:cs="Tahoma"/>
          <w:sz w:val="20"/>
          <w:szCs w:val="20"/>
        </w:rPr>
        <w:t xml:space="preserve"> v pozvánke, najviac však o 5 pracovných dní.</w:t>
      </w:r>
      <w:r w:rsidR="00030D80" w:rsidRPr="00CE63EF">
        <w:rPr>
          <w:rFonts w:ascii="Tahoma" w:hAnsi="Tahoma" w:cs="Tahoma"/>
          <w:sz w:val="20"/>
          <w:szCs w:val="20"/>
        </w:rPr>
        <w:t xml:space="preserve"> Náklady </w:t>
      </w:r>
      <w:r w:rsidR="00D020A6" w:rsidRPr="00CE63EF">
        <w:rPr>
          <w:rFonts w:ascii="Tahoma" w:hAnsi="Tahoma" w:cs="Tahoma"/>
          <w:sz w:val="20"/>
          <w:szCs w:val="20"/>
        </w:rPr>
        <w:t>Projektanta</w:t>
      </w:r>
      <w:r w:rsidR="00030D80" w:rsidRPr="00CE63EF">
        <w:rPr>
          <w:rFonts w:ascii="Tahoma" w:hAnsi="Tahoma" w:cs="Tahoma"/>
          <w:sz w:val="20"/>
          <w:szCs w:val="20"/>
        </w:rPr>
        <w:t xml:space="preserve"> na účasť na kontrolných stretnutiach znáša </w:t>
      </w:r>
      <w:r w:rsidR="00D020A6" w:rsidRPr="00CE63EF">
        <w:rPr>
          <w:rFonts w:ascii="Tahoma" w:hAnsi="Tahoma" w:cs="Tahoma"/>
          <w:sz w:val="20"/>
          <w:szCs w:val="20"/>
        </w:rPr>
        <w:t>Projektant</w:t>
      </w:r>
      <w:r w:rsidR="00030D80" w:rsidRPr="00CE63EF">
        <w:rPr>
          <w:rFonts w:ascii="Tahoma" w:hAnsi="Tahoma" w:cs="Tahoma"/>
          <w:sz w:val="20"/>
          <w:szCs w:val="20"/>
        </w:rPr>
        <w:t>.</w:t>
      </w:r>
    </w:p>
    <w:p w14:paraId="026EAA46" w14:textId="31EA2811" w:rsidR="00C85A58" w:rsidRPr="00CE63EF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(c)</w:t>
      </w:r>
      <w:r w:rsidRPr="00CE63EF">
        <w:rPr>
          <w:rFonts w:ascii="Tahoma" w:hAnsi="Tahoma" w:cs="Tahoma"/>
          <w:sz w:val="20"/>
          <w:szCs w:val="20"/>
        </w:rPr>
        <w:tab/>
        <w:t xml:space="preserve">Bez ohľadu na bod </w:t>
      </w:r>
      <w:r w:rsidR="00544CF4" w:rsidRPr="00CE63EF">
        <w:rPr>
          <w:rFonts w:ascii="Tahoma" w:hAnsi="Tahoma" w:cs="Tahoma"/>
          <w:sz w:val="20"/>
          <w:szCs w:val="20"/>
        </w:rPr>
        <w:t>5.</w:t>
      </w:r>
      <w:r w:rsidR="003015F2" w:rsidRPr="00CE63EF">
        <w:rPr>
          <w:rFonts w:ascii="Tahoma" w:hAnsi="Tahoma" w:cs="Tahoma"/>
          <w:sz w:val="20"/>
          <w:szCs w:val="20"/>
        </w:rPr>
        <w:t>4</w:t>
      </w:r>
      <w:r w:rsidRPr="00CE63EF">
        <w:rPr>
          <w:rFonts w:ascii="Tahoma" w:hAnsi="Tahoma" w:cs="Tahoma"/>
          <w:sz w:val="20"/>
          <w:szCs w:val="20"/>
        </w:rPr>
        <w:t xml:space="preserve"> písm. b), </w:t>
      </w:r>
      <w:r w:rsidRPr="00CE63EF">
        <w:rPr>
          <w:rFonts w:ascii="Tahoma" w:hAnsi="Tahoma" w:cs="Tahoma"/>
          <w:b/>
          <w:bCs/>
          <w:sz w:val="20"/>
          <w:szCs w:val="20"/>
        </w:rPr>
        <w:t>prvé kontrolné stretnutie</w:t>
      </w:r>
      <w:r w:rsidRPr="00CE63EF">
        <w:rPr>
          <w:rFonts w:ascii="Tahoma" w:hAnsi="Tahoma" w:cs="Tahoma"/>
          <w:sz w:val="20"/>
          <w:szCs w:val="20"/>
        </w:rPr>
        <w:t xml:space="preserve"> zvolá </w:t>
      </w:r>
      <w:r w:rsidR="00D020A6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a toto sa uskutoční najneskôr v</w:t>
      </w:r>
      <w:r w:rsidR="00E14E68" w:rsidRPr="00CE63EF">
        <w:rPr>
          <w:rFonts w:ascii="Tahoma" w:hAnsi="Tahoma" w:cs="Tahoma"/>
          <w:sz w:val="20"/>
          <w:szCs w:val="20"/>
        </w:rPr>
        <w:t> </w:t>
      </w:r>
      <w:r w:rsidR="00EA303F" w:rsidRPr="00CE63EF">
        <w:rPr>
          <w:rFonts w:ascii="Tahoma" w:hAnsi="Tahoma" w:cs="Tahoma"/>
          <w:sz w:val="20"/>
          <w:szCs w:val="20"/>
        </w:rPr>
        <w:t>7</w:t>
      </w:r>
      <w:r w:rsidR="00E14E68" w:rsidRPr="00CE63EF">
        <w:rPr>
          <w:rFonts w:ascii="Tahoma" w:hAnsi="Tahoma" w:cs="Tahoma"/>
          <w:sz w:val="20"/>
          <w:szCs w:val="20"/>
        </w:rPr>
        <w:t xml:space="preserve">. </w:t>
      </w:r>
      <w:r w:rsidRPr="00CE63EF">
        <w:rPr>
          <w:rFonts w:ascii="Tahoma" w:hAnsi="Tahoma" w:cs="Tahoma"/>
          <w:sz w:val="20"/>
          <w:szCs w:val="20"/>
        </w:rPr>
        <w:t xml:space="preserve">pracovný deň nasledujúci po Dni účinnosti v mieste sídla </w:t>
      </w:r>
      <w:r w:rsidR="00D020A6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. Na prvom kontrolnom stretnutí bude prerokovaný postup Vykonávania Diela a sprístupnenie/poskytnutie všetkých Podkladov </w:t>
      </w:r>
      <w:r w:rsidR="00AC09FF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, ktorými </w:t>
      </w:r>
      <w:r w:rsidR="00AC09FF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disponuje a považuje ich za relevantné na vykonanie Diela, ak už nie sú sprístupnené alebo poskytnuté Zmluvou.</w:t>
      </w:r>
    </w:p>
    <w:p w14:paraId="6A86F4ED" w14:textId="40886238" w:rsidR="00C85A58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(d)</w:t>
      </w:r>
      <w:r w:rsidRPr="00CE63EF">
        <w:rPr>
          <w:rFonts w:ascii="Tahoma" w:hAnsi="Tahoma" w:cs="Tahoma"/>
          <w:sz w:val="20"/>
          <w:szCs w:val="20"/>
        </w:rPr>
        <w:tab/>
        <w:t xml:space="preserve">Z kontrolných stretnutí sa vyhotovuje zápis podpísaný zástupcami oboch Zmluvných strán. V prípade kontrolného stretnutia podľa bodu </w:t>
      </w:r>
      <w:r w:rsidR="00544CF4" w:rsidRPr="00CE63EF">
        <w:rPr>
          <w:rFonts w:ascii="Tahoma" w:hAnsi="Tahoma" w:cs="Tahoma"/>
          <w:sz w:val="20"/>
          <w:szCs w:val="20"/>
        </w:rPr>
        <w:t>5</w:t>
      </w:r>
      <w:r w:rsidRPr="00CE63EF">
        <w:rPr>
          <w:rFonts w:ascii="Tahoma" w:hAnsi="Tahoma" w:cs="Tahoma"/>
          <w:sz w:val="20"/>
          <w:szCs w:val="20"/>
        </w:rPr>
        <w:t>.</w:t>
      </w:r>
      <w:r w:rsidR="003015F2" w:rsidRPr="00CE63EF">
        <w:rPr>
          <w:rFonts w:ascii="Tahoma" w:hAnsi="Tahoma" w:cs="Tahoma"/>
          <w:sz w:val="20"/>
          <w:szCs w:val="20"/>
        </w:rPr>
        <w:t>4</w:t>
      </w:r>
      <w:r w:rsidRPr="00CE63EF">
        <w:rPr>
          <w:rFonts w:ascii="Tahoma" w:hAnsi="Tahoma" w:cs="Tahoma"/>
          <w:sz w:val="20"/>
          <w:szCs w:val="20"/>
        </w:rPr>
        <w:t xml:space="preserve"> písm. c) budú</w:t>
      </w:r>
      <w:r w:rsidRPr="009454FF">
        <w:rPr>
          <w:rFonts w:ascii="Tahoma" w:hAnsi="Tahoma" w:cs="Tahoma"/>
          <w:sz w:val="20"/>
          <w:szCs w:val="20"/>
        </w:rPr>
        <w:t xml:space="preserve"> v zápise</w:t>
      </w:r>
      <w:r>
        <w:rPr>
          <w:rFonts w:ascii="Tahoma" w:hAnsi="Tahoma" w:cs="Tahoma"/>
          <w:sz w:val="20"/>
          <w:szCs w:val="20"/>
        </w:rPr>
        <w:t xml:space="preserve"> označené </w:t>
      </w:r>
      <w:r w:rsidR="003015F2">
        <w:rPr>
          <w:rFonts w:ascii="Tahoma" w:hAnsi="Tahoma" w:cs="Tahoma"/>
          <w:sz w:val="20"/>
          <w:szCs w:val="20"/>
        </w:rPr>
        <w:t xml:space="preserve">aj </w:t>
      </w:r>
      <w:r>
        <w:rPr>
          <w:rFonts w:ascii="Tahoma" w:hAnsi="Tahoma" w:cs="Tahoma"/>
          <w:sz w:val="20"/>
          <w:szCs w:val="20"/>
        </w:rPr>
        <w:t xml:space="preserve">všetky Podklady </w:t>
      </w:r>
      <w:r w:rsidR="00AC09FF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ktoré </w:t>
      </w:r>
      <w:r w:rsidR="00AC09FF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poskytol alebo sprístupnil.</w:t>
      </w:r>
      <w:r w:rsidR="002A6C86">
        <w:rPr>
          <w:rFonts w:ascii="Tahoma" w:hAnsi="Tahoma" w:cs="Tahoma"/>
          <w:sz w:val="20"/>
          <w:szCs w:val="20"/>
        </w:rPr>
        <w:t xml:space="preserve"> Zápis vyhotovuje </w:t>
      </w:r>
      <w:r w:rsidR="00AC09FF">
        <w:rPr>
          <w:rFonts w:ascii="Tahoma" w:hAnsi="Tahoma" w:cs="Tahoma"/>
          <w:sz w:val="20"/>
          <w:szCs w:val="20"/>
        </w:rPr>
        <w:t>Projektant</w:t>
      </w:r>
      <w:r w:rsidR="002A6C86">
        <w:rPr>
          <w:rFonts w:ascii="Tahoma" w:hAnsi="Tahoma" w:cs="Tahoma"/>
          <w:sz w:val="20"/>
          <w:szCs w:val="20"/>
        </w:rPr>
        <w:t>.</w:t>
      </w:r>
    </w:p>
    <w:p w14:paraId="566F1C76" w14:textId="4B2CD4D0" w:rsidR="00C85A58" w:rsidRPr="00EB758B" w:rsidRDefault="00393473" w:rsidP="00C85A58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</w:t>
      </w:r>
      <w:r w:rsidR="00C85A58">
        <w:rPr>
          <w:rFonts w:ascii="Tahoma" w:hAnsi="Tahoma" w:cs="Tahoma"/>
          <w:b/>
          <w:bCs/>
          <w:sz w:val="20"/>
          <w:szCs w:val="20"/>
        </w:rPr>
        <w:t>.</w:t>
      </w:r>
      <w:r w:rsidR="00495796">
        <w:rPr>
          <w:rFonts w:ascii="Tahoma" w:hAnsi="Tahoma" w:cs="Tahoma"/>
          <w:b/>
          <w:bCs/>
          <w:sz w:val="20"/>
          <w:szCs w:val="20"/>
        </w:rPr>
        <w:t>5</w:t>
      </w:r>
      <w:r w:rsidR="00C85A58">
        <w:rPr>
          <w:rFonts w:ascii="Tahoma" w:hAnsi="Tahoma" w:cs="Tahoma"/>
          <w:b/>
          <w:bCs/>
          <w:sz w:val="20"/>
          <w:szCs w:val="20"/>
        </w:rPr>
        <w:tab/>
        <w:t>P</w:t>
      </w:r>
      <w:r w:rsidR="00C85A58" w:rsidRPr="00EB758B">
        <w:rPr>
          <w:rFonts w:ascii="Tahoma" w:hAnsi="Tahoma" w:cs="Tahoma"/>
          <w:b/>
          <w:bCs/>
          <w:sz w:val="20"/>
          <w:szCs w:val="20"/>
        </w:rPr>
        <w:t xml:space="preserve">okyny </w:t>
      </w:r>
      <w:r w:rsidR="00AC09FF">
        <w:rPr>
          <w:rFonts w:ascii="Tahoma" w:hAnsi="Tahoma" w:cs="Tahoma"/>
          <w:b/>
          <w:bCs/>
          <w:sz w:val="20"/>
          <w:szCs w:val="20"/>
        </w:rPr>
        <w:t>BBSK</w:t>
      </w:r>
    </w:p>
    <w:p w14:paraId="7FA3CF14" w14:textId="6605DA76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</w:t>
      </w:r>
      <w:r w:rsidR="00F86BAF">
        <w:rPr>
          <w:rFonts w:ascii="Tahoma" w:hAnsi="Tahoma" w:cs="Tahoma"/>
          <w:sz w:val="20"/>
          <w:szCs w:val="20"/>
        </w:rPr>
        <w:t xml:space="preserve">kedykoľvek </w:t>
      </w:r>
      <w:r w:rsidRPr="005137F6">
        <w:rPr>
          <w:rFonts w:ascii="Tahoma" w:hAnsi="Tahoma" w:cs="Tahoma"/>
          <w:sz w:val="20"/>
          <w:szCs w:val="20"/>
        </w:rPr>
        <w:t xml:space="preserve">počas </w:t>
      </w:r>
      <w:r w:rsidR="00CB0C73">
        <w:rPr>
          <w:rFonts w:ascii="Tahoma" w:hAnsi="Tahoma" w:cs="Tahoma"/>
          <w:sz w:val="20"/>
          <w:szCs w:val="20"/>
        </w:rPr>
        <w:t>Vykonávania Diela</w:t>
      </w:r>
      <w:r w:rsidRPr="005137F6">
        <w:rPr>
          <w:rFonts w:ascii="Tahoma" w:hAnsi="Tahoma" w:cs="Tahoma"/>
          <w:sz w:val="20"/>
          <w:szCs w:val="20"/>
        </w:rPr>
        <w:t xml:space="preserve"> dá </w:t>
      </w:r>
      <w:r w:rsidR="00673552">
        <w:rPr>
          <w:rFonts w:ascii="Tahoma" w:hAnsi="Tahoma" w:cs="Tahoma"/>
          <w:sz w:val="20"/>
          <w:szCs w:val="20"/>
        </w:rPr>
        <w:t>BBSK</w:t>
      </w:r>
      <w:r w:rsidR="00673552" w:rsidRPr="005137F6">
        <w:rPr>
          <w:rFonts w:ascii="Tahoma" w:hAnsi="Tahoma" w:cs="Tahoma"/>
          <w:sz w:val="20"/>
          <w:szCs w:val="20"/>
        </w:rPr>
        <w:t xml:space="preserve"> </w:t>
      </w:r>
      <w:r w:rsidR="00673552">
        <w:rPr>
          <w:rFonts w:ascii="Tahoma" w:hAnsi="Tahoma" w:cs="Tahoma"/>
          <w:sz w:val="20"/>
          <w:szCs w:val="20"/>
        </w:rPr>
        <w:t xml:space="preserve">Projektantovi </w:t>
      </w:r>
      <w:r w:rsidRPr="005137F6">
        <w:rPr>
          <w:rFonts w:ascii="Tahoma" w:hAnsi="Tahoma" w:cs="Tahoma"/>
          <w:sz w:val="20"/>
          <w:szCs w:val="20"/>
        </w:rPr>
        <w:t>pokyn</w:t>
      </w:r>
      <w:r w:rsidR="003015F2">
        <w:rPr>
          <w:rFonts w:ascii="Tahoma" w:hAnsi="Tahoma" w:cs="Tahoma"/>
          <w:sz w:val="20"/>
          <w:szCs w:val="20"/>
        </w:rPr>
        <w:t xml:space="preserve"> (bez ohľadu na to, či ho formálne inak označí, napr. ako „úloha,“ „požiadavka,“ „zadanie,“ „usmernenie“</w:t>
      </w:r>
      <w:r w:rsidR="000362BB">
        <w:rPr>
          <w:rFonts w:ascii="Tahoma" w:hAnsi="Tahoma" w:cs="Tahoma"/>
          <w:sz w:val="20"/>
          <w:szCs w:val="20"/>
        </w:rPr>
        <w:t xml:space="preserve">, </w:t>
      </w:r>
      <w:r w:rsidR="000362BB">
        <w:rPr>
          <w:rFonts w:ascii="Tahoma" w:hAnsi="Tahoma" w:cs="Tahoma"/>
          <w:sz w:val="20"/>
          <w:szCs w:val="20"/>
        </w:rPr>
        <w:lastRenderedPageBreak/>
        <w:t>„pripomienka“</w:t>
      </w:r>
      <w:r w:rsidR="003015F2">
        <w:rPr>
          <w:rFonts w:ascii="Tahoma" w:hAnsi="Tahoma" w:cs="Tahoma"/>
          <w:sz w:val="20"/>
          <w:szCs w:val="20"/>
        </w:rPr>
        <w:t xml:space="preserve"> alebo obdobne)</w:t>
      </w:r>
      <w:r w:rsidRPr="005137F6">
        <w:rPr>
          <w:rFonts w:ascii="Tahoma" w:hAnsi="Tahoma" w:cs="Tahoma"/>
          <w:sz w:val="20"/>
          <w:szCs w:val="20"/>
        </w:rPr>
        <w:t xml:space="preserve">, aby ktorúkoľvek </w:t>
      </w:r>
      <w:r w:rsidR="00393473">
        <w:rPr>
          <w:rFonts w:ascii="Tahoma" w:hAnsi="Tahoma" w:cs="Tahoma"/>
          <w:sz w:val="20"/>
          <w:szCs w:val="20"/>
        </w:rPr>
        <w:t>č</w:t>
      </w:r>
      <w:r w:rsidRPr="005137F6">
        <w:rPr>
          <w:rFonts w:ascii="Tahoma" w:hAnsi="Tahoma" w:cs="Tahoma"/>
          <w:sz w:val="20"/>
          <w:szCs w:val="20"/>
        </w:rPr>
        <w:t>as</w:t>
      </w:r>
      <w:r>
        <w:rPr>
          <w:rFonts w:ascii="Tahoma" w:hAnsi="Tahoma" w:cs="Tahoma"/>
          <w:sz w:val="20"/>
          <w:szCs w:val="20"/>
        </w:rPr>
        <w:t>ť</w:t>
      </w:r>
      <w:r w:rsidRPr="005137F6">
        <w:rPr>
          <w:rFonts w:ascii="Tahoma" w:hAnsi="Tahoma" w:cs="Tahoma"/>
          <w:sz w:val="20"/>
          <w:szCs w:val="20"/>
        </w:rPr>
        <w:t xml:space="preserve"> Diela upravil,</w:t>
      </w:r>
      <w:r w:rsidR="000362BB">
        <w:rPr>
          <w:rFonts w:ascii="Tahoma" w:hAnsi="Tahoma" w:cs="Tahoma"/>
          <w:sz w:val="20"/>
          <w:szCs w:val="20"/>
        </w:rPr>
        <w:t xml:space="preserve"> najmä doplnil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673552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povinný pokyn na úpravy vykonať, za podmienky, že pokyn </w:t>
      </w:r>
      <w:r w:rsidR="00673552">
        <w:rPr>
          <w:rFonts w:ascii="Tahoma" w:hAnsi="Tahoma" w:cs="Tahoma"/>
          <w:sz w:val="20"/>
          <w:szCs w:val="20"/>
        </w:rPr>
        <w:t>BBSK</w:t>
      </w:r>
      <w:r w:rsidR="00673552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je v súlade s vymedzením Diela v zmysle Zmluvy. </w:t>
      </w:r>
    </w:p>
    <w:p w14:paraId="4A4C27E7" w14:textId="541DEDD6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</w:t>
      </w:r>
      <w:r w:rsidR="00673552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zistí, že </w:t>
      </w:r>
      <w:r w:rsidR="00673552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vykonáva Dielo v rozpore s jeho povinnosťami a záväzkami podľa Zmluvy a</w:t>
      </w:r>
      <w:r w:rsidR="00393473">
        <w:rPr>
          <w:rFonts w:ascii="Tahoma" w:hAnsi="Tahoma" w:cs="Tahoma"/>
          <w:sz w:val="20"/>
          <w:szCs w:val="20"/>
        </w:rPr>
        <w:t>/a</w:t>
      </w:r>
      <w:r w:rsidRPr="005137F6">
        <w:rPr>
          <w:rFonts w:ascii="Tahoma" w:hAnsi="Tahoma" w:cs="Tahoma"/>
          <w:sz w:val="20"/>
          <w:szCs w:val="20"/>
        </w:rPr>
        <w:t xml:space="preserve">lebo uplatniteľnými právnymi predpismi, je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oprávnený dožadovať sa toho, aby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bezodkladne odstránil vady vzniknuté </w:t>
      </w:r>
      <w:proofErr w:type="spellStart"/>
      <w:r w:rsidRPr="005137F6">
        <w:rPr>
          <w:rFonts w:ascii="Tahoma" w:hAnsi="Tahoma" w:cs="Tahoma"/>
          <w:sz w:val="20"/>
          <w:szCs w:val="20"/>
        </w:rPr>
        <w:t>vadným</w:t>
      </w:r>
      <w:proofErr w:type="spellEnd"/>
      <w:r w:rsidRPr="005137F6">
        <w:rPr>
          <w:rFonts w:ascii="Tahoma" w:hAnsi="Tahoma" w:cs="Tahoma"/>
          <w:sz w:val="20"/>
          <w:szCs w:val="20"/>
        </w:rPr>
        <w:t xml:space="preserve"> Vykonávaním Diela a Dielo ďalej vykonával riadnym spôsobom. Ak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>v pokyne určí spôsob takéhoto odstránenia</w:t>
      </w:r>
      <w:r w:rsidR="009E1393">
        <w:rPr>
          <w:rFonts w:ascii="Tahoma" w:hAnsi="Tahoma" w:cs="Tahoma"/>
          <w:sz w:val="20"/>
          <w:szCs w:val="20"/>
        </w:rPr>
        <w:t xml:space="preserve"> a/alebo spôsob riadneho Vykonávania Diela</w:t>
      </w:r>
      <w:r w:rsidRPr="005137F6">
        <w:rPr>
          <w:rFonts w:ascii="Tahoma" w:hAnsi="Tahoma" w:cs="Tahoma"/>
          <w:sz w:val="20"/>
          <w:szCs w:val="20"/>
        </w:rPr>
        <w:t xml:space="preserve">,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ním viazaný.</w:t>
      </w:r>
    </w:p>
    <w:p w14:paraId="66A3A9A6" w14:textId="400B888F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 xml:space="preserve">je oprávnený udeliť </w:t>
      </w:r>
      <w:r>
        <w:rPr>
          <w:rFonts w:ascii="Tahoma" w:hAnsi="Tahoma" w:cs="Tahoma"/>
          <w:sz w:val="20"/>
          <w:szCs w:val="20"/>
        </w:rPr>
        <w:t>Projektantovi</w:t>
      </w:r>
      <w:r w:rsidR="00C85A58" w:rsidRPr="005137F6">
        <w:rPr>
          <w:rFonts w:ascii="Tahoma" w:hAnsi="Tahoma" w:cs="Tahoma"/>
          <w:sz w:val="20"/>
          <w:szCs w:val="20"/>
        </w:rPr>
        <w:t xml:space="preserve"> pokyny aj v prípade, ak má dôvodné obavy týkajúce sa včasného a/alebo riadneho odovzdania Diela, a to aj v prípade, ak ide o iné </w:t>
      </w:r>
      <w:r w:rsidR="00C85A58">
        <w:rPr>
          <w:rFonts w:ascii="Tahoma" w:hAnsi="Tahoma" w:cs="Tahoma"/>
          <w:sz w:val="20"/>
          <w:szCs w:val="20"/>
        </w:rPr>
        <w:t xml:space="preserve">pokyny </w:t>
      </w:r>
      <w:r w:rsidR="00C85A58" w:rsidRPr="005137F6">
        <w:rPr>
          <w:rFonts w:ascii="Tahoma" w:hAnsi="Tahoma" w:cs="Tahoma"/>
          <w:sz w:val="20"/>
          <w:szCs w:val="20"/>
        </w:rPr>
        <w:t>než o</w:t>
      </w:r>
      <w:r w:rsidR="009E1393">
        <w:rPr>
          <w:rFonts w:ascii="Tahoma" w:hAnsi="Tahoma" w:cs="Tahoma"/>
          <w:sz w:val="20"/>
          <w:szCs w:val="20"/>
        </w:rPr>
        <w:t xml:space="preserve"> pokyny na </w:t>
      </w:r>
      <w:r w:rsidR="00924926">
        <w:rPr>
          <w:rFonts w:ascii="Tahoma" w:hAnsi="Tahoma" w:cs="Tahoma"/>
          <w:sz w:val="20"/>
          <w:szCs w:val="20"/>
        </w:rPr>
        <w:t>Akceleračné</w:t>
      </w:r>
      <w:r w:rsidR="00924926"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>opatrenia</w:t>
      </w:r>
      <w:r w:rsidR="00C85A58" w:rsidRPr="000C6013">
        <w:rPr>
          <w:rFonts w:ascii="Tahoma" w:hAnsi="Tahoma" w:cs="Tahoma"/>
          <w:sz w:val="20"/>
          <w:szCs w:val="20"/>
        </w:rPr>
        <w:t>.</w:t>
      </w:r>
      <w:r w:rsidR="00C85A58" w:rsidRPr="005137F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je takýmito pokynmi viazaný.</w:t>
      </w:r>
    </w:p>
    <w:p w14:paraId="2FB03240" w14:textId="2A28AA4F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sa zaväzuje bez zbytočného odkladu potom, ako sa o tom dozvedel, informovať </w:t>
      </w:r>
      <w:r>
        <w:rPr>
          <w:rFonts w:ascii="Tahoma" w:hAnsi="Tahoma" w:cs="Tahoma"/>
          <w:sz w:val="20"/>
          <w:szCs w:val="20"/>
        </w:rPr>
        <w:t>BBSK</w:t>
      </w:r>
      <w:r w:rsidR="00C85A58" w:rsidRPr="005137F6">
        <w:rPr>
          <w:rFonts w:ascii="Tahoma" w:hAnsi="Tahoma" w:cs="Tahoma"/>
          <w:sz w:val="20"/>
          <w:szCs w:val="20"/>
        </w:rPr>
        <w:t xml:space="preserve"> o akýchkoľvek okolnostiach, ktoré môžu mať vplyv na zmenu alebo doplnenie alebo udelenie pokynov </w:t>
      </w:r>
      <w:r>
        <w:rPr>
          <w:rFonts w:ascii="Tahoma" w:hAnsi="Tahoma" w:cs="Tahoma"/>
          <w:sz w:val="20"/>
          <w:szCs w:val="20"/>
        </w:rPr>
        <w:t>BBSK</w:t>
      </w:r>
      <w:r w:rsidR="00C85A58" w:rsidRPr="005137F6">
        <w:rPr>
          <w:rFonts w:ascii="Tahoma" w:hAnsi="Tahoma" w:cs="Tahoma"/>
          <w:sz w:val="20"/>
          <w:szCs w:val="20"/>
        </w:rPr>
        <w:t>.</w:t>
      </w:r>
    </w:p>
    <w:p w14:paraId="15849F23" w14:textId="195B7280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je oprávnený žiadať </w:t>
      </w:r>
      <w:r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>o udelenie pokynu vo veciach, ktoré Zmluva alebo zákon predvída.</w:t>
      </w:r>
      <w:r w:rsidR="00C85A58" w:rsidRPr="000C601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BBSK </w:t>
      </w:r>
      <w:r w:rsidR="00C85A58" w:rsidRPr="00EB758B">
        <w:rPr>
          <w:rFonts w:ascii="Tahoma" w:hAnsi="Tahoma" w:cs="Tahoma"/>
          <w:sz w:val="20"/>
          <w:szCs w:val="20"/>
        </w:rPr>
        <w:t xml:space="preserve">je povinný doručiť </w:t>
      </w:r>
      <w:r>
        <w:rPr>
          <w:rFonts w:ascii="Tahoma" w:hAnsi="Tahoma" w:cs="Tahoma"/>
          <w:sz w:val="20"/>
          <w:szCs w:val="20"/>
        </w:rPr>
        <w:t>Projektantovi</w:t>
      </w:r>
      <w:r w:rsidR="00C85A58" w:rsidRPr="00EB758B">
        <w:rPr>
          <w:rFonts w:ascii="Tahoma" w:hAnsi="Tahoma" w:cs="Tahoma"/>
          <w:sz w:val="20"/>
          <w:szCs w:val="20"/>
        </w:rPr>
        <w:t xml:space="preserve"> pokyny, o ktoré </w:t>
      </w:r>
      <w:r>
        <w:rPr>
          <w:rFonts w:ascii="Tahoma" w:hAnsi="Tahoma" w:cs="Tahoma"/>
          <w:sz w:val="20"/>
          <w:szCs w:val="20"/>
        </w:rPr>
        <w:t>Projektant</w:t>
      </w:r>
      <w:r w:rsidR="00C85A58" w:rsidRPr="00EB758B">
        <w:rPr>
          <w:rFonts w:ascii="Tahoma" w:hAnsi="Tahoma" w:cs="Tahoma"/>
          <w:sz w:val="20"/>
          <w:szCs w:val="20"/>
        </w:rPr>
        <w:t xml:space="preserve"> v súlade so Zmluvou požiadal, bez zbytočného meškania.</w:t>
      </w:r>
    </w:p>
    <w:p w14:paraId="1BD9CC0C" w14:textId="2D8A5BAA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má s vynaložením odbornej starostlivosti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dôvodne za to, že sú pokyny udelené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čo i len </w:t>
      </w:r>
      <w:r w:rsidR="000362BB">
        <w:rPr>
          <w:rFonts w:ascii="Tahoma" w:hAnsi="Tahoma" w:cs="Tahoma"/>
          <w:sz w:val="20"/>
          <w:szCs w:val="20"/>
        </w:rPr>
        <w:t>s</w:t>
      </w:r>
      <w:r w:rsidRPr="005137F6">
        <w:rPr>
          <w:rFonts w:ascii="Tahoma" w:hAnsi="Tahoma" w:cs="Tahoma"/>
          <w:sz w:val="20"/>
          <w:szCs w:val="20"/>
        </w:rPr>
        <w:t xml:space="preserve">časti nesprávne a/alebo nevhodné a/alebo sú v nich nezrovnalosti a/alebo sú inak nezrozumiteľné či nevykonateľné, je povinný na to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="00393473">
        <w:rPr>
          <w:rFonts w:ascii="Tahoma" w:hAnsi="Tahoma" w:cs="Tahoma"/>
          <w:sz w:val="20"/>
          <w:szCs w:val="20"/>
        </w:rPr>
        <w:t xml:space="preserve">bezodkladne </w:t>
      </w:r>
      <w:r w:rsidRPr="005137F6">
        <w:rPr>
          <w:rFonts w:ascii="Tahoma" w:hAnsi="Tahoma" w:cs="Tahoma"/>
          <w:sz w:val="20"/>
          <w:szCs w:val="20"/>
        </w:rPr>
        <w:t xml:space="preserve">upozorniť. V upozornení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kvalifikovaným spôsobom uvedie, v čom má nesprávnosť, nevhodnosť, nezrovnalosť, nezrozumiteľnosť a/alebo </w:t>
      </w:r>
      <w:proofErr w:type="spellStart"/>
      <w:r w:rsidRPr="005137F6">
        <w:rPr>
          <w:rFonts w:ascii="Tahoma" w:hAnsi="Tahoma" w:cs="Tahoma"/>
          <w:sz w:val="20"/>
          <w:szCs w:val="20"/>
        </w:rPr>
        <w:t>nevykonateľnosť</w:t>
      </w:r>
      <w:proofErr w:type="spellEnd"/>
      <w:r w:rsidRPr="005137F6">
        <w:rPr>
          <w:rFonts w:ascii="Tahoma" w:hAnsi="Tahoma" w:cs="Tahoma"/>
          <w:sz w:val="20"/>
          <w:szCs w:val="20"/>
        </w:rPr>
        <w:t xml:space="preserve"> pokynu spočívať, spolu s návrhmi na opravu alebo úpravu pokynu. V prípade vyžiadania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s odbornou starostlivosťou a zrozumiteľne doplní alebo vysvetlí svoje stanovisko a návrhy, a v prípade potreby na podnet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v ňom v stanovenom termíne uskutočnia Zmluvné strany </w:t>
      </w:r>
      <w:r w:rsidR="004409B2">
        <w:rPr>
          <w:rFonts w:ascii="Tahoma" w:hAnsi="Tahoma" w:cs="Tahoma"/>
          <w:sz w:val="20"/>
          <w:szCs w:val="20"/>
        </w:rPr>
        <w:t>kontrolné stretnutie</w:t>
      </w:r>
      <w:r w:rsidRPr="005137F6">
        <w:rPr>
          <w:rFonts w:ascii="Tahoma" w:hAnsi="Tahoma" w:cs="Tahoma"/>
          <w:sz w:val="20"/>
          <w:szCs w:val="20"/>
        </w:rPr>
        <w:t xml:space="preserve"> za účelom vysvetlenia veci. Proces možno opakovať, až kým nedôjde k dostatočnému objasneniu veci a možnosti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kvalifikovane rozhodnúť o ďalšom postupe v danej záležitosti. Následné stanovisko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je pre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 záväzné a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sa zaväzuje postupovať v súlade s ním, ibaže by to priamo odporovalo zákazom uloženým aplikovateľnými predpismi verejného práva. V rozsahu, v akom následné stanovisko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odporuje kvalifikovanému stanovisku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, znáša za nezdar alebo škodu zodpovednosť </w:t>
      </w:r>
      <w:r w:rsidR="00EC387E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, inak ju znáša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. Kým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neposkytne následné stanovisko, nie je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povinný postupovať v súlade s pokynmi </w:t>
      </w:r>
      <w:r w:rsidR="00EC387E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, avšak len v rozsahu kvalifikovaného upozornenia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, pričom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na dobu, kým nedôjde k dostatočnému objasneniu veci, oprávnený prerušiť práce na </w:t>
      </w:r>
      <w:r w:rsidR="00171341">
        <w:rPr>
          <w:rFonts w:ascii="Tahoma" w:hAnsi="Tahoma" w:cs="Tahoma"/>
          <w:sz w:val="20"/>
          <w:szCs w:val="20"/>
        </w:rPr>
        <w:t>dotknutej č</w:t>
      </w:r>
      <w:r w:rsidRPr="005137F6">
        <w:rPr>
          <w:rFonts w:ascii="Tahoma" w:hAnsi="Tahoma" w:cs="Tahoma"/>
          <w:sz w:val="20"/>
          <w:szCs w:val="20"/>
        </w:rPr>
        <w:t xml:space="preserve">asti Diela, avšak iba v nevyhnutnom rozsahu, ktorý preukázateľne bezprostredne súvisí s objasňovanou záležitosťou, a aj počas doby prerušenia prác je inak povinný vynaložiť maximálne úsilie na to, aby nebolo inak ohrozené </w:t>
      </w:r>
      <w:r w:rsidR="00346E14">
        <w:rPr>
          <w:rFonts w:ascii="Tahoma" w:hAnsi="Tahoma" w:cs="Tahoma"/>
          <w:sz w:val="20"/>
          <w:szCs w:val="20"/>
        </w:rPr>
        <w:t xml:space="preserve">včasné </w:t>
      </w:r>
      <w:r w:rsidRPr="005137F6">
        <w:rPr>
          <w:rFonts w:ascii="Tahoma" w:hAnsi="Tahoma" w:cs="Tahoma"/>
          <w:sz w:val="20"/>
          <w:szCs w:val="20"/>
        </w:rPr>
        <w:t xml:space="preserve">vykonanie Diela. </w:t>
      </w:r>
    </w:p>
    <w:p w14:paraId="0D75A308" w14:textId="0C25EF93" w:rsidR="00C85A58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(</w:t>
      </w:r>
      <w:r w:rsidR="0066469C">
        <w:rPr>
          <w:rFonts w:ascii="Tahoma" w:hAnsi="Tahoma" w:cs="Tahoma"/>
          <w:sz w:val="20"/>
          <w:szCs w:val="20"/>
        </w:rPr>
        <w:t>g</w:t>
      </w:r>
      <w:r w:rsidRPr="00EB758B">
        <w:rPr>
          <w:rFonts w:ascii="Tahoma" w:hAnsi="Tahoma" w:cs="Tahoma"/>
          <w:sz w:val="20"/>
          <w:szCs w:val="20"/>
        </w:rPr>
        <w:t>)</w:t>
      </w:r>
      <w:r w:rsidRPr="00EB758B">
        <w:rPr>
          <w:rFonts w:ascii="Tahoma" w:hAnsi="Tahoma" w:cs="Tahoma"/>
          <w:sz w:val="20"/>
          <w:szCs w:val="20"/>
        </w:rPr>
        <w:tab/>
        <w:t xml:space="preserve">Náklady </w:t>
      </w:r>
      <w:r w:rsidR="00BE6A2D">
        <w:rPr>
          <w:rFonts w:ascii="Tahoma" w:hAnsi="Tahoma" w:cs="Tahoma"/>
          <w:sz w:val="20"/>
          <w:szCs w:val="20"/>
        </w:rPr>
        <w:t>Projektanta</w:t>
      </w:r>
      <w:r w:rsidRPr="00EB758B">
        <w:rPr>
          <w:rFonts w:ascii="Tahoma" w:hAnsi="Tahoma" w:cs="Tahoma"/>
          <w:sz w:val="20"/>
          <w:szCs w:val="20"/>
        </w:rPr>
        <w:t xml:space="preserve"> na úkony vyvolané </w:t>
      </w:r>
      <w:r>
        <w:rPr>
          <w:rFonts w:ascii="Tahoma" w:hAnsi="Tahoma" w:cs="Tahoma"/>
          <w:sz w:val="20"/>
          <w:szCs w:val="20"/>
        </w:rPr>
        <w:t>pokynmi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BE6A2D">
        <w:rPr>
          <w:rFonts w:ascii="Tahoma" w:hAnsi="Tahoma" w:cs="Tahoma"/>
          <w:sz w:val="20"/>
          <w:szCs w:val="20"/>
        </w:rPr>
        <w:t>BBSK</w:t>
      </w:r>
      <w:r w:rsidR="00BE6A2D" w:rsidRPr="00EB758B">
        <w:rPr>
          <w:rFonts w:ascii="Tahoma" w:hAnsi="Tahoma" w:cs="Tahoma"/>
          <w:sz w:val="20"/>
          <w:szCs w:val="20"/>
        </w:rPr>
        <w:t xml:space="preserve"> </w:t>
      </w:r>
      <w:r w:rsidR="00346E14">
        <w:rPr>
          <w:rFonts w:ascii="Tahoma" w:hAnsi="Tahoma" w:cs="Tahoma"/>
          <w:sz w:val="20"/>
          <w:szCs w:val="20"/>
        </w:rPr>
        <w:t xml:space="preserve">podľa tohto bodu </w:t>
      </w:r>
      <w:r w:rsidRPr="00EB758B">
        <w:rPr>
          <w:rFonts w:ascii="Tahoma" w:hAnsi="Tahoma" w:cs="Tahoma"/>
          <w:sz w:val="20"/>
          <w:szCs w:val="20"/>
        </w:rPr>
        <w:t xml:space="preserve">alebo s nimi súvisiace znáša </w:t>
      </w:r>
      <w:r w:rsidR="00BE6A2D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44F9C8B7" w14:textId="5F38608B" w:rsidR="00815A90" w:rsidRDefault="008F708F" w:rsidP="008F708F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F708F">
        <w:rPr>
          <w:rFonts w:ascii="Tahoma" w:hAnsi="Tahoma" w:cs="Tahoma"/>
          <w:b/>
          <w:bCs/>
          <w:sz w:val="20"/>
          <w:szCs w:val="20"/>
        </w:rPr>
        <w:t>5.</w:t>
      </w:r>
      <w:r w:rsidR="00495796">
        <w:rPr>
          <w:rFonts w:ascii="Tahoma" w:hAnsi="Tahoma" w:cs="Tahoma"/>
          <w:b/>
          <w:bCs/>
          <w:sz w:val="20"/>
          <w:szCs w:val="20"/>
        </w:rPr>
        <w:t>6</w:t>
      </w:r>
      <w:r w:rsidRPr="008F708F">
        <w:rPr>
          <w:rFonts w:ascii="Tahoma" w:hAnsi="Tahoma" w:cs="Tahoma"/>
          <w:b/>
          <w:bCs/>
          <w:sz w:val="20"/>
          <w:szCs w:val="20"/>
        </w:rPr>
        <w:tab/>
      </w:r>
      <w:r w:rsidR="00CB0C73">
        <w:rPr>
          <w:rFonts w:ascii="Tahoma" w:hAnsi="Tahoma" w:cs="Tahoma"/>
          <w:b/>
          <w:bCs/>
          <w:sz w:val="20"/>
          <w:szCs w:val="20"/>
        </w:rPr>
        <w:t>Príslušné orgány</w:t>
      </w:r>
    </w:p>
    <w:p w14:paraId="3C5A6C29" w14:textId="2664827E" w:rsidR="00815A90" w:rsidRPr="00815A90" w:rsidRDefault="00815A90" w:rsidP="00815A9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BE6A2D">
        <w:rPr>
          <w:rFonts w:ascii="Tahoma" w:hAnsi="Tahoma" w:cs="Tahoma"/>
          <w:sz w:val="20"/>
          <w:szCs w:val="20"/>
        </w:rPr>
        <w:t>Projektant</w:t>
      </w:r>
      <w:r w:rsidRPr="00815A90">
        <w:rPr>
          <w:rFonts w:ascii="Tahoma" w:hAnsi="Tahoma" w:cs="Tahoma"/>
          <w:sz w:val="20"/>
          <w:szCs w:val="20"/>
        </w:rPr>
        <w:t xml:space="preserve"> je povinný </w:t>
      </w:r>
      <w:r>
        <w:rPr>
          <w:rFonts w:ascii="Tahoma" w:hAnsi="Tahoma" w:cs="Tahoma"/>
          <w:sz w:val="20"/>
          <w:szCs w:val="20"/>
        </w:rPr>
        <w:t>pri Vykonávaní Diela spolupracovať s</w:t>
      </w:r>
      <w:r w:rsidR="00CB0C73">
        <w:rPr>
          <w:rFonts w:ascii="Tahoma" w:hAnsi="Tahoma" w:cs="Tahoma"/>
          <w:sz w:val="20"/>
          <w:szCs w:val="20"/>
        </w:rPr>
        <w:t> Príslušnými orgánmi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24BFA697" w14:textId="78EED611" w:rsidR="008F708F" w:rsidRPr="008F708F" w:rsidRDefault="00815A90" w:rsidP="008F708F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5.</w:t>
      </w:r>
      <w:r w:rsidR="00495796">
        <w:rPr>
          <w:rFonts w:ascii="Tahoma" w:hAnsi="Tahoma" w:cs="Tahoma"/>
          <w:b/>
          <w:bCs/>
          <w:sz w:val="20"/>
          <w:szCs w:val="20"/>
        </w:rPr>
        <w:t>7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8F708F" w:rsidRPr="008F708F">
        <w:rPr>
          <w:rFonts w:ascii="Tahoma" w:hAnsi="Tahoma" w:cs="Tahoma"/>
          <w:b/>
          <w:bCs/>
          <w:sz w:val="20"/>
          <w:szCs w:val="20"/>
        </w:rPr>
        <w:t xml:space="preserve">Súčinnosť </w:t>
      </w:r>
      <w:r w:rsidR="00BE6A2D">
        <w:rPr>
          <w:rFonts w:ascii="Tahoma" w:hAnsi="Tahoma" w:cs="Tahoma"/>
          <w:b/>
          <w:bCs/>
          <w:sz w:val="20"/>
          <w:szCs w:val="20"/>
        </w:rPr>
        <w:t>BBSK</w:t>
      </w:r>
    </w:p>
    <w:p w14:paraId="7CED73CC" w14:textId="2C1F2A40" w:rsidR="008F708F" w:rsidRDefault="00BE6A2D" w:rsidP="008F708F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8F708F" w:rsidRPr="00EB758B">
        <w:rPr>
          <w:rFonts w:ascii="Tahoma" w:hAnsi="Tahoma" w:cs="Tahoma"/>
          <w:sz w:val="20"/>
          <w:szCs w:val="20"/>
        </w:rPr>
        <w:t xml:space="preserve">sa zaväzuje bez zbytočného odkladu písomne informovať </w:t>
      </w:r>
      <w:r>
        <w:rPr>
          <w:rFonts w:ascii="Tahoma" w:hAnsi="Tahoma" w:cs="Tahoma"/>
          <w:sz w:val="20"/>
          <w:szCs w:val="20"/>
        </w:rPr>
        <w:t>Projektanta</w:t>
      </w:r>
      <w:r w:rsidR="008F708F" w:rsidRPr="00EB758B">
        <w:rPr>
          <w:rFonts w:ascii="Tahoma" w:hAnsi="Tahoma" w:cs="Tahoma"/>
          <w:sz w:val="20"/>
          <w:szCs w:val="20"/>
        </w:rPr>
        <w:t xml:space="preserve"> o všetkých okolnostiach, ktoré majú podstatný význam pre vykonanie</w:t>
      </w:r>
      <w:r w:rsidR="008F708F">
        <w:rPr>
          <w:rFonts w:ascii="Tahoma" w:hAnsi="Tahoma" w:cs="Tahoma"/>
          <w:sz w:val="20"/>
          <w:szCs w:val="20"/>
        </w:rPr>
        <w:t xml:space="preserve"> a odovzdanie</w:t>
      </w:r>
      <w:r w:rsidR="008F708F" w:rsidRPr="00EB758B">
        <w:rPr>
          <w:rFonts w:ascii="Tahoma" w:hAnsi="Tahoma" w:cs="Tahoma"/>
          <w:sz w:val="20"/>
          <w:szCs w:val="20"/>
        </w:rPr>
        <w:t xml:space="preserve"> Diela</w:t>
      </w:r>
      <w:r w:rsidR="008F708F">
        <w:rPr>
          <w:rFonts w:ascii="Tahoma" w:hAnsi="Tahoma" w:cs="Tahoma"/>
          <w:sz w:val="20"/>
          <w:szCs w:val="20"/>
        </w:rPr>
        <w:t>, ak nie sú uvedené alebo inak nevyplývajú zo Zmluvy, okolností jej uzatvorenia alebo nie sú všeobecne známe</w:t>
      </w:r>
      <w:r w:rsidR="008F708F" w:rsidRPr="00EB758B">
        <w:rPr>
          <w:rFonts w:ascii="Tahoma" w:hAnsi="Tahoma" w:cs="Tahoma"/>
          <w:sz w:val="20"/>
          <w:szCs w:val="20"/>
        </w:rPr>
        <w:t>.</w:t>
      </w:r>
    </w:p>
    <w:p w14:paraId="59413C96" w14:textId="77777777" w:rsidR="0071323D" w:rsidRPr="00382134" w:rsidRDefault="0071323D" w:rsidP="007132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sz w:val="20"/>
          <w:szCs w:val="20"/>
        </w:rPr>
      </w:pPr>
    </w:p>
    <w:p w14:paraId="731F1A88" w14:textId="5A1F212C" w:rsidR="00CC7FA9" w:rsidRPr="00E607EE" w:rsidRDefault="0071323D" w:rsidP="007132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cap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E24564" w:rsidRPr="00E607EE">
        <w:rPr>
          <w:rFonts w:ascii="Tahoma" w:hAnsi="Tahoma" w:cs="Tahoma"/>
          <w:b/>
          <w:bCs/>
          <w:caps/>
          <w:sz w:val="20"/>
          <w:szCs w:val="20"/>
        </w:rPr>
        <w:t>ODOVZDANIE A PREVZATIE DIELA</w:t>
      </w:r>
    </w:p>
    <w:p w14:paraId="151C530B" w14:textId="6317DED0" w:rsidR="0071323D" w:rsidRPr="00E607EE" w:rsidRDefault="0071323D" w:rsidP="0071323D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E607EE">
        <w:rPr>
          <w:rFonts w:ascii="Tahoma" w:hAnsi="Tahoma" w:cs="Tahoma"/>
          <w:sz w:val="20"/>
          <w:szCs w:val="20"/>
        </w:rPr>
        <w:t>6.1</w:t>
      </w:r>
      <w:r w:rsidRPr="00E607EE">
        <w:rPr>
          <w:rFonts w:ascii="Tahoma" w:hAnsi="Tahoma" w:cs="Tahoma"/>
          <w:sz w:val="20"/>
          <w:szCs w:val="20"/>
        </w:rPr>
        <w:tab/>
      </w:r>
      <w:r w:rsidR="00E40BB6">
        <w:rPr>
          <w:rFonts w:ascii="Tahoma" w:hAnsi="Tahoma" w:cs="Tahoma"/>
          <w:sz w:val="20"/>
          <w:szCs w:val="20"/>
        </w:rPr>
        <w:t>Projektant</w:t>
      </w:r>
      <w:r w:rsidR="00CC7FA9" w:rsidRPr="00E607EE">
        <w:rPr>
          <w:rFonts w:ascii="Tahoma" w:hAnsi="Tahoma" w:cs="Tahoma"/>
          <w:sz w:val="20"/>
          <w:szCs w:val="20"/>
        </w:rPr>
        <w:t xml:space="preserve"> splní svoju povinnosť vykonať</w:t>
      </w:r>
      <w:r w:rsidR="00891AD5" w:rsidRPr="00E607EE">
        <w:rPr>
          <w:rFonts w:ascii="Tahoma" w:hAnsi="Tahoma" w:cs="Tahoma"/>
          <w:sz w:val="20"/>
          <w:szCs w:val="20"/>
        </w:rPr>
        <w:t> Diel</w:t>
      </w:r>
      <w:r w:rsidRPr="00E607EE">
        <w:rPr>
          <w:rFonts w:ascii="Tahoma" w:hAnsi="Tahoma" w:cs="Tahoma"/>
          <w:sz w:val="20"/>
          <w:szCs w:val="20"/>
        </w:rPr>
        <w:t>o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682E6E" w:rsidRPr="00E607EE">
        <w:rPr>
          <w:rFonts w:ascii="Tahoma" w:hAnsi="Tahoma" w:cs="Tahoma"/>
          <w:sz w:val="20"/>
          <w:szCs w:val="20"/>
        </w:rPr>
        <w:t>a</w:t>
      </w:r>
      <w:r w:rsidR="005A124D" w:rsidRPr="00E607EE">
        <w:rPr>
          <w:rFonts w:ascii="Tahoma" w:hAnsi="Tahoma" w:cs="Tahoma"/>
          <w:sz w:val="20"/>
          <w:szCs w:val="20"/>
        </w:rPr>
        <w:t xml:space="preserve"> každú </w:t>
      </w:r>
      <w:r w:rsidR="00682E6E" w:rsidRPr="00E607EE">
        <w:rPr>
          <w:rFonts w:ascii="Tahoma" w:hAnsi="Tahoma" w:cs="Tahoma"/>
          <w:sz w:val="20"/>
          <w:szCs w:val="20"/>
        </w:rPr>
        <w:t xml:space="preserve">jeho časť </w:t>
      </w:r>
      <w:r w:rsidR="00CC7FA9" w:rsidRPr="00E607EE">
        <w:rPr>
          <w:rFonts w:ascii="Tahoma" w:hAnsi="Tahoma" w:cs="Tahoma"/>
          <w:sz w:val="20"/>
          <w:szCs w:val="20"/>
        </w:rPr>
        <w:t>až odovzdaním</w:t>
      </w:r>
      <w:r w:rsidR="00445DDB">
        <w:rPr>
          <w:rFonts w:ascii="Tahoma" w:hAnsi="Tahoma" w:cs="Tahoma"/>
          <w:sz w:val="20"/>
          <w:szCs w:val="20"/>
        </w:rPr>
        <w:t xml:space="preserve"> riadne </w:t>
      </w:r>
      <w:r w:rsidR="0028700B">
        <w:rPr>
          <w:rFonts w:ascii="Tahoma" w:hAnsi="Tahoma" w:cs="Tahoma"/>
          <w:sz w:val="20"/>
          <w:szCs w:val="20"/>
        </w:rPr>
        <w:t xml:space="preserve">(t. j. v súlade so Zmluvou a požiadavkami (pokynmi) BBSK vznesenými na jej základe) </w:t>
      </w:r>
      <w:r w:rsidR="00445DDB">
        <w:rPr>
          <w:rFonts w:ascii="Tahoma" w:hAnsi="Tahoma" w:cs="Tahoma"/>
          <w:sz w:val="20"/>
          <w:szCs w:val="20"/>
        </w:rPr>
        <w:t>vykonaného Diela resp. jeho príslušnej časti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E40BB6">
        <w:rPr>
          <w:rFonts w:ascii="Tahoma" w:hAnsi="Tahoma" w:cs="Tahoma"/>
          <w:sz w:val="20"/>
          <w:szCs w:val="20"/>
        </w:rPr>
        <w:t>BBSK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CC0402" w:rsidRPr="00E607EE">
        <w:rPr>
          <w:rFonts w:ascii="Tahoma" w:hAnsi="Tahoma" w:cs="Tahoma"/>
          <w:sz w:val="20"/>
          <w:szCs w:val="20"/>
        </w:rPr>
        <w:t xml:space="preserve">na prevzatie </w:t>
      </w:r>
      <w:r w:rsidR="00CC7FA9" w:rsidRPr="00E607EE">
        <w:rPr>
          <w:rFonts w:ascii="Tahoma" w:hAnsi="Tahoma" w:cs="Tahoma"/>
          <w:sz w:val="20"/>
          <w:szCs w:val="20"/>
        </w:rPr>
        <w:t>v dohodnutom mieste odovzdania</w:t>
      </w:r>
      <w:r w:rsidR="00CC0402" w:rsidRPr="00E607EE">
        <w:rPr>
          <w:rFonts w:ascii="Tahoma" w:hAnsi="Tahoma" w:cs="Tahoma"/>
          <w:sz w:val="20"/>
          <w:szCs w:val="20"/>
        </w:rPr>
        <w:t xml:space="preserve"> Diela</w:t>
      </w:r>
      <w:r w:rsidR="00CC7FA9" w:rsidRPr="00E607EE">
        <w:rPr>
          <w:rFonts w:ascii="Tahoma" w:hAnsi="Tahoma" w:cs="Tahoma"/>
          <w:sz w:val="20"/>
          <w:szCs w:val="20"/>
        </w:rPr>
        <w:t xml:space="preserve">. </w:t>
      </w:r>
    </w:p>
    <w:p w14:paraId="03E3528C" w14:textId="77777777" w:rsidR="0071323D" w:rsidRPr="0071323D" w:rsidRDefault="0071323D" w:rsidP="0071323D">
      <w:pPr>
        <w:widowControl/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E607EE">
        <w:rPr>
          <w:rFonts w:ascii="Tahoma" w:hAnsi="Tahoma" w:cs="Tahoma"/>
          <w:b/>
          <w:bCs/>
          <w:sz w:val="20"/>
          <w:szCs w:val="20"/>
        </w:rPr>
        <w:t>6.2</w:t>
      </w:r>
      <w:r w:rsidRPr="00E607EE">
        <w:rPr>
          <w:rFonts w:ascii="Tahoma" w:hAnsi="Tahoma" w:cs="Tahoma"/>
          <w:b/>
          <w:bCs/>
          <w:sz w:val="20"/>
          <w:szCs w:val="20"/>
        </w:rPr>
        <w:tab/>
        <w:t>Miesto odovzdania Diela</w:t>
      </w:r>
    </w:p>
    <w:p w14:paraId="76D5ABB1" w14:textId="0CA2144E" w:rsidR="0071323D" w:rsidRPr="00CE63EF" w:rsidRDefault="00CC7FA9" w:rsidP="007C40F3">
      <w:pPr>
        <w:widowControl/>
        <w:autoSpaceDE/>
        <w:autoSpaceDN/>
        <w:ind w:left="709" w:hanging="1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 xml:space="preserve">Dohodnutým miestom odovzdania </w:t>
      </w:r>
      <w:r w:rsidR="00891AD5">
        <w:rPr>
          <w:rFonts w:ascii="Tahoma" w:hAnsi="Tahoma" w:cs="Tahoma"/>
          <w:sz w:val="20"/>
          <w:szCs w:val="20"/>
        </w:rPr>
        <w:t>Diela</w:t>
      </w:r>
      <w:r>
        <w:rPr>
          <w:rFonts w:ascii="Tahoma" w:hAnsi="Tahoma" w:cs="Tahoma"/>
          <w:sz w:val="20"/>
          <w:szCs w:val="20"/>
        </w:rPr>
        <w:t xml:space="preserve"> </w:t>
      </w:r>
      <w:r w:rsidR="00682E6E">
        <w:rPr>
          <w:rFonts w:ascii="Tahoma" w:hAnsi="Tahoma" w:cs="Tahoma"/>
          <w:sz w:val="20"/>
          <w:szCs w:val="20"/>
        </w:rPr>
        <w:t xml:space="preserve">a všetkých jeho častí </w:t>
      </w:r>
      <w:r w:rsidRPr="00EB758B">
        <w:rPr>
          <w:rFonts w:ascii="Tahoma" w:hAnsi="Tahoma" w:cs="Tahoma"/>
          <w:sz w:val="20"/>
          <w:szCs w:val="20"/>
        </w:rPr>
        <w:t xml:space="preserve">je </w:t>
      </w:r>
      <w:r>
        <w:rPr>
          <w:rFonts w:ascii="Tahoma" w:hAnsi="Tahoma" w:cs="Tahoma"/>
          <w:sz w:val="20"/>
          <w:szCs w:val="20"/>
        </w:rPr>
        <w:t xml:space="preserve">adresa </w:t>
      </w:r>
      <w:r w:rsidRPr="00EB758B">
        <w:rPr>
          <w:rFonts w:ascii="Tahoma" w:hAnsi="Tahoma" w:cs="Tahoma"/>
          <w:sz w:val="20"/>
          <w:szCs w:val="20"/>
        </w:rPr>
        <w:t>sídl</w:t>
      </w:r>
      <w:r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E40BB6">
        <w:rPr>
          <w:rFonts w:ascii="Tahoma" w:hAnsi="Tahoma" w:cs="Tahoma"/>
          <w:sz w:val="20"/>
          <w:szCs w:val="20"/>
        </w:rPr>
        <w:t>BBSK</w:t>
      </w:r>
      <w:r w:rsidR="005772C5">
        <w:rPr>
          <w:rFonts w:ascii="Tahoma" w:hAnsi="Tahoma" w:cs="Tahoma"/>
          <w:sz w:val="20"/>
          <w:szCs w:val="20"/>
        </w:rPr>
        <w:t>, ak nie je nižšie pre niektoré časti Diela uvedené, že sa príslušná časť Diela odovzdáva doručením na el</w:t>
      </w:r>
      <w:r w:rsidR="005772C5" w:rsidRPr="0089603C">
        <w:rPr>
          <w:rFonts w:ascii="Tahoma" w:hAnsi="Tahoma" w:cs="Tahoma"/>
          <w:sz w:val="20"/>
          <w:szCs w:val="20"/>
        </w:rPr>
        <w:t>ektronick</w:t>
      </w:r>
      <w:r w:rsidR="005772C5">
        <w:rPr>
          <w:rFonts w:ascii="Tahoma" w:hAnsi="Tahoma" w:cs="Tahoma"/>
          <w:sz w:val="20"/>
          <w:szCs w:val="20"/>
        </w:rPr>
        <w:t>ú</w:t>
      </w:r>
      <w:r w:rsidR="005772C5" w:rsidRPr="0089603C">
        <w:rPr>
          <w:rFonts w:ascii="Tahoma" w:hAnsi="Tahoma" w:cs="Tahoma"/>
          <w:sz w:val="20"/>
          <w:szCs w:val="20"/>
        </w:rPr>
        <w:t xml:space="preserve"> adres</w:t>
      </w:r>
      <w:r w:rsidR="005772C5">
        <w:rPr>
          <w:rFonts w:ascii="Tahoma" w:hAnsi="Tahoma" w:cs="Tahoma"/>
          <w:sz w:val="20"/>
          <w:szCs w:val="20"/>
        </w:rPr>
        <w:t>u BBSK</w:t>
      </w:r>
      <w:r w:rsidR="005772C5" w:rsidRPr="0089603C">
        <w:rPr>
          <w:rFonts w:ascii="Tahoma" w:hAnsi="Tahoma" w:cs="Tahoma"/>
          <w:sz w:val="20"/>
          <w:szCs w:val="20"/>
        </w:rPr>
        <w:t xml:space="preserve"> na doručovanie Korešpondencie</w:t>
      </w:r>
      <w:r w:rsidR="005772C5">
        <w:rPr>
          <w:rFonts w:ascii="Tahoma" w:hAnsi="Tahoma" w:cs="Tahoma"/>
          <w:sz w:val="20"/>
          <w:szCs w:val="20"/>
        </w:rPr>
        <w:t xml:space="preserve"> (t. j. </w:t>
      </w:r>
      <w:r w:rsidR="005772C5" w:rsidRPr="00CE63EF">
        <w:rPr>
          <w:rFonts w:ascii="Tahoma" w:hAnsi="Tahoma" w:cs="Tahoma"/>
          <w:sz w:val="20"/>
          <w:szCs w:val="20"/>
        </w:rPr>
        <w:t>podľa čl. 15)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3F9B1955" w14:textId="34DF8E28" w:rsidR="0071323D" w:rsidRPr="00CE63EF" w:rsidRDefault="0071323D" w:rsidP="0071323D">
      <w:pPr>
        <w:widowControl/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6.3</w:t>
      </w:r>
      <w:r w:rsidRPr="00CE63EF">
        <w:rPr>
          <w:rFonts w:ascii="Tahoma" w:hAnsi="Tahoma" w:cs="Tahoma"/>
          <w:b/>
          <w:bCs/>
          <w:sz w:val="20"/>
          <w:szCs w:val="20"/>
        </w:rPr>
        <w:tab/>
        <w:t>Preberac</w:t>
      </w:r>
      <w:r w:rsidR="000362BB" w:rsidRPr="00CE63EF">
        <w:rPr>
          <w:rFonts w:ascii="Tahoma" w:hAnsi="Tahoma" w:cs="Tahoma"/>
          <w:b/>
          <w:bCs/>
          <w:sz w:val="20"/>
          <w:szCs w:val="20"/>
        </w:rPr>
        <w:t>ie konanie</w:t>
      </w:r>
    </w:p>
    <w:p w14:paraId="25AF5513" w14:textId="73AE3E18" w:rsidR="0028700B" w:rsidRPr="00CE63EF" w:rsidRDefault="00B65622" w:rsidP="0015617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lastRenderedPageBreak/>
        <w:t>(a)</w:t>
      </w:r>
      <w:r w:rsidRPr="00CE63EF">
        <w:rPr>
          <w:rFonts w:ascii="Tahoma" w:hAnsi="Tahoma" w:cs="Tahoma"/>
          <w:sz w:val="20"/>
          <w:szCs w:val="20"/>
        </w:rPr>
        <w:tab/>
      </w:r>
      <w:r w:rsidR="00342600" w:rsidRPr="00CE63EF">
        <w:rPr>
          <w:rFonts w:ascii="Tahoma" w:hAnsi="Tahoma" w:cs="Tahoma"/>
          <w:sz w:val="20"/>
          <w:szCs w:val="20"/>
        </w:rPr>
        <w:t xml:space="preserve">Dielo resp. časť Diela sa odovzdáva a preberá v preberacom konaní spôsobom dohodnutým v Zmluve. Preberacie konanie začína odovzdaním Diela resp. jeho príslušnej časti spôsobom dohodnutým v Zmluve a považuje sa za ukončené </w:t>
      </w:r>
      <w:r w:rsidR="00D97B8A" w:rsidRPr="00CE63EF">
        <w:rPr>
          <w:rFonts w:ascii="Tahoma" w:hAnsi="Tahoma" w:cs="Tahoma"/>
          <w:sz w:val="20"/>
          <w:szCs w:val="20"/>
        </w:rPr>
        <w:t>dňom, v ktorom BBSK prevezme Dielo, resp. príslušnú časť Diela spôsobom dohodnutým v Zmluve</w:t>
      </w:r>
      <w:r w:rsidR="00342600" w:rsidRPr="00CE63EF">
        <w:rPr>
          <w:rFonts w:ascii="Tahoma" w:hAnsi="Tahoma" w:cs="Tahoma"/>
          <w:sz w:val="20"/>
          <w:szCs w:val="20"/>
        </w:rPr>
        <w:t>.</w:t>
      </w:r>
      <w:r w:rsidR="00342600" w:rsidRPr="00CE63EF" w:rsidDel="00342600">
        <w:rPr>
          <w:rFonts w:ascii="Tahoma" w:hAnsi="Tahoma" w:cs="Tahoma"/>
          <w:sz w:val="20"/>
          <w:szCs w:val="20"/>
        </w:rPr>
        <w:t xml:space="preserve"> </w:t>
      </w:r>
    </w:p>
    <w:p w14:paraId="13521A1B" w14:textId="10D37FB9" w:rsidR="0051557A" w:rsidRPr="00CE63EF" w:rsidRDefault="00012E02" w:rsidP="000429B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(b)</w:t>
      </w:r>
      <w:r w:rsidRPr="00CE63EF">
        <w:rPr>
          <w:rFonts w:ascii="Tahoma" w:hAnsi="Tahoma" w:cs="Tahoma"/>
          <w:sz w:val="20"/>
          <w:szCs w:val="20"/>
        </w:rPr>
        <w:tab/>
      </w:r>
      <w:r w:rsidR="004C4486" w:rsidRPr="00CE63EF">
        <w:rPr>
          <w:rFonts w:ascii="Tahoma" w:hAnsi="Tahoma" w:cs="Tahoma"/>
          <w:b/>
          <w:bCs/>
          <w:sz w:val="20"/>
          <w:szCs w:val="20"/>
        </w:rPr>
        <w:t xml:space="preserve">Koncept Dokumentácie pre </w:t>
      </w:r>
      <w:proofErr w:type="spellStart"/>
      <w:r w:rsidR="004C4486" w:rsidRPr="00CE63EF">
        <w:rPr>
          <w:rFonts w:ascii="Tahoma" w:hAnsi="Tahoma" w:cs="Tahoma"/>
          <w:b/>
          <w:bCs/>
          <w:sz w:val="20"/>
          <w:szCs w:val="20"/>
        </w:rPr>
        <w:t>R</w:t>
      </w:r>
      <w:r w:rsidR="002D51E8" w:rsidRPr="00CE63EF">
        <w:rPr>
          <w:rFonts w:ascii="Tahoma" w:hAnsi="Tahoma" w:cs="Tahoma"/>
          <w:b/>
          <w:bCs/>
          <w:sz w:val="20"/>
          <w:szCs w:val="20"/>
        </w:rPr>
        <w:t>oSZ</w:t>
      </w:r>
      <w:proofErr w:type="spellEnd"/>
      <w:r w:rsidR="0047112B" w:rsidRPr="00CE63EF">
        <w:rPr>
          <w:rFonts w:ascii="Tahoma" w:hAnsi="Tahoma" w:cs="Tahoma"/>
          <w:b/>
          <w:bCs/>
          <w:sz w:val="20"/>
          <w:szCs w:val="20"/>
        </w:rPr>
        <w:t xml:space="preserve"> a Koncept Dokumentácie pre OPS sa </w:t>
      </w:r>
      <w:r w:rsidRPr="00CE63EF">
        <w:rPr>
          <w:rFonts w:ascii="Tahoma" w:hAnsi="Tahoma" w:cs="Tahoma"/>
          <w:b/>
          <w:bCs/>
          <w:sz w:val="20"/>
          <w:szCs w:val="20"/>
        </w:rPr>
        <w:t>odovzd</w:t>
      </w:r>
      <w:r w:rsidR="0047112B" w:rsidRPr="00CE63EF">
        <w:rPr>
          <w:rFonts w:ascii="Tahoma" w:hAnsi="Tahoma" w:cs="Tahoma"/>
          <w:b/>
          <w:bCs/>
          <w:sz w:val="20"/>
          <w:szCs w:val="20"/>
        </w:rPr>
        <w:t>áva</w:t>
      </w:r>
      <w:r w:rsidRPr="00CE63EF">
        <w:rPr>
          <w:rFonts w:ascii="Tahoma" w:hAnsi="Tahoma" w:cs="Tahoma"/>
          <w:b/>
          <w:bCs/>
          <w:sz w:val="20"/>
          <w:szCs w:val="20"/>
        </w:rPr>
        <w:t xml:space="preserve"> iba v elektronickej forme</w:t>
      </w:r>
      <w:r w:rsidRPr="00CE63EF">
        <w:rPr>
          <w:rFonts w:ascii="Tahoma" w:hAnsi="Tahoma" w:cs="Tahoma"/>
          <w:sz w:val="20"/>
          <w:szCs w:val="20"/>
        </w:rPr>
        <w:t xml:space="preserve">, </w:t>
      </w:r>
      <w:r w:rsidR="0047112B" w:rsidRPr="00CE63EF">
        <w:rPr>
          <w:rFonts w:ascii="Tahoma" w:hAnsi="Tahoma" w:cs="Tahoma"/>
          <w:sz w:val="20"/>
          <w:szCs w:val="20"/>
        </w:rPr>
        <w:t>a to</w:t>
      </w:r>
      <w:r w:rsidRPr="00CE63EF">
        <w:rPr>
          <w:rFonts w:ascii="Tahoma" w:hAnsi="Tahoma" w:cs="Tahoma"/>
          <w:sz w:val="20"/>
          <w:szCs w:val="20"/>
        </w:rPr>
        <w:t xml:space="preserve"> je</w:t>
      </w:r>
      <w:r w:rsidR="00F87C13" w:rsidRPr="00CE63EF">
        <w:rPr>
          <w:rFonts w:ascii="Tahoma" w:hAnsi="Tahoma" w:cs="Tahoma"/>
          <w:sz w:val="20"/>
          <w:szCs w:val="20"/>
        </w:rPr>
        <w:t>ho</w:t>
      </w:r>
      <w:r w:rsidRPr="00CE63EF">
        <w:rPr>
          <w:rFonts w:ascii="Tahoma" w:hAnsi="Tahoma" w:cs="Tahoma"/>
          <w:sz w:val="20"/>
          <w:szCs w:val="20"/>
        </w:rPr>
        <w:t xml:space="preserve"> doručením na</w:t>
      </w:r>
      <w:r w:rsidRPr="00CE63EF">
        <w:t xml:space="preserve"> </w:t>
      </w:r>
      <w:r w:rsidRPr="00CE63EF">
        <w:rPr>
          <w:rFonts w:ascii="Tahoma" w:hAnsi="Tahoma" w:cs="Tahoma"/>
          <w:sz w:val="20"/>
          <w:szCs w:val="20"/>
        </w:rPr>
        <w:t xml:space="preserve">elektronickú adresu </w:t>
      </w:r>
      <w:r w:rsidR="000641D4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 na doručovanie Korešpondencie</w:t>
      </w:r>
      <w:r w:rsidR="002A3A80" w:rsidRPr="00CE63EF">
        <w:rPr>
          <w:rFonts w:ascii="Tahoma" w:hAnsi="Tahoma" w:cs="Tahoma"/>
          <w:sz w:val="20"/>
          <w:szCs w:val="20"/>
        </w:rPr>
        <w:t>.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r w:rsidR="00730009" w:rsidRPr="00CE63EF">
        <w:rPr>
          <w:rFonts w:ascii="Tahoma" w:hAnsi="Tahoma" w:cs="Tahoma"/>
          <w:sz w:val="20"/>
          <w:szCs w:val="20"/>
        </w:rPr>
        <w:t xml:space="preserve">Na </w:t>
      </w:r>
      <w:r w:rsidR="00147372" w:rsidRPr="00CE63EF">
        <w:rPr>
          <w:rFonts w:ascii="Tahoma" w:hAnsi="Tahoma" w:cs="Tahoma"/>
          <w:sz w:val="20"/>
          <w:szCs w:val="20"/>
        </w:rPr>
        <w:t xml:space="preserve">elektronické </w:t>
      </w:r>
      <w:r w:rsidR="00730009" w:rsidRPr="00CE63EF">
        <w:rPr>
          <w:rFonts w:ascii="Tahoma" w:hAnsi="Tahoma" w:cs="Tahoma"/>
          <w:sz w:val="20"/>
          <w:szCs w:val="20"/>
        </w:rPr>
        <w:t xml:space="preserve">doručovanie </w:t>
      </w:r>
      <w:r w:rsidR="00E84795" w:rsidRPr="00CE63EF">
        <w:rPr>
          <w:rFonts w:ascii="Tahoma" w:hAnsi="Tahoma" w:cs="Tahoma"/>
          <w:sz w:val="20"/>
          <w:szCs w:val="20"/>
        </w:rPr>
        <w:t xml:space="preserve">Konceptu Dokumentácie pre </w:t>
      </w:r>
      <w:proofErr w:type="spellStart"/>
      <w:r w:rsidR="00E84795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="00E84795" w:rsidRPr="00CE63EF">
        <w:rPr>
          <w:rFonts w:ascii="Tahoma" w:hAnsi="Tahoma" w:cs="Tahoma"/>
          <w:sz w:val="20"/>
          <w:szCs w:val="20"/>
        </w:rPr>
        <w:t xml:space="preserve"> a Konceptu Dokumentácie pre OPS</w:t>
      </w:r>
      <w:r w:rsidR="00E84795" w:rsidRPr="00CE63E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84795" w:rsidRPr="00CE63EF">
        <w:rPr>
          <w:rFonts w:ascii="Tahoma" w:hAnsi="Tahoma" w:cs="Tahoma"/>
          <w:sz w:val="20"/>
          <w:szCs w:val="20"/>
        </w:rPr>
        <w:t xml:space="preserve">sa </w:t>
      </w:r>
      <w:r w:rsidR="00147372" w:rsidRPr="00CE63EF">
        <w:rPr>
          <w:rFonts w:ascii="Tahoma" w:hAnsi="Tahoma" w:cs="Tahoma"/>
          <w:sz w:val="20"/>
          <w:szCs w:val="20"/>
        </w:rPr>
        <w:t>aplikujú</w:t>
      </w:r>
      <w:r w:rsidR="00E84795" w:rsidRPr="00CE63EF">
        <w:rPr>
          <w:rFonts w:ascii="Tahoma" w:hAnsi="Tahoma" w:cs="Tahoma"/>
          <w:sz w:val="20"/>
          <w:szCs w:val="20"/>
        </w:rPr>
        <w:t xml:space="preserve"> ustanovenia </w:t>
      </w:r>
      <w:r w:rsidR="00147372" w:rsidRPr="00CE63EF">
        <w:rPr>
          <w:rFonts w:ascii="Tahoma" w:hAnsi="Tahoma" w:cs="Tahoma"/>
          <w:sz w:val="20"/>
          <w:szCs w:val="20"/>
        </w:rPr>
        <w:t>čl.</w:t>
      </w:r>
      <w:r w:rsidR="00E84795" w:rsidRPr="00CE63EF">
        <w:rPr>
          <w:rFonts w:ascii="Tahoma" w:hAnsi="Tahoma" w:cs="Tahoma"/>
          <w:sz w:val="20"/>
          <w:szCs w:val="20"/>
        </w:rPr>
        <w:t xml:space="preserve"> 15.</w:t>
      </w:r>
      <w:r w:rsidR="005772C5" w:rsidRPr="00CE63EF">
        <w:rPr>
          <w:rFonts w:ascii="Tahoma" w:hAnsi="Tahoma" w:cs="Tahoma"/>
          <w:sz w:val="20"/>
          <w:szCs w:val="20"/>
        </w:rPr>
        <w:t xml:space="preserve"> Informáciu o odovzdaní zašle Projektant súčasne na adresu elektronickej pošty Kontaktnej osoby BBSK pre zmluvné záležitosti.</w:t>
      </w:r>
    </w:p>
    <w:p w14:paraId="02874B3E" w14:textId="1B7FC0CD" w:rsidR="00156171" w:rsidRPr="00CE63EF" w:rsidRDefault="00156171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0259B8" w:rsidRPr="00CE63EF">
        <w:rPr>
          <w:rFonts w:ascii="Tahoma" w:hAnsi="Tahoma" w:cs="Tahoma"/>
          <w:sz w:val="20"/>
          <w:szCs w:val="20"/>
        </w:rPr>
        <w:t>c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342600" w:rsidRPr="00CE63EF">
        <w:rPr>
          <w:rFonts w:ascii="Tahoma" w:hAnsi="Tahoma" w:cs="Tahoma"/>
          <w:sz w:val="20"/>
          <w:szCs w:val="20"/>
        </w:rPr>
        <w:t>V prípadoch častí Diela iných než podľa</w:t>
      </w:r>
      <w:r w:rsidR="009C4A5E" w:rsidRPr="00CE63EF">
        <w:rPr>
          <w:rFonts w:ascii="Tahoma" w:hAnsi="Tahoma" w:cs="Tahoma"/>
          <w:sz w:val="20"/>
          <w:szCs w:val="20"/>
        </w:rPr>
        <w:t xml:space="preserve"> písm. b) tohto bodu</w:t>
      </w:r>
      <w:r w:rsidR="00342600" w:rsidRPr="00CE63EF">
        <w:rPr>
          <w:rFonts w:ascii="Tahoma" w:hAnsi="Tahoma" w:cs="Tahoma"/>
          <w:sz w:val="20"/>
          <w:szCs w:val="20"/>
        </w:rPr>
        <w:t xml:space="preserve"> sa</w:t>
      </w:r>
      <w:r w:rsidR="009C4A5E" w:rsidRPr="00CE63EF">
        <w:rPr>
          <w:rFonts w:ascii="Tahoma" w:hAnsi="Tahoma" w:cs="Tahoma"/>
          <w:sz w:val="20"/>
          <w:szCs w:val="20"/>
        </w:rPr>
        <w:t xml:space="preserve"> </w:t>
      </w:r>
      <w:r w:rsidR="00980383" w:rsidRPr="00CE63EF">
        <w:rPr>
          <w:rFonts w:ascii="Tahoma" w:hAnsi="Tahoma" w:cs="Tahoma"/>
          <w:sz w:val="20"/>
          <w:szCs w:val="20"/>
        </w:rPr>
        <w:t xml:space="preserve">považuje </w:t>
      </w:r>
      <w:r w:rsidR="00342600" w:rsidRPr="00CE63EF">
        <w:rPr>
          <w:rFonts w:ascii="Tahoma" w:hAnsi="Tahoma" w:cs="Tahoma"/>
          <w:sz w:val="20"/>
          <w:szCs w:val="20"/>
        </w:rPr>
        <w:t>príslušná</w:t>
      </w:r>
      <w:r w:rsidR="00FE53CF" w:rsidRPr="00CE63EF">
        <w:rPr>
          <w:rFonts w:ascii="Tahoma" w:hAnsi="Tahoma" w:cs="Tahoma"/>
          <w:sz w:val="20"/>
          <w:szCs w:val="20"/>
        </w:rPr>
        <w:t xml:space="preserve"> časť Diela</w:t>
      </w:r>
      <w:r w:rsidRPr="00CE63EF">
        <w:rPr>
          <w:rFonts w:ascii="Tahoma" w:hAnsi="Tahoma" w:cs="Tahoma"/>
          <w:sz w:val="20"/>
          <w:szCs w:val="20"/>
        </w:rPr>
        <w:t xml:space="preserve"> za </w:t>
      </w:r>
      <w:r w:rsidRPr="00CE63EF">
        <w:rPr>
          <w:rFonts w:ascii="Tahoma" w:hAnsi="Tahoma" w:cs="Tahoma"/>
          <w:b/>
          <w:bCs/>
          <w:sz w:val="20"/>
          <w:szCs w:val="20"/>
        </w:rPr>
        <w:t>odovzdan</w:t>
      </w:r>
      <w:r w:rsidR="00FE53CF" w:rsidRPr="00CE63EF">
        <w:rPr>
          <w:rFonts w:ascii="Tahoma" w:hAnsi="Tahoma" w:cs="Tahoma"/>
          <w:b/>
          <w:bCs/>
          <w:sz w:val="20"/>
          <w:szCs w:val="20"/>
        </w:rPr>
        <w:t>ú</w:t>
      </w:r>
      <w:r w:rsidRPr="00CE63EF">
        <w:rPr>
          <w:rFonts w:ascii="Tahoma" w:hAnsi="Tahoma" w:cs="Tahoma"/>
          <w:sz w:val="20"/>
          <w:szCs w:val="20"/>
        </w:rPr>
        <w:t xml:space="preserve"> doručením </w:t>
      </w:r>
      <w:r w:rsidR="00FE53CF" w:rsidRPr="00CE63EF">
        <w:rPr>
          <w:rFonts w:ascii="Tahoma" w:hAnsi="Tahoma" w:cs="Tahoma"/>
          <w:sz w:val="20"/>
          <w:szCs w:val="20"/>
        </w:rPr>
        <w:t xml:space="preserve">príslušnej časti </w:t>
      </w:r>
      <w:r w:rsidRPr="00CE63EF">
        <w:rPr>
          <w:rFonts w:ascii="Tahoma" w:hAnsi="Tahoma" w:cs="Tahoma"/>
          <w:sz w:val="20"/>
          <w:szCs w:val="20"/>
        </w:rPr>
        <w:t>Diela</w:t>
      </w:r>
      <w:r w:rsidR="00BF52E2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 xml:space="preserve">spolu s návrhom Preberacieho protokolu na dohodnuté miesto odovzdania Diela. Odovzdanie </w:t>
      </w:r>
      <w:r w:rsidR="009F7098" w:rsidRPr="00CE63EF">
        <w:rPr>
          <w:rFonts w:ascii="Tahoma" w:hAnsi="Tahoma" w:cs="Tahoma"/>
          <w:sz w:val="20"/>
          <w:szCs w:val="20"/>
        </w:rPr>
        <w:t xml:space="preserve">príslušnej časti </w:t>
      </w:r>
      <w:r w:rsidRPr="00CE63EF">
        <w:rPr>
          <w:rFonts w:ascii="Tahoma" w:hAnsi="Tahoma" w:cs="Tahoma"/>
          <w:sz w:val="20"/>
          <w:szCs w:val="20"/>
        </w:rPr>
        <w:t xml:space="preserve">Diela podľa predchádzajúcej vety sa považuje za vyzvanie </w:t>
      </w:r>
      <w:r w:rsidR="00DA1358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, aby </w:t>
      </w:r>
      <w:r w:rsidR="009F7098" w:rsidRPr="00CE63EF">
        <w:rPr>
          <w:rFonts w:ascii="Tahoma" w:hAnsi="Tahoma" w:cs="Tahoma"/>
          <w:sz w:val="20"/>
          <w:szCs w:val="20"/>
        </w:rPr>
        <w:t xml:space="preserve">príslušnú časť </w:t>
      </w:r>
      <w:r w:rsidRPr="00CE63EF">
        <w:rPr>
          <w:rFonts w:ascii="Tahoma" w:hAnsi="Tahoma" w:cs="Tahoma"/>
          <w:sz w:val="20"/>
          <w:szCs w:val="20"/>
        </w:rPr>
        <w:t>Diel</w:t>
      </w:r>
      <w:r w:rsidR="009F7098" w:rsidRPr="00CE63EF">
        <w:rPr>
          <w:rFonts w:ascii="Tahoma" w:hAnsi="Tahoma" w:cs="Tahoma"/>
          <w:sz w:val="20"/>
          <w:szCs w:val="20"/>
        </w:rPr>
        <w:t>a</w:t>
      </w:r>
      <w:r w:rsidR="00331D40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 xml:space="preserve">prevzal. V prípadoch podľa písm. </w:t>
      </w:r>
      <w:r w:rsidR="000259B8" w:rsidRPr="00CE63EF">
        <w:rPr>
          <w:rFonts w:ascii="Tahoma" w:hAnsi="Tahoma" w:cs="Tahoma"/>
          <w:sz w:val="20"/>
          <w:szCs w:val="20"/>
        </w:rPr>
        <w:t>f</w:t>
      </w:r>
      <w:r w:rsidRPr="00CE63EF">
        <w:rPr>
          <w:rFonts w:ascii="Tahoma" w:hAnsi="Tahoma" w:cs="Tahoma"/>
          <w:sz w:val="20"/>
          <w:szCs w:val="20"/>
        </w:rPr>
        <w:t xml:space="preserve">) tohto bodu </w:t>
      </w:r>
      <w:r w:rsidR="00DA1358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 povinnosť prevziať </w:t>
      </w:r>
      <w:r w:rsidR="00FE53CF" w:rsidRPr="00CE63EF">
        <w:rPr>
          <w:rFonts w:ascii="Tahoma" w:hAnsi="Tahoma" w:cs="Tahoma"/>
          <w:sz w:val="20"/>
          <w:szCs w:val="20"/>
        </w:rPr>
        <w:t>príslušnú</w:t>
      </w:r>
      <w:r w:rsidR="009F7098" w:rsidRPr="00CE63EF">
        <w:rPr>
          <w:rFonts w:ascii="Tahoma" w:hAnsi="Tahoma" w:cs="Tahoma"/>
          <w:sz w:val="20"/>
          <w:szCs w:val="20"/>
        </w:rPr>
        <w:t xml:space="preserve"> časť</w:t>
      </w:r>
      <w:r w:rsidR="00FE53CF" w:rsidRPr="00CE63EF">
        <w:rPr>
          <w:rFonts w:ascii="Tahoma" w:hAnsi="Tahoma" w:cs="Tahoma"/>
          <w:sz w:val="20"/>
          <w:szCs w:val="20"/>
        </w:rPr>
        <w:t xml:space="preserve"> Diela</w:t>
      </w:r>
      <w:r w:rsidRPr="00CE63EF">
        <w:rPr>
          <w:rFonts w:ascii="Tahoma" w:hAnsi="Tahoma" w:cs="Tahoma"/>
          <w:sz w:val="20"/>
          <w:szCs w:val="20"/>
        </w:rPr>
        <w:t xml:space="preserve"> nevznikne, inak je </w:t>
      </w:r>
      <w:r w:rsidR="00600117" w:rsidRPr="00CE63EF">
        <w:rPr>
          <w:rFonts w:ascii="Tahoma" w:hAnsi="Tahoma" w:cs="Tahoma"/>
          <w:sz w:val="20"/>
          <w:szCs w:val="20"/>
        </w:rPr>
        <w:t>BBSK</w:t>
      </w:r>
      <w:r w:rsidRPr="00CE63EF">
        <w:rPr>
          <w:rFonts w:ascii="Tahoma" w:hAnsi="Tahoma" w:cs="Tahoma"/>
          <w:sz w:val="20"/>
          <w:szCs w:val="20"/>
        </w:rPr>
        <w:t xml:space="preserve"> povinný prevziať </w:t>
      </w:r>
      <w:r w:rsidR="00FE53CF" w:rsidRPr="00CE63EF">
        <w:rPr>
          <w:rFonts w:ascii="Tahoma" w:hAnsi="Tahoma" w:cs="Tahoma"/>
          <w:sz w:val="20"/>
          <w:szCs w:val="20"/>
        </w:rPr>
        <w:t>príslušnú časť Diela</w:t>
      </w:r>
      <w:r w:rsidRPr="00CE63EF">
        <w:rPr>
          <w:rFonts w:ascii="Tahoma" w:hAnsi="Tahoma" w:cs="Tahoma"/>
          <w:sz w:val="20"/>
          <w:szCs w:val="20"/>
        </w:rPr>
        <w:t xml:space="preserve"> bez zbytočného odkladu po tom, ako uplynie primeraná doba na jeho </w:t>
      </w:r>
      <w:r w:rsidR="006E07E6" w:rsidRPr="00CE63EF">
        <w:rPr>
          <w:rFonts w:ascii="Tahoma" w:hAnsi="Tahoma" w:cs="Tahoma"/>
          <w:sz w:val="20"/>
          <w:szCs w:val="20"/>
        </w:rPr>
        <w:t xml:space="preserve">prehliadku </w:t>
      </w:r>
      <w:r w:rsidRPr="00CE63EF">
        <w:rPr>
          <w:rFonts w:ascii="Tahoma" w:hAnsi="Tahoma" w:cs="Tahoma"/>
          <w:sz w:val="20"/>
          <w:szCs w:val="20"/>
        </w:rPr>
        <w:t xml:space="preserve">za účelom podľa písm. </w:t>
      </w:r>
      <w:r w:rsidR="003040F4" w:rsidRPr="00CE63EF">
        <w:rPr>
          <w:rFonts w:ascii="Tahoma" w:hAnsi="Tahoma" w:cs="Tahoma"/>
          <w:sz w:val="20"/>
          <w:szCs w:val="20"/>
        </w:rPr>
        <w:t>f</w:t>
      </w:r>
      <w:r w:rsidRPr="00CE63EF">
        <w:rPr>
          <w:rFonts w:ascii="Tahoma" w:hAnsi="Tahoma" w:cs="Tahoma"/>
          <w:sz w:val="20"/>
          <w:szCs w:val="20"/>
        </w:rPr>
        <w:t>) tohto bodu.</w:t>
      </w:r>
    </w:p>
    <w:p w14:paraId="5ED785B4" w14:textId="5876F846" w:rsidR="00891AD5" w:rsidRPr="009454FF" w:rsidRDefault="00891AD5" w:rsidP="0015617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0259B8" w:rsidRPr="00CE63EF">
        <w:rPr>
          <w:rFonts w:ascii="Tahoma" w:hAnsi="Tahoma" w:cs="Tahoma"/>
          <w:sz w:val="20"/>
          <w:szCs w:val="20"/>
        </w:rPr>
        <w:t>d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6021DA" w:rsidRPr="00CE63EF">
        <w:rPr>
          <w:rFonts w:ascii="Tahoma" w:hAnsi="Tahoma" w:cs="Tahoma"/>
          <w:sz w:val="20"/>
          <w:szCs w:val="20"/>
        </w:rPr>
        <w:t>P</w:t>
      </w:r>
      <w:r w:rsidR="00156171" w:rsidRPr="00CE63EF">
        <w:rPr>
          <w:rFonts w:ascii="Tahoma" w:hAnsi="Tahoma" w:cs="Tahoma"/>
          <w:sz w:val="20"/>
          <w:szCs w:val="20"/>
        </w:rPr>
        <w:t xml:space="preserve">revzatie </w:t>
      </w:r>
      <w:r w:rsidR="006549AB" w:rsidRPr="00CE63EF">
        <w:rPr>
          <w:rFonts w:ascii="Tahoma" w:hAnsi="Tahoma" w:cs="Tahoma"/>
          <w:sz w:val="20"/>
          <w:szCs w:val="20"/>
        </w:rPr>
        <w:t>príslušnej časti</w:t>
      </w:r>
      <w:r w:rsidR="00DE387D" w:rsidRPr="00CE63EF">
        <w:rPr>
          <w:rFonts w:ascii="Tahoma" w:hAnsi="Tahoma" w:cs="Tahoma"/>
          <w:sz w:val="20"/>
          <w:szCs w:val="20"/>
        </w:rPr>
        <w:t xml:space="preserve"> </w:t>
      </w:r>
      <w:r w:rsidR="006549AB" w:rsidRPr="00CE63EF">
        <w:rPr>
          <w:rFonts w:ascii="Tahoma" w:hAnsi="Tahoma" w:cs="Tahoma"/>
          <w:sz w:val="20"/>
          <w:szCs w:val="20"/>
        </w:rPr>
        <w:t>Diela</w:t>
      </w:r>
      <w:r w:rsidR="000F5430" w:rsidRPr="00CE63EF">
        <w:rPr>
          <w:rFonts w:ascii="Tahoma" w:hAnsi="Tahoma" w:cs="Tahoma"/>
          <w:sz w:val="20"/>
          <w:szCs w:val="20"/>
        </w:rPr>
        <w:t xml:space="preserve"> </w:t>
      </w:r>
      <w:r w:rsidR="00156171" w:rsidRPr="00CE63EF">
        <w:rPr>
          <w:rFonts w:ascii="Tahoma" w:hAnsi="Tahoma" w:cs="Tahoma"/>
          <w:sz w:val="20"/>
          <w:szCs w:val="20"/>
        </w:rPr>
        <w:t xml:space="preserve">alebo odmietnutie </w:t>
      </w:r>
      <w:r w:rsidR="006549AB" w:rsidRPr="00CE63EF">
        <w:rPr>
          <w:rFonts w:ascii="Tahoma" w:hAnsi="Tahoma" w:cs="Tahoma"/>
          <w:sz w:val="20"/>
          <w:szCs w:val="20"/>
        </w:rPr>
        <w:t xml:space="preserve">jej </w:t>
      </w:r>
      <w:r w:rsidR="00156171" w:rsidRPr="00CE63EF">
        <w:rPr>
          <w:rFonts w:ascii="Tahoma" w:hAnsi="Tahoma" w:cs="Tahoma"/>
          <w:sz w:val="20"/>
          <w:szCs w:val="20"/>
        </w:rPr>
        <w:t>prevzatia</w:t>
      </w:r>
      <w:r w:rsidR="00685A47" w:rsidRPr="00CE63EF">
        <w:rPr>
          <w:rFonts w:ascii="Tahoma" w:hAnsi="Tahoma" w:cs="Tahoma"/>
          <w:sz w:val="20"/>
          <w:szCs w:val="20"/>
        </w:rPr>
        <w:t xml:space="preserve"> </w:t>
      </w:r>
      <w:r w:rsidR="00342600" w:rsidRPr="00CE63EF">
        <w:rPr>
          <w:rFonts w:ascii="Tahoma" w:hAnsi="Tahoma" w:cs="Tahoma"/>
          <w:sz w:val="20"/>
          <w:szCs w:val="20"/>
        </w:rPr>
        <w:t xml:space="preserve">zo strany </w:t>
      </w:r>
      <w:r w:rsidR="00600117" w:rsidRPr="00CE63EF">
        <w:rPr>
          <w:rFonts w:ascii="Tahoma" w:hAnsi="Tahoma" w:cs="Tahoma"/>
          <w:sz w:val="20"/>
          <w:szCs w:val="20"/>
        </w:rPr>
        <w:t>BBSK</w:t>
      </w:r>
      <w:r w:rsidR="00156171" w:rsidRPr="003C5091">
        <w:rPr>
          <w:rFonts w:ascii="Tahoma" w:hAnsi="Tahoma" w:cs="Tahoma"/>
          <w:sz w:val="20"/>
          <w:szCs w:val="20"/>
        </w:rPr>
        <w:t xml:space="preserve"> osvedčuje Preberací protokol. Preberac</w:t>
      </w:r>
      <w:r w:rsidR="00DE387D">
        <w:rPr>
          <w:rFonts w:ascii="Tahoma" w:hAnsi="Tahoma" w:cs="Tahoma"/>
          <w:sz w:val="20"/>
          <w:szCs w:val="20"/>
        </w:rPr>
        <w:t>ie</w:t>
      </w:r>
      <w:r w:rsidR="00156171" w:rsidRPr="003C5091">
        <w:rPr>
          <w:rFonts w:ascii="Tahoma" w:hAnsi="Tahoma" w:cs="Tahoma"/>
          <w:sz w:val="20"/>
          <w:szCs w:val="20"/>
        </w:rPr>
        <w:t xml:space="preserve"> protok</w:t>
      </w:r>
      <w:r w:rsidR="009F7098">
        <w:rPr>
          <w:rFonts w:ascii="Tahoma" w:hAnsi="Tahoma" w:cs="Tahoma"/>
          <w:sz w:val="20"/>
          <w:szCs w:val="20"/>
        </w:rPr>
        <w:t>o</w:t>
      </w:r>
      <w:r w:rsidR="00DE387D">
        <w:rPr>
          <w:rFonts w:ascii="Tahoma" w:hAnsi="Tahoma" w:cs="Tahoma"/>
          <w:sz w:val="20"/>
          <w:szCs w:val="20"/>
        </w:rPr>
        <w:t>ly</w:t>
      </w:r>
      <w:r w:rsidR="00156171" w:rsidRPr="003C5091">
        <w:rPr>
          <w:rFonts w:ascii="Tahoma" w:hAnsi="Tahoma" w:cs="Tahoma"/>
          <w:sz w:val="20"/>
          <w:szCs w:val="20"/>
        </w:rPr>
        <w:t xml:space="preserve"> pripravuje </w:t>
      </w:r>
      <w:r w:rsidR="00600117">
        <w:rPr>
          <w:rFonts w:ascii="Tahoma" w:hAnsi="Tahoma" w:cs="Tahoma"/>
          <w:sz w:val="20"/>
          <w:szCs w:val="20"/>
        </w:rPr>
        <w:t>Projektant</w:t>
      </w:r>
      <w:r w:rsidR="00156171" w:rsidRPr="003C5091">
        <w:rPr>
          <w:rFonts w:ascii="Tahoma" w:hAnsi="Tahoma" w:cs="Tahoma"/>
          <w:sz w:val="20"/>
          <w:szCs w:val="20"/>
        </w:rPr>
        <w:t xml:space="preserve">. Podpísaním Preberacieho protokolu oboma Zmluvnými stranami s vyhlásením, že </w:t>
      </w:r>
      <w:r w:rsidR="00123F11">
        <w:rPr>
          <w:rFonts w:ascii="Tahoma" w:hAnsi="Tahoma" w:cs="Tahoma"/>
          <w:sz w:val="20"/>
          <w:szCs w:val="20"/>
        </w:rPr>
        <w:t>BBSK</w:t>
      </w:r>
      <w:r w:rsidR="006549AB">
        <w:rPr>
          <w:rFonts w:ascii="Tahoma" w:hAnsi="Tahoma" w:cs="Tahoma"/>
          <w:sz w:val="20"/>
          <w:szCs w:val="20"/>
        </w:rPr>
        <w:t xml:space="preserve"> príslušnú časť</w:t>
      </w:r>
      <w:r w:rsidR="00156171" w:rsidRPr="003C5091">
        <w:rPr>
          <w:rFonts w:ascii="Tahoma" w:hAnsi="Tahoma" w:cs="Tahoma"/>
          <w:sz w:val="20"/>
          <w:szCs w:val="20"/>
        </w:rPr>
        <w:t xml:space="preserve"> Diel</w:t>
      </w:r>
      <w:r w:rsidR="006549AB">
        <w:rPr>
          <w:rFonts w:ascii="Tahoma" w:hAnsi="Tahoma" w:cs="Tahoma"/>
          <w:sz w:val="20"/>
          <w:szCs w:val="20"/>
        </w:rPr>
        <w:t>a</w:t>
      </w:r>
      <w:r w:rsidR="00156171" w:rsidRPr="003C5091">
        <w:rPr>
          <w:rFonts w:ascii="Tahoma" w:hAnsi="Tahoma" w:cs="Tahoma"/>
          <w:sz w:val="20"/>
          <w:szCs w:val="20"/>
        </w:rPr>
        <w:t xml:space="preserve"> preberá, sa </w:t>
      </w:r>
      <w:r w:rsidR="00156171">
        <w:rPr>
          <w:rFonts w:ascii="Tahoma" w:hAnsi="Tahoma" w:cs="Tahoma"/>
          <w:sz w:val="20"/>
          <w:szCs w:val="20"/>
        </w:rPr>
        <w:t xml:space="preserve">príslušná časť </w:t>
      </w:r>
      <w:r w:rsidR="00156171" w:rsidRPr="003C5091">
        <w:rPr>
          <w:rFonts w:ascii="Tahoma" w:hAnsi="Tahoma" w:cs="Tahoma"/>
          <w:sz w:val="20"/>
          <w:szCs w:val="20"/>
        </w:rPr>
        <w:t>Diel</w:t>
      </w:r>
      <w:r w:rsidR="00156171">
        <w:rPr>
          <w:rFonts w:ascii="Tahoma" w:hAnsi="Tahoma" w:cs="Tahoma"/>
          <w:sz w:val="20"/>
          <w:szCs w:val="20"/>
        </w:rPr>
        <w:t>a</w:t>
      </w:r>
      <w:r w:rsidR="00156171" w:rsidRPr="003C5091">
        <w:rPr>
          <w:rFonts w:ascii="Tahoma" w:hAnsi="Tahoma" w:cs="Tahoma"/>
          <w:sz w:val="20"/>
          <w:szCs w:val="20"/>
        </w:rPr>
        <w:t xml:space="preserve"> považuje </w:t>
      </w:r>
      <w:r w:rsidR="00156171" w:rsidRPr="00F47F94">
        <w:rPr>
          <w:rFonts w:ascii="Tahoma" w:hAnsi="Tahoma" w:cs="Tahoma"/>
          <w:b/>
          <w:bCs/>
          <w:sz w:val="20"/>
          <w:szCs w:val="20"/>
        </w:rPr>
        <w:t>za dodanú</w:t>
      </w:r>
      <w:r w:rsidR="00156171">
        <w:rPr>
          <w:rFonts w:ascii="Tahoma" w:hAnsi="Tahoma" w:cs="Tahoma"/>
          <w:sz w:val="20"/>
          <w:szCs w:val="20"/>
        </w:rPr>
        <w:t>.</w:t>
      </w:r>
      <w:r w:rsidR="00156171" w:rsidRPr="003C5091">
        <w:rPr>
          <w:rFonts w:ascii="Tahoma" w:hAnsi="Tahoma" w:cs="Tahoma"/>
          <w:sz w:val="20"/>
          <w:szCs w:val="20"/>
        </w:rPr>
        <w:t xml:space="preserve"> Dohodnuté minimálne náležitosti Preberacieho protokolu na účely Zmluvy sú</w:t>
      </w:r>
      <w:r w:rsidRPr="009454FF">
        <w:rPr>
          <w:rFonts w:ascii="Tahoma" w:hAnsi="Tahoma" w:cs="Tahoma"/>
          <w:sz w:val="20"/>
          <w:szCs w:val="20"/>
        </w:rPr>
        <w:t xml:space="preserve">: </w:t>
      </w:r>
    </w:p>
    <w:p w14:paraId="0D31346B" w14:textId="77777777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(i)</w:t>
      </w:r>
      <w:r w:rsidRPr="009454FF">
        <w:rPr>
          <w:rFonts w:ascii="Tahoma" w:hAnsi="Tahoma" w:cs="Tahoma"/>
          <w:sz w:val="20"/>
          <w:szCs w:val="20"/>
        </w:rPr>
        <w:tab/>
        <w:t xml:space="preserve">označenie Zmluvných strán; </w:t>
      </w:r>
    </w:p>
    <w:p w14:paraId="33B4A12C" w14:textId="55704933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(ii)</w:t>
      </w:r>
      <w:r w:rsidRPr="009454FF">
        <w:rPr>
          <w:rFonts w:ascii="Tahoma" w:hAnsi="Tahoma" w:cs="Tahoma"/>
          <w:sz w:val="20"/>
          <w:szCs w:val="20"/>
        </w:rPr>
        <w:tab/>
      </w:r>
      <w:r w:rsidR="001473B0" w:rsidRPr="009454FF">
        <w:rPr>
          <w:rFonts w:ascii="Tahoma" w:hAnsi="Tahoma" w:cs="Tahoma"/>
          <w:sz w:val="20"/>
          <w:szCs w:val="20"/>
        </w:rPr>
        <w:t xml:space="preserve">názov zákazky vo Verejnom obstarávaní, </w:t>
      </w:r>
      <w:r w:rsidRPr="009454FF">
        <w:rPr>
          <w:rFonts w:ascii="Tahoma" w:hAnsi="Tahoma" w:cs="Tahoma"/>
          <w:sz w:val="20"/>
          <w:szCs w:val="20"/>
        </w:rPr>
        <w:t>číslo Zmluvy</w:t>
      </w:r>
      <w:r w:rsidR="001473B0" w:rsidRPr="009454FF">
        <w:rPr>
          <w:rFonts w:ascii="Tahoma" w:hAnsi="Tahoma" w:cs="Tahoma"/>
          <w:sz w:val="20"/>
          <w:szCs w:val="20"/>
        </w:rPr>
        <w:t xml:space="preserve"> a dátum uzatvorenia Zmluvy</w:t>
      </w:r>
      <w:r w:rsidRPr="009454FF">
        <w:rPr>
          <w:rFonts w:ascii="Tahoma" w:hAnsi="Tahoma" w:cs="Tahoma"/>
          <w:sz w:val="20"/>
          <w:szCs w:val="20"/>
        </w:rPr>
        <w:t xml:space="preserve">; </w:t>
      </w:r>
    </w:p>
    <w:p w14:paraId="3397E695" w14:textId="6F25691F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(iii) </w:t>
      </w:r>
      <w:r w:rsidRPr="009454FF">
        <w:rPr>
          <w:rFonts w:ascii="Tahoma" w:hAnsi="Tahoma" w:cs="Tahoma"/>
          <w:sz w:val="20"/>
          <w:szCs w:val="20"/>
        </w:rPr>
        <w:tab/>
        <w:t xml:space="preserve">identifikácia </w:t>
      </w:r>
      <w:r w:rsidR="00682E6E" w:rsidRPr="009454FF">
        <w:rPr>
          <w:rFonts w:ascii="Tahoma" w:hAnsi="Tahoma" w:cs="Tahoma"/>
          <w:sz w:val="20"/>
          <w:szCs w:val="20"/>
        </w:rPr>
        <w:t xml:space="preserve">príslušnej časti </w:t>
      </w:r>
      <w:r w:rsidRPr="009454FF">
        <w:rPr>
          <w:rFonts w:ascii="Tahoma" w:hAnsi="Tahoma" w:cs="Tahoma"/>
          <w:sz w:val="20"/>
          <w:szCs w:val="20"/>
        </w:rPr>
        <w:t xml:space="preserve">Diela, vrátane </w:t>
      </w:r>
      <w:r w:rsidR="00156171">
        <w:rPr>
          <w:rFonts w:ascii="Tahoma" w:hAnsi="Tahoma" w:cs="Tahoma"/>
          <w:sz w:val="20"/>
          <w:szCs w:val="20"/>
        </w:rPr>
        <w:t xml:space="preserve">uvedenia </w:t>
      </w:r>
      <w:r w:rsidRPr="009454FF">
        <w:rPr>
          <w:rFonts w:ascii="Tahoma" w:hAnsi="Tahoma" w:cs="Tahoma"/>
          <w:sz w:val="20"/>
          <w:szCs w:val="20"/>
        </w:rPr>
        <w:t>počtu odovzdávaných vyhotovení a ich formy;</w:t>
      </w:r>
    </w:p>
    <w:p w14:paraId="1A203CB4" w14:textId="592557B0" w:rsidR="00342600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(iv) </w:t>
      </w:r>
      <w:r w:rsidR="00682E6E" w:rsidRPr="009454FF">
        <w:rPr>
          <w:rFonts w:ascii="Tahoma" w:hAnsi="Tahoma" w:cs="Tahoma"/>
          <w:sz w:val="20"/>
          <w:szCs w:val="20"/>
        </w:rPr>
        <w:tab/>
      </w:r>
      <w:r w:rsidR="00342600">
        <w:rPr>
          <w:rFonts w:ascii="Tahoma" w:hAnsi="Tahoma" w:cs="Tahoma"/>
          <w:sz w:val="20"/>
          <w:szCs w:val="20"/>
        </w:rPr>
        <w:t>označenie autora resp. autorov príslušnej časti Diela aspoň menom a priezviskom, dátumom narodenia a rodným číslom</w:t>
      </w:r>
      <w:r w:rsidR="00ED13E7">
        <w:rPr>
          <w:rFonts w:ascii="Tahoma" w:hAnsi="Tahoma" w:cs="Tahoma"/>
          <w:sz w:val="20"/>
          <w:szCs w:val="20"/>
        </w:rPr>
        <w:t>;</w:t>
      </w:r>
      <w:r w:rsidR="00342600" w:rsidRPr="009454FF">
        <w:rPr>
          <w:rFonts w:ascii="Tahoma" w:hAnsi="Tahoma" w:cs="Tahoma"/>
          <w:sz w:val="20"/>
          <w:szCs w:val="20"/>
        </w:rPr>
        <w:t xml:space="preserve"> </w:t>
      </w:r>
    </w:p>
    <w:p w14:paraId="6F9C5791" w14:textId="467B6182" w:rsidR="00891AD5" w:rsidRPr="009454FF" w:rsidRDefault="00342600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</w:r>
      <w:r w:rsidR="00682E6E" w:rsidRPr="009454FF">
        <w:rPr>
          <w:rFonts w:ascii="Tahoma" w:hAnsi="Tahoma" w:cs="Tahoma"/>
          <w:sz w:val="20"/>
          <w:szCs w:val="20"/>
        </w:rPr>
        <w:t>cena za dodanie príslušnej časti Diela</w:t>
      </w:r>
      <w:r w:rsidR="00891AD5" w:rsidRPr="009454FF">
        <w:rPr>
          <w:rFonts w:ascii="Tahoma" w:hAnsi="Tahoma" w:cs="Tahoma"/>
          <w:sz w:val="20"/>
          <w:szCs w:val="20"/>
        </w:rPr>
        <w:t>;</w:t>
      </w:r>
    </w:p>
    <w:p w14:paraId="5BD8476A" w14:textId="1A34FAF8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vyhlásenie </w:t>
      </w:r>
      <w:r w:rsidR="00E92FC0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>, či</w:t>
      </w:r>
      <w:r w:rsidR="00682E6E" w:rsidRPr="009454FF">
        <w:rPr>
          <w:rFonts w:ascii="Tahoma" w:hAnsi="Tahoma" w:cs="Tahoma"/>
          <w:sz w:val="20"/>
          <w:szCs w:val="20"/>
        </w:rPr>
        <w:t xml:space="preserve"> príslušnú časť</w:t>
      </w:r>
      <w:r w:rsidRPr="009454FF">
        <w:rPr>
          <w:rFonts w:ascii="Tahoma" w:hAnsi="Tahoma" w:cs="Tahoma"/>
          <w:sz w:val="20"/>
          <w:szCs w:val="20"/>
        </w:rPr>
        <w:t xml:space="preserve"> Diel</w:t>
      </w:r>
      <w:r w:rsidR="00682E6E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 preberá alebo nepreberá;</w:t>
      </w:r>
    </w:p>
    <w:p w14:paraId="1338A386" w14:textId="0A4E9B66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(vi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čitateľné mená a priezviská, označenie funkcie/pracovného zaradenia osôb preberajúcich príslušnú </w:t>
      </w:r>
      <w:r w:rsidR="009940BF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>asť Diela</w:t>
      </w:r>
      <w:r w:rsidR="002E5930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za Zmluvné strany, podpisy týchto osôb;</w:t>
      </w:r>
    </w:p>
    <w:p w14:paraId="7EE60260" w14:textId="2F83AA5C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(vii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dátum a miesto vyhotovenia </w:t>
      </w:r>
      <w:r w:rsidR="00156171">
        <w:rPr>
          <w:rFonts w:ascii="Tahoma" w:hAnsi="Tahoma" w:cs="Tahoma"/>
          <w:sz w:val="20"/>
          <w:szCs w:val="20"/>
        </w:rPr>
        <w:t>P</w:t>
      </w:r>
      <w:r w:rsidRPr="009454FF">
        <w:rPr>
          <w:rFonts w:ascii="Tahoma" w:hAnsi="Tahoma" w:cs="Tahoma"/>
          <w:sz w:val="20"/>
          <w:szCs w:val="20"/>
        </w:rPr>
        <w:t>reberacieho protokolu;</w:t>
      </w:r>
    </w:p>
    <w:p w14:paraId="58F60DA4" w14:textId="62DA250E" w:rsidR="00891AD5" w:rsidRPr="009454FF" w:rsidRDefault="00891AD5" w:rsidP="00E85BED">
      <w:pPr>
        <w:widowControl/>
        <w:tabs>
          <w:tab w:val="left" w:pos="1560"/>
        </w:tabs>
        <w:autoSpaceDE/>
        <w:autoSpaceDN/>
        <w:ind w:left="1559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342600">
        <w:rPr>
          <w:rFonts w:ascii="Tahoma" w:hAnsi="Tahoma" w:cs="Tahoma"/>
          <w:sz w:val="20"/>
          <w:szCs w:val="20"/>
        </w:rPr>
        <w:t>ix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vady </w:t>
      </w:r>
      <w:r w:rsidR="007D776F" w:rsidRPr="009454FF">
        <w:rPr>
          <w:rFonts w:ascii="Tahoma" w:hAnsi="Tahoma" w:cs="Tahoma"/>
          <w:sz w:val="20"/>
          <w:szCs w:val="20"/>
        </w:rPr>
        <w:t xml:space="preserve">príslušnej časti </w:t>
      </w:r>
      <w:r w:rsidRPr="009454FF">
        <w:rPr>
          <w:rFonts w:ascii="Tahoma" w:hAnsi="Tahoma" w:cs="Tahoma"/>
          <w:sz w:val="20"/>
          <w:szCs w:val="20"/>
        </w:rPr>
        <w:t xml:space="preserve">Diela, ktoré sú zjavné už pri ich preberaní, bez ohľadu na existenciu ktorých sa však </w:t>
      </w:r>
      <w:r w:rsidR="00E92FC0">
        <w:rPr>
          <w:rFonts w:ascii="Tahoma" w:hAnsi="Tahoma" w:cs="Tahoma"/>
          <w:sz w:val="20"/>
          <w:szCs w:val="20"/>
        </w:rPr>
        <w:t>BBSK</w:t>
      </w:r>
      <w:r w:rsidR="00E92FC0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rozhodol </w:t>
      </w:r>
      <w:r w:rsidR="007D776F" w:rsidRPr="009454FF">
        <w:rPr>
          <w:rFonts w:ascii="Tahoma" w:hAnsi="Tahoma" w:cs="Tahoma"/>
          <w:sz w:val="20"/>
          <w:szCs w:val="20"/>
        </w:rPr>
        <w:t xml:space="preserve">časť </w:t>
      </w:r>
      <w:r w:rsidRPr="009454FF">
        <w:rPr>
          <w:rFonts w:ascii="Tahoma" w:hAnsi="Tahoma" w:cs="Tahoma"/>
          <w:sz w:val="20"/>
          <w:szCs w:val="20"/>
        </w:rPr>
        <w:t>Diel</w:t>
      </w:r>
      <w:r w:rsidR="007D776F" w:rsidRPr="009454FF">
        <w:rPr>
          <w:rFonts w:ascii="Tahoma" w:hAnsi="Tahoma" w:cs="Tahoma"/>
          <w:sz w:val="20"/>
          <w:szCs w:val="20"/>
        </w:rPr>
        <w:t>a</w:t>
      </w:r>
      <w:r w:rsidR="0071323D" w:rsidRPr="009454FF">
        <w:rPr>
          <w:rFonts w:ascii="Tahoma" w:hAnsi="Tahoma" w:cs="Tahoma"/>
          <w:sz w:val="20"/>
          <w:szCs w:val="20"/>
        </w:rPr>
        <w:t xml:space="preserve"> prevziať</w:t>
      </w:r>
      <w:r w:rsidR="00601D2E">
        <w:rPr>
          <w:rFonts w:ascii="Tahoma" w:hAnsi="Tahoma" w:cs="Tahoma"/>
          <w:sz w:val="20"/>
          <w:szCs w:val="20"/>
        </w:rPr>
        <w:t>,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601D2E" w:rsidRPr="003C5091">
        <w:rPr>
          <w:rFonts w:ascii="Tahoma" w:hAnsi="Tahoma" w:cs="Tahoma"/>
          <w:sz w:val="20"/>
          <w:szCs w:val="20"/>
        </w:rPr>
        <w:t>pričom na tento účel sa Preberací protokol súčasne považuje za doručené oznámenie o zistených vadách Diela alebo jeho časti</w:t>
      </w:r>
      <w:r w:rsidRPr="009454FF">
        <w:rPr>
          <w:rFonts w:ascii="Tahoma" w:hAnsi="Tahoma" w:cs="Tahoma"/>
          <w:sz w:val="20"/>
          <w:szCs w:val="20"/>
        </w:rPr>
        <w:t>;</w:t>
      </w:r>
    </w:p>
    <w:p w14:paraId="188CE53A" w14:textId="53226778" w:rsidR="00E50AE4" w:rsidRPr="00CE63EF" w:rsidRDefault="00891AD5" w:rsidP="00E85BED">
      <w:pPr>
        <w:ind w:left="1559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(x) </w:t>
      </w:r>
      <w:r w:rsidRPr="009454FF">
        <w:rPr>
          <w:rFonts w:ascii="Tahoma" w:hAnsi="Tahoma" w:cs="Tahoma"/>
          <w:sz w:val="20"/>
          <w:szCs w:val="20"/>
        </w:rPr>
        <w:tab/>
        <w:t xml:space="preserve">akékoľvek vyjadrenia </w:t>
      </w:r>
      <w:r w:rsidR="00E92FC0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k vytknutým vadám </w:t>
      </w:r>
      <w:r w:rsidR="007D776F" w:rsidRPr="009454FF">
        <w:rPr>
          <w:rFonts w:ascii="Tahoma" w:hAnsi="Tahoma" w:cs="Tahoma"/>
          <w:sz w:val="20"/>
          <w:szCs w:val="20"/>
        </w:rPr>
        <w:t xml:space="preserve">časti </w:t>
      </w:r>
      <w:r w:rsidR="00DD2188" w:rsidRPr="009454FF">
        <w:rPr>
          <w:rFonts w:ascii="Tahoma" w:hAnsi="Tahoma" w:cs="Tahoma"/>
          <w:sz w:val="20"/>
          <w:szCs w:val="20"/>
        </w:rPr>
        <w:t xml:space="preserve">Diela </w:t>
      </w:r>
      <w:r w:rsidRPr="00CE63EF">
        <w:rPr>
          <w:rFonts w:ascii="Tahoma" w:hAnsi="Tahoma" w:cs="Tahoma"/>
          <w:sz w:val="20"/>
          <w:szCs w:val="20"/>
        </w:rPr>
        <w:t>podľa</w:t>
      </w:r>
      <w:r w:rsidR="00A12A5D" w:rsidRPr="00CE63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12A5D" w:rsidRPr="00CE63EF">
        <w:rPr>
          <w:rFonts w:ascii="Tahoma" w:hAnsi="Tahoma" w:cs="Tahoma"/>
          <w:sz w:val="20"/>
          <w:szCs w:val="20"/>
        </w:rPr>
        <w:t>podbodu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(</w:t>
      </w:r>
      <w:r w:rsidR="00E32592" w:rsidRPr="00CE63EF">
        <w:rPr>
          <w:rFonts w:ascii="Tahoma" w:hAnsi="Tahoma" w:cs="Tahoma"/>
          <w:sz w:val="20"/>
          <w:szCs w:val="20"/>
        </w:rPr>
        <w:t>i</w:t>
      </w:r>
      <w:r w:rsidR="00342600" w:rsidRPr="00CE63EF">
        <w:rPr>
          <w:rFonts w:ascii="Tahoma" w:hAnsi="Tahoma" w:cs="Tahoma"/>
          <w:sz w:val="20"/>
          <w:szCs w:val="20"/>
        </w:rPr>
        <w:t>x</w:t>
      </w:r>
      <w:r w:rsidRPr="00CE63EF">
        <w:rPr>
          <w:rFonts w:ascii="Tahoma" w:hAnsi="Tahoma" w:cs="Tahoma"/>
          <w:sz w:val="20"/>
          <w:szCs w:val="20"/>
        </w:rPr>
        <w:t xml:space="preserve">) </w:t>
      </w:r>
      <w:r w:rsidR="00A12A5D" w:rsidRPr="00CE63EF">
        <w:rPr>
          <w:rFonts w:ascii="Tahoma" w:hAnsi="Tahoma" w:cs="Tahoma"/>
          <w:sz w:val="20"/>
          <w:szCs w:val="20"/>
        </w:rPr>
        <w:t>tohto písmena tohto bodu</w:t>
      </w:r>
      <w:r w:rsidR="00E50AE4" w:rsidRPr="00CE63EF">
        <w:rPr>
          <w:rFonts w:ascii="Tahoma" w:hAnsi="Tahoma" w:cs="Tahoma"/>
          <w:sz w:val="20"/>
          <w:szCs w:val="20"/>
        </w:rPr>
        <w:t>;</w:t>
      </w:r>
    </w:p>
    <w:p w14:paraId="727634A7" w14:textId="6838E606" w:rsidR="00891AD5" w:rsidRPr="00CE63EF" w:rsidRDefault="00E50AE4" w:rsidP="00E85BED">
      <w:pPr>
        <w:ind w:left="1559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(xi)</w:t>
      </w:r>
      <w:r w:rsidRPr="00CE63EF">
        <w:rPr>
          <w:rFonts w:ascii="Tahoma" w:hAnsi="Tahoma" w:cs="Tahoma"/>
          <w:sz w:val="20"/>
          <w:szCs w:val="20"/>
        </w:rPr>
        <w:tab/>
        <w:t xml:space="preserve">potvrdenie Projektanta o postúpení </w:t>
      </w:r>
      <w:r w:rsidR="00794497" w:rsidRPr="00CE63EF">
        <w:rPr>
          <w:rFonts w:ascii="Tahoma" w:hAnsi="Tahoma" w:cs="Tahoma"/>
          <w:sz w:val="20"/>
          <w:szCs w:val="20"/>
        </w:rPr>
        <w:t xml:space="preserve">výkonu </w:t>
      </w:r>
      <w:r w:rsidRPr="00CE63EF">
        <w:rPr>
          <w:rFonts w:ascii="Tahoma" w:hAnsi="Tahoma" w:cs="Tahoma"/>
          <w:sz w:val="20"/>
          <w:szCs w:val="20"/>
        </w:rPr>
        <w:t>majetkových práv k časti Diela podľa bodu 7.3 resp.</w:t>
      </w:r>
      <w:r w:rsidR="005E25B7" w:rsidRPr="00CE63EF">
        <w:rPr>
          <w:rFonts w:ascii="Tahoma" w:hAnsi="Tahoma" w:cs="Tahoma"/>
          <w:sz w:val="20"/>
          <w:szCs w:val="20"/>
        </w:rPr>
        <w:t xml:space="preserve"> o</w:t>
      </w:r>
      <w:r w:rsidRPr="00CE63EF">
        <w:rPr>
          <w:rFonts w:ascii="Tahoma" w:hAnsi="Tahoma" w:cs="Tahoma"/>
          <w:sz w:val="20"/>
          <w:szCs w:val="20"/>
        </w:rPr>
        <w:t xml:space="preserve"> udelení licencie podľa bodu 7.4</w:t>
      </w:r>
      <w:r w:rsidR="00DD2188" w:rsidRPr="00CE63EF">
        <w:rPr>
          <w:rFonts w:ascii="Tahoma" w:hAnsi="Tahoma" w:cs="Tahoma"/>
          <w:sz w:val="20"/>
          <w:szCs w:val="20"/>
        </w:rPr>
        <w:t>.</w:t>
      </w:r>
    </w:p>
    <w:p w14:paraId="51F206BC" w14:textId="1A36DECC" w:rsidR="008B5B0D" w:rsidRPr="00CE63EF" w:rsidRDefault="008B5B0D" w:rsidP="008B5B0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0259B8" w:rsidRPr="00CE63EF">
        <w:rPr>
          <w:rFonts w:ascii="Tahoma" w:hAnsi="Tahoma" w:cs="Tahoma"/>
          <w:sz w:val="20"/>
          <w:szCs w:val="20"/>
        </w:rPr>
        <w:t>e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601D2E" w:rsidRPr="00CE63EF">
        <w:rPr>
          <w:rFonts w:ascii="Tahoma" w:hAnsi="Tahoma" w:cs="Tahoma"/>
          <w:sz w:val="20"/>
          <w:szCs w:val="20"/>
        </w:rPr>
        <w:t xml:space="preserve">Preberacie konanie zastrešujú a </w:t>
      </w:r>
      <w:r w:rsidRPr="00CE63EF">
        <w:rPr>
          <w:rFonts w:ascii="Tahoma" w:hAnsi="Tahoma" w:cs="Tahoma"/>
          <w:sz w:val="20"/>
          <w:szCs w:val="20"/>
        </w:rPr>
        <w:t xml:space="preserve">Preberací protokol za </w:t>
      </w:r>
      <w:r w:rsidR="00601D2E" w:rsidRPr="00CE63EF">
        <w:rPr>
          <w:rFonts w:ascii="Tahoma" w:hAnsi="Tahoma" w:cs="Tahoma"/>
          <w:sz w:val="20"/>
          <w:szCs w:val="20"/>
        </w:rPr>
        <w:t xml:space="preserve">Zmluvné strany </w:t>
      </w:r>
      <w:r w:rsidRPr="00CE63EF">
        <w:rPr>
          <w:rFonts w:ascii="Tahoma" w:hAnsi="Tahoma" w:cs="Tahoma"/>
          <w:sz w:val="20"/>
          <w:szCs w:val="20"/>
        </w:rPr>
        <w:t>podpisuj</w:t>
      </w:r>
      <w:r w:rsidR="00601D2E" w:rsidRPr="00CE63EF">
        <w:rPr>
          <w:rFonts w:ascii="Tahoma" w:hAnsi="Tahoma" w:cs="Tahoma"/>
          <w:sz w:val="20"/>
          <w:szCs w:val="20"/>
        </w:rPr>
        <w:t>ú</w:t>
      </w:r>
      <w:r w:rsidRPr="00CE63EF">
        <w:rPr>
          <w:rFonts w:ascii="Tahoma" w:hAnsi="Tahoma" w:cs="Tahoma"/>
          <w:sz w:val="20"/>
          <w:szCs w:val="20"/>
        </w:rPr>
        <w:t xml:space="preserve"> Kontaktn</w:t>
      </w:r>
      <w:r w:rsidR="00601D2E" w:rsidRPr="00CE63EF">
        <w:rPr>
          <w:rFonts w:ascii="Tahoma" w:hAnsi="Tahoma" w:cs="Tahoma"/>
          <w:sz w:val="20"/>
          <w:szCs w:val="20"/>
        </w:rPr>
        <w:t>é</w:t>
      </w:r>
      <w:r w:rsidRPr="00CE63EF">
        <w:rPr>
          <w:rFonts w:ascii="Tahoma" w:hAnsi="Tahoma" w:cs="Tahoma"/>
          <w:sz w:val="20"/>
          <w:szCs w:val="20"/>
        </w:rPr>
        <w:t xml:space="preserve"> osob</w:t>
      </w:r>
      <w:r w:rsidR="00601D2E" w:rsidRPr="00CE63EF">
        <w:rPr>
          <w:rFonts w:ascii="Tahoma" w:hAnsi="Tahoma" w:cs="Tahoma"/>
          <w:sz w:val="20"/>
          <w:szCs w:val="20"/>
        </w:rPr>
        <w:t>y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r w:rsidR="00520F65" w:rsidRPr="00CE63EF">
        <w:rPr>
          <w:rFonts w:ascii="Tahoma" w:hAnsi="Tahoma" w:cs="Tahoma"/>
          <w:sz w:val="20"/>
          <w:szCs w:val="20"/>
        </w:rPr>
        <w:t>pre technické záležitosti</w:t>
      </w:r>
      <w:r w:rsidR="00601D2E" w:rsidRPr="00CE63EF">
        <w:rPr>
          <w:rFonts w:ascii="Tahoma" w:hAnsi="Tahoma" w:cs="Tahoma"/>
          <w:sz w:val="20"/>
          <w:szCs w:val="20"/>
        </w:rPr>
        <w:t>; táto dohoda nevylučuje, ak si tak príslušná Zmluvná strana určí, že Preberací protokol podpíše štatutárny orgán tejto Zmluvnej strany alebo ním osobitne na to poverená alebo splnomocnená osoba</w:t>
      </w:r>
      <w:r w:rsidR="00520F65" w:rsidRPr="00CE63EF">
        <w:rPr>
          <w:rFonts w:ascii="Tahoma" w:hAnsi="Tahoma" w:cs="Tahoma"/>
          <w:sz w:val="20"/>
          <w:szCs w:val="20"/>
        </w:rPr>
        <w:t>.</w:t>
      </w:r>
      <w:r w:rsidRPr="00CE63EF">
        <w:rPr>
          <w:rFonts w:ascii="Tahoma" w:hAnsi="Tahoma" w:cs="Tahoma"/>
          <w:sz w:val="20"/>
          <w:szCs w:val="20"/>
        </w:rPr>
        <w:t xml:space="preserve"> </w:t>
      </w:r>
    </w:p>
    <w:p w14:paraId="4BBCC19C" w14:textId="23C4200A" w:rsidR="00474D24" w:rsidRPr="00CE63EF" w:rsidRDefault="001473B0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0259B8" w:rsidRPr="00CE63EF">
        <w:rPr>
          <w:rFonts w:ascii="Tahoma" w:hAnsi="Tahoma" w:cs="Tahoma"/>
          <w:sz w:val="20"/>
          <w:szCs w:val="20"/>
        </w:rPr>
        <w:t>f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F2036D" w:rsidRPr="00CE63EF">
        <w:rPr>
          <w:rFonts w:ascii="Tahoma" w:hAnsi="Tahoma" w:cs="Tahoma"/>
          <w:sz w:val="20"/>
          <w:szCs w:val="20"/>
        </w:rPr>
        <w:t xml:space="preserve">Príslušnú časť </w:t>
      </w:r>
      <w:r w:rsidRPr="00CE63EF">
        <w:rPr>
          <w:rFonts w:ascii="Tahoma" w:hAnsi="Tahoma" w:cs="Tahoma"/>
          <w:sz w:val="20"/>
          <w:szCs w:val="20"/>
        </w:rPr>
        <w:t>Diel</w:t>
      </w:r>
      <w:r w:rsidR="00F2036D" w:rsidRPr="00CE63EF">
        <w:rPr>
          <w:rFonts w:ascii="Tahoma" w:hAnsi="Tahoma" w:cs="Tahoma"/>
          <w:sz w:val="20"/>
          <w:szCs w:val="20"/>
        </w:rPr>
        <w:t>a</w:t>
      </w:r>
      <w:r w:rsidRPr="00CE63EF">
        <w:rPr>
          <w:rFonts w:ascii="Tahoma" w:hAnsi="Tahoma" w:cs="Tahoma"/>
          <w:sz w:val="20"/>
          <w:szCs w:val="20"/>
        </w:rPr>
        <w:t xml:space="preserve"> nie je </w:t>
      </w:r>
      <w:r w:rsidR="004D2C71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povinný prevziať, ak sú pri preberaní</w:t>
      </w:r>
      <w:r w:rsidR="00F2036D" w:rsidRPr="00CE63EF">
        <w:rPr>
          <w:rFonts w:ascii="Tahoma" w:hAnsi="Tahoma" w:cs="Tahoma"/>
          <w:sz w:val="20"/>
          <w:szCs w:val="20"/>
        </w:rPr>
        <w:t xml:space="preserve"> príslušnej časti</w:t>
      </w:r>
      <w:r w:rsidRPr="00CE63EF">
        <w:rPr>
          <w:rFonts w:ascii="Tahoma" w:hAnsi="Tahoma" w:cs="Tahoma"/>
          <w:sz w:val="20"/>
          <w:szCs w:val="20"/>
        </w:rPr>
        <w:t xml:space="preserve"> Diela </w:t>
      </w:r>
      <w:r w:rsidR="00342600" w:rsidRPr="00CE63EF">
        <w:rPr>
          <w:rFonts w:ascii="Tahoma" w:hAnsi="Tahoma" w:cs="Tahoma"/>
          <w:sz w:val="20"/>
          <w:szCs w:val="20"/>
        </w:rPr>
        <w:t xml:space="preserve">počas jeho </w:t>
      </w:r>
      <w:r w:rsidR="006E07E6" w:rsidRPr="00CE63EF">
        <w:rPr>
          <w:rFonts w:ascii="Tahoma" w:hAnsi="Tahoma" w:cs="Tahoma"/>
          <w:sz w:val="20"/>
          <w:szCs w:val="20"/>
        </w:rPr>
        <w:t>prehliadky</w:t>
      </w:r>
      <w:r w:rsidR="00342600" w:rsidRPr="00CE63EF">
        <w:rPr>
          <w:rFonts w:ascii="Tahoma" w:hAnsi="Tahoma" w:cs="Tahoma"/>
          <w:sz w:val="20"/>
          <w:szCs w:val="20"/>
        </w:rPr>
        <w:t xml:space="preserve"> zo strany BBSK </w:t>
      </w:r>
      <w:r w:rsidRPr="00CE63EF">
        <w:rPr>
          <w:rFonts w:ascii="Tahoma" w:hAnsi="Tahoma" w:cs="Tahoma"/>
          <w:sz w:val="20"/>
          <w:szCs w:val="20"/>
        </w:rPr>
        <w:t xml:space="preserve">zistené akékoľvek vady Diela. Ak sa napriek zisteniu vád </w:t>
      </w:r>
      <w:r w:rsidR="004D2C71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rozhodne</w:t>
      </w:r>
      <w:r w:rsidR="00F2036D" w:rsidRPr="00CE63EF">
        <w:rPr>
          <w:rFonts w:ascii="Tahoma" w:hAnsi="Tahoma" w:cs="Tahoma"/>
          <w:sz w:val="20"/>
          <w:szCs w:val="20"/>
        </w:rPr>
        <w:t xml:space="preserve"> príslušnú časť</w:t>
      </w:r>
      <w:r w:rsidRPr="00CE63EF">
        <w:rPr>
          <w:rFonts w:ascii="Tahoma" w:hAnsi="Tahoma" w:cs="Tahoma"/>
          <w:sz w:val="20"/>
          <w:szCs w:val="20"/>
        </w:rPr>
        <w:t xml:space="preserve"> Diel</w:t>
      </w:r>
      <w:r w:rsidR="00F2036D" w:rsidRPr="00CE63EF">
        <w:rPr>
          <w:rFonts w:ascii="Tahoma" w:hAnsi="Tahoma" w:cs="Tahoma"/>
          <w:sz w:val="20"/>
          <w:szCs w:val="20"/>
        </w:rPr>
        <w:t>a</w:t>
      </w:r>
      <w:r w:rsidRPr="00CE63EF">
        <w:rPr>
          <w:rFonts w:ascii="Tahoma" w:hAnsi="Tahoma" w:cs="Tahoma"/>
          <w:sz w:val="20"/>
          <w:szCs w:val="20"/>
        </w:rPr>
        <w:t xml:space="preserve"> prevziať, </w:t>
      </w:r>
      <w:r w:rsidR="00342600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vyznačí a stručne v Preberacom protokole opíše zistené vady. Na takto označené vady sa vzťahujú povinnosti </w:t>
      </w:r>
      <w:r w:rsidR="004D2C71" w:rsidRPr="00CE63EF">
        <w:rPr>
          <w:rFonts w:ascii="Tahoma" w:hAnsi="Tahoma" w:cs="Tahoma"/>
          <w:sz w:val="20"/>
          <w:szCs w:val="20"/>
        </w:rPr>
        <w:t>Projektanta</w:t>
      </w:r>
      <w:r w:rsidRPr="00CE63EF">
        <w:rPr>
          <w:rFonts w:ascii="Tahoma" w:hAnsi="Tahoma" w:cs="Tahoma"/>
          <w:sz w:val="20"/>
          <w:szCs w:val="20"/>
        </w:rPr>
        <w:t xml:space="preserve"> reklamované vady odstrániť v lehote podľa bodu 11.6 písm. a), pričom sa rozumie, že na tento účel je Preberací protokol súčasne doručeným oznámením o zistených vadách</w:t>
      </w:r>
      <w:r w:rsidR="00F2036D" w:rsidRPr="00CE63EF">
        <w:rPr>
          <w:rFonts w:ascii="Tahoma" w:hAnsi="Tahoma" w:cs="Tahoma"/>
          <w:sz w:val="20"/>
          <w:szCs w:val="20"/>
        </w:rPr>
        <w:t xml:space="preserve"> príslušnej časti</w:t>
      </w:r>
      <w:r w:rsidRPr="00CE63EF">
        <w:rPr>
          <w:rFonts w:ascii="Tahoma" w:hAnsi="Tahoma" w:cs="Tahoma"/>
          <w:sz w:val="20"/>
          <w:szCs w:val="20"/>
        </w:rPr>
        <w:t xml:space="preserve"> Diela.</w:t>
      </w:r>
      <w:bookmarkStart w:id="10" w:name="_Hlk141348570"/>
      <w:r w:rsidR="00601D2E" w:rsidRPr="00CE63EF">
        <w:rPr>
          <w:rFonts w:ascii="Tahoma" w:hAnsi="Tahoma" w:cs="Tahoma"/>
          <w:sz w:val="20"/>
          <w:szCs w:val="20"/>
        </w:rPr>
        <w:t xml:space="preserve"> Neuplatnenie vád v Preberacom protokole neznamená, že je protokolárne prevzat</w:t>
      </w:r>
      <w:r w:rsidR="00F2036D" w:rsidRPr="00CE63EF">
        <w:rPr>
          <w:rFonts w:ascii="Tahoma" w:hAnsi="Tahoma" w:cs="Tahoma"/>
          <w:sz w:val="20"/>
          <w:szCs w:val="20"/>
        </w:rPr>
        <w:t>á časť</w:t>
      </w:r>
      <w:r w:rsidR="00601D2E" w:rsidRPr="00CE63EF">
        <w:rPr>
          <w:rFonts w:ascii="Tahoma" w:hAnsi="Tahoma" w:cs="Tahoma"/>
          <w:sz w:val="20"/>
          <w:szCs w:val="20"/>
        </w:rPr>
        <w:t xml:space="preserve"> Diel</w:t>
      </w:r>
      <w:r w:rsidR="00F2036D" w:rsidRPr="00CE63EF">
        <w:rPr>
          <w:rFonts w:ascii="Tahoma" w:hAnsi="Tahoma" w:cs="Tahoma"/>
          <w:sz w:val="20"/>
          <w:szCs w:val="20"/>
        </w:rPr>
        <w:t>a</w:t>
      </w:r>
      <w:r w:rsidR="00601D2E" w:rsidRPr="00CE63EF">
        <w:rPr>
          <w:rFonts w:ascii="Tahoma" w:hAnsi="Tahoma" w:cs="Tahoma"/>
          <w:sz w:val="20"/>
          <w:szCs w:val="20"/>
        </w:rPr>
        <w:t xml:space="preserve"> bez vád; ak </w:t>
      </w:r>
      <w:r w:rsidR="00F2036D" w:rsidRPr="00CE63EF">
        <w:rPr>
          <w:rFonts w:ascii="Tahoma" w:hAnsi="Tahoma" w:cs="Tahoma"/>
          <w:sz w:val="20"/>
          <w:szCs w:val="20"/>
        </w:rPr>
        <w:t>BBSK</w:t>
      </w:r>
      <w:r w:rsidR="00601D2E" w:rsidRPr="00CE63EF">
        <w:rPr>
          <w:rFonts w:ascii="Tahoma" w:hAnsi="Tahoma" w:cs="Tahoma"/>
          <w:sz w:val="20"/>
          <w:szCs w:val="20"/>
        </w:rPr>
        <w:t xml:space="preserve"> dodatočne zistí vady, znamená to iba, že vady </w:t>
      </w:r>
      <w:r w:rsidR="00E452D4" w:rsidRPr="00CE63EF">
        <w:rPr>
          <w:rFonts w:ascii="Tahoma" w:hAnsi="Tahoma" w:cs="Tahoma"/>
          <w:sz w:val="20"/>
          <w:szCs w:val="20"/>
        </w:rPr>
        <w:t xml:space="preserve">príslušnej časti </w:t>
      </w:r>
      <w:r w:rsidR="00601D2E" w:rsidRPr="00CE63EF">
        <w:rPr>
          <w:rFonts w:ascii="Tahoma" w:hAnsi="Tahoma" w:cs="Tahoma"/>
          <w:sz w:val="20"/>
          <w:szCs w:val="20"/>
        </w:rPr>
        <w:t>Diela neboli zjavné v čase prevzatia</w:t>
      </w:r>
      <w:r w:rsidR="00E452D4" w:rsidRPr="00CE63EF">
        <w:rPr>
          <w:rFonts w:ascii="Tahoma" w:hAnsi="Tahoma" w:cs="Tahoma"/>
          <w:sz w:val="20"/>
          <w:szCs w:val="20"/>
        </w:rPr>
        <w:t xml:space="preserve"> príslušnej časti</w:t>
      </w:r>
      <w:r w:rsidR="00601D2E" w:rsidRPr="00CE63EF">
        <w:rPr>
          <w:rFonts w:ascii="Tahoma" w:hAnsi="Tahoma" w:cs="Tahoma"/>
          <w:sz w:val="20"/>
          <w:szCs w:val="20"/>
        </w:rPr>
        <w:t xml:space="preserve"> Diela.</w:t>
      </w:r>
    </w:p>
    <w:p w14:paraId="4C6039B7" w14:textId="086354C1" w:rsidR="00E50AE4" w:rsidRPr="00CE63EF" w:rsidRDefault="00E50AE4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(g)</w:t>
      </w:r>
      <w:r w:rsidRPr="00CE63EF">
        <w:rPr>
          <w:rFonts w:ascii="Tahoma" w:hAnsi="Tahoma" w:cs="Tahoma"/>
          <w:sz w:val="20"/>
          <w:szCs w:val="20"/>
        </w:rPr>
        <w:tab/>
        <w:t xml:space="preserve">Ak Projektant pri vyhotovovaní Preberacieho protokolu poruší povinnosť podľa bodu 6.3 písm. d) </w:t>
      </w:r>
      <w:r w:rsidR="0028700B" w:rsidRPr="00CE63EF">
        <w:rPr>
          <w:rFonts w:ascii="Tahoma" w:hAnsi="Tahoma" w:cs="Tahoma"/>
          <w:sz w:val="20"/>
          <w:szCs w:val="20"/>
        </w:rPr>
        <w:t xml:space="preserve">a v Preberacom protokole nebude obsiahnuté potvrdenie </w:t>
      </w:r>
      <w:r w:rsidR="00A12A5D" w:rsidRPr="00CE63EF">
        <w:rPr>
          <w:rFonts w:ascii="Tahoma" w:hAnsi="Tahoma" w:cs="Tahoma"/>
          <w:sz w:val="20"/>
          <w:szCs w:val="20"/>
        </w:rPr>
        <w:t xml:space="preserve">súladné s </w:t>
      </w:r>
      <w:r w:rsidR="0028700B" w:rsidRPr="00CE63EF">
        <w:rPr>
          <w:rFonts w:ascii="Tahoma" w:hAnsi="Tahoma" w:cs="Tahoma"/>
          <w:sz w:val="20"/>
          <w:szCs w:val="20"/>
        </w:rPr>
        <w:t>bod</w:t>
      </w:r>
      <w:r w:rsidR="00A12A5D" w:rsidRPr="00CE63EF">
        <w:rPr>
          <w:rFonts w:ascii="Tahoma" w:hAnsi="Tahoma" w:cs="Tahoma"/>
          <w:sz w:val="20"/>
          <w:szCs w:val="20"/>
        </w:rPr>
        <w:t>om</w:t>
      </w:r>
      <w:r w:rsidR="0028700B" w:rsidRPr="00CE63EF">
        <w:rPr>
          <w:rFonts w:ascii="Tahoma" w:hAnsi="Tahoma" w:cs="Tahoma"/>
          <w:sz w:val="20"/>
          <w:szCs w:val="20"/>
        </w:rPr>
        <w:t xml:space="preserve"> 6.3 písm. d) </w:t>
      </w:r>
      <w:proofErr w:type="spellStart"/>
      <w:r w:rsidR="0028700B"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="0028700B" w:rsidRPr="00CE63EF">
        <w:rPr>
          <w:rFonts w:ascii="Tahoma" w:hAnsi="Tahoma" w:cs="Tahoma"/>
          <w:sz w:val="20"/>
          <w:szCs w:val="20"/>
        </w:rPr>
        <w:t xml:space="preserve"> (xi), Projektant je povinný takéto potvrdenie predložiť BBSK bezodkladne, najneskôr však do 3 dní po tom, ako ho na to BBSK vyzve.</w:t>
      </w:r>
    </w:p>
    <w:bookmarkEnd w:id="10"/>
    <w:p w14:paraId="382F7F8B" w14:textId="55BB96E9" w:rsidR="00EF08AC" w:rsidRPr="00CE63EF" w:rsidRDefault="006C2C4D" w:rsidP="00EF08AC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6.</w:t>
      </w:r>
      <w:r w:rsidR="00437441" w:rsidRPr="00CE63EF">
        <w:rPr>
          <w:rFonts w:ascii="Tahoma" w:hAnsi="Tahoma" w:cs="Tahoma"/>
          <w:b/>
          <w:bCs/>
          <w:sz w:val="20"/>
          <w:szCs w:val="20"/>
        </w:rPr>
        <w:t>4</w:t>
      </w:r>
      <w:r w:rsidRPr="00CE63EF">
        <w:rPr>
          <w:rFonts w:ascii="Tahoma" w:hAnsi="Tahoma" w:cs="Tahoma"/>
          <w:b/>
          <w:bCs/>
          <w:sz w:val="20"/>
          <w:szCs w:val="20"/>
        </w:rPr>
        <w:tab/>
      </w:r>
      <w:r w:rsidR="00EF08AC" w:rsidRPr="00CE63EF">
        <w:rPr>
          <w:rFonts w:ascii="Tahoma" w:hAnsi="Tahoma" w:cs="Tahoma"/>
          <w:b/>
          <w:bCs/>
          <w:sz w:val="20"/>
          <w:szCs w:val="20"/>
        </w:rPr>
        <w:t>Koncept Dokumentácie</w:t>
      </w:r>
      <w:r w:rsidR="00904212" w:rsidRPr="00CE63E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31693" w:rsidRPr="00CE63EF">
        <w:rPr>
          <w:rFonts w:ascii="Tahoma" w:hAnsi="Tahoma" w:cs="Tahoma"/>
          <w:b/>
          <w:bCs/>
          <w:sz w:val="20"/>
          <w:szCs w:val="20"/>
        </w:rPr>
        <w:t xml:space="preserve">pre </w:t>
      </w:r>
      <w:proofErr w:type="spellStart"/>
      <w:r w:rsidR="00E31693" w:rsidRPr="00CE63EF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="00EF08AC" w:rsidRPr="00CE63EF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81586F" w:rsidRPr="00CE63EF">
        <w:rPr>
          <w:rFonts w:ascii="Tahoma" w:hAnsi="Tahoma" w:cs="Tahoma"/>
          <w:b/>
          <w:bCs/>
          <w:sz w:val="20"/>
          <w:szCs w:val="20"/>
        </w:rPr>
        <w:t>1</w:t>
      </w:r>
      <w:r w:rsidR="00EF08AC" w:rsidRPr="00CE63EF">
        <w:rPr>
          <w:rFonts w:ascii="Tahoma" w:hAnsi="Tahoma" w:cs="Tahoma"/>
          <w:b/>
          <w:bCs/>
          <w:sz w:val="20"/>
          <w:szCs w:val="20"/>
        </w:rPr>
        <w:t>)</w:t>
      </w:r>
    </w:p>
    <w:p w14:paraId="113CD22A" w14:textId="04DEC59B" w:rsidR="00EF08AC" w:rsidRPr="00CE63EF" w:rsidRDefault="00EF08AC" w:rsidP="00EF08AC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lastRenderedPageBreak/>
        <w:t>(a)</w:t>
      </w:r>
      <w:r w:rsidRPr="00CE63EF">
        <w:rPr>
          <w:rFonts w:ascii="Tahoma" w:hAnsi="Tahoma" w:cs="Tahoma"/>
          <w:sz w:val="20"/>
          <w:szCs w:val="20"/>
        </w:rPr>
        <w:tab/>
        <w:t xml:space="preserve">Najneskôr </w:t>
      </w:r>
      <w:r w:rsidR="00276B32" w:rsidRPr="00CE63EF">
        <w:rPr>
          <w:rFonts w:ascii="Tahoma" w:hAnsi="Tahoma" w:cs="Tahoma"/>
          <w:sz w:val="20"/>
          <w:szCs w:val="20"/>
        </w:rPr>
        <w:t>v</w:t>
      </w:r>
      <w:r w:rsidRPr="00CE63EF">
        <w:rPr>
          <w:rFonts w:ascii="Tahoma" w:hAnsi="Tahoma" w:cs="Tahoma"/>
          <w:sz w:val="20"/>
          <w:szCs w:val="20"/>
        </w:rPr>
        <w:t xml:space="preserve"> posledný d</w:t>
      </w:r>
      <w:r w:rsidR="00276B32" w:rsidRPr="00CE63EF">
        <w:rPr>
          <w:rFonts w:ascii="Tahoma" w:hAnsi="Tahoma" w:cs="Tahoma"/>
          <w:sz w:val="20"/>
          <w:szCs w:val="20"/>
        </w:rPr>
        <w:t>e</w:t>
      </w:r>
      <w:r w:rsidRPr="00CE63EF">
        <w:rPr>
          <w:rFonts w:ascii="Tahoma" w:hAnsi="Tahoma" w:cs="Tahoma"/>
          <w:sz w:val="20"/>
          <w:szCs w:val="20"/>
        </w:rPr>
        <w:t xml:space="preserve">ň termínu podľa bodu 4.1 písm. b) </w:t>
      </w:r>
      <w:proofErr w:type="spellStart"/>
      <w:r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(</w:t>
      </w:r>
      <w:r w:rsidR="0081586F" w:rsidRPr="00CE63EF">
        <w:rPr>
          <w:rFonts w:ascii="Tahoma" w:hAnsi="Tahoma" w:cs="Tahoma"/>
          <w:sz w:val="20"/>
          <w:szCs w:val="20"/>
        </w:rPr>
        <w:t>1</w:t>
      </w:r>
      <w:r w:rsidRPr="00CE63EF">
        <w:rPr>
          <w:rFonts w:ascii="Tahoma" w:hAnsi="Tahoma" w:cs="Tahoma"/>
          <w:sz w:val="20"/>
          <w:szCs w:val="20"/>
        </w:rPr>
        <w:t>) (Míľnik</w:t>
      </w:r>
      <w:r w:rsidRPr="00ED001A">
        <w:rPr>
          <w:rFonts w:ascii="Tahoma" w:hAnsi="Tahoma" w:cs="Tahoma"/>
          <w:sz w:val="20"/>
          <w:szCs w:val="20"/>
        </w:rPr>
        <w:t xml:space="preserve"> </w:t>
      </w:r>
      <w:r w:rsidR="0081586F" w:rsidRPr="00ED001A">
        <w:rPr>
          <w:rFonts w:ascii="Tahoma" w:hAnsi="Tahoma" w:cs="Tahoma"/>
          <w:sz w:val="20"/>
          <w:szCs w:val="20"/>
        </w:rPr>
        <w:t>1</w:t>
      </w:r>
      <w:r w:rsidRPr="00ED001A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 xml:space="preserve"> je </w:t>
      </w:r>
      <w:r w:rsidR="007A60E1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povinný </w:t>
      </w:r>
      <w:r w:rsidR="00B84DEB">
        <w:rPr>
          <w:rFonts w:ascii="Tahoma" w:hAnsi="Tahoma" w:cs="Tahoma"/>
          <w:sz w:val="20"/>
          <w:szCs w:val="20"/>
        </w:rPr>
        <w:t>odovzdať</w:t>
      </w:r>
      <w:r w:rsidRPr="004B2384">
        <w:rPr>
          <w:rFonts w:ascii="Tahoma" w:hAnsi="Tahoma" w:cs="Tahoma"/>
          <w:sz w:val="20"/>
          <w:szCs w:val="20"/>
        </w:rPr>
        <w:t xml:space="preserve"> Koncept Dokumentácie</w:t>
      </w:r>
      <w:r w:rsidR="00CD7E2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D7E2D">
        <w:rPr>
          <w:rFonts w:ascii="Tahoma" w:hAnsi="Tahoma" w:cs="Tahoma"/>
          <w:sz w:val="20"/>
          <w:szCs w:val="20"/>
        </w:rPr>
        <w:t>RoSZ</w:t>
      </w:r>
      <w:proofErr w:type="spellEnd"/>
      <w:r w:rsidR="00B84DEB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spolu s pozvánkou na pracovné stretnutie, za účelom </w:t>
      </w:r>
      <w:r w:rsidR="00276B32">
        <w:rPr>
          <w:rFonts w:ascii="Tahoma" w:hAnsi="Tahoma" w:cs="Tahoma"/>
          <w:sz w:val="20"/>
          <w:szCs w:val="20"/>
        </w:rPr>
        <w:t>prehliadky</w:t>
      </w:r>
      <w:r w:rsidRPr="004B2384">
        <w:rPr>
          <w:rFonts w:ascii="Tahoma" w:hAnsi="Tahoma" w:cs="Tahoma"/>
          <w:sz w:val="20"/>
          <w:szCs w:val="20"/>
        </w:rPr>
        <w:t xml:space="preserve"> a odovzdania Konceptu Dokumentácie</w:t>
      </w:r>
      <w:r w:rsidR="000249C1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0249C1">
        <w:rPr>
          <w:rFonts w:ascii="Tahoma" w:hAnsi="Tahoma" w:cs="Tahoma"/>
          <w:sz w:val="20"/>
          <w:szCs w:val="20"/>
        </w:rPr>
        <w:t>R</w:t>
      </w:r>
      <w:r w:rsidR="00A95C92">
        <w:rPr>
          <w:rFonts w:ascii="Tahoma" w:hAnsi="Tahoma" w:cs="Tahoma"/>
          <w:sz w:val="20"/>
          <w:szCs w:val="20"/>
        </w:rPr>
        <w:t>o</w:t>
      </w:r>
      <w:r w:rsidR="000249C1">
        <w:rPr>
          <w:rFonts w:ascii="Tahoma" w:hAnsi="Tahoma" w:cs="Tahoma"/>
          <w:sz w:val="20"/>
          <w:szCs w:val="20"/>
        </w:rPr>
        <w:t>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. Práva a povinnosti Zmluvných strán pri pozvánke zvolávajúcej pracovné stretnutia (lehota na zaslanie pozvánky, zmena termínu v pozvánke) podľa tohto bodu sa </w:t>
      </w:r>
      <w:r w:rsidRPr="00CE63EF">
        <w:rPr>
          <w:rFonts w:ascii="Tahoma" w:hAnsi="Tahoma" w:cs="Tahoma"/>
          <w:sz w:val="20"/>
          <w:szCs w:val="20"/>
        </w:rPr>
        <w:t xml:space="preserve">spravujú bodom 5.4 písm. b). Z pracovného stretnutia sa vyhotoví </w:t>
      </w:r>
      <w:r w:rsidRPr="00CE63EF">
        <w:rPr>
          <w:rFonts w:ascii="Tahoma" w:hAnsi="Tahoma" w:cs="Tahoma"/>
          <w:b/>
          <w:bCs/>
          <w:sz w:val="20"/>
          <w:szCs w:val="20"/>
        </w:rPr>
        <w:t>záznam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6557407D" w14:textId="40C00788" w:rsidR="00EF08AC" w:rsidRPr="00CE63EF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(b)</w:t>
      </w:r>
      <w:r w:rsidRPr="00CE63EF">
        <w:rPr>
          <w:rFonts w:ascii="Tahoma" w:hAnsi="Tahoma" w:cs="Tahoma"/>
          <w:sz w:val="20"/>
          <w:szCs w:val="20"/>
        </w:rPr>
        <w:tab/>
        <w:t>V zázname z pracovného stretnutia zvolaného podľa písm. a) tohto bodu sa uvedie, či má ku Konceptu Dokumentácie</w:t>
      </w:r>
      <w:r w:rsidR="007A60E1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7A60E1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</w:t>
      </w:r>
      <w:r w:rsidR="003955CC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 xml:space="preserve">pripomienky a či má k takým pripomienkam </w:t>
      </w:r>
      <w:r w:rsidR="003955CC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výhrady; ak </w:t>
      </w:r>
      <w:r w:rsidR="00276B32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vznes</w:t>
      </w:r>
      <w:r w:rsidR="00276B32" w:rsidRPr="00CE63EF">
        <w:rPr>
          <w:rFonts w:ascii="Tahoma" w:hAnsi="Tahoma" w:cs="Tahoma"/>
          <w:sz w:val="20"/>
          <w:szCs w:val="20"/>
        </w:rPr>
        <w:t>ie</w:t>
      </w:r>
      <w:r w:rsidRPr="00CE63EF">
        <w:rPr>
          <w:rFonts w:ascii="Tahoma" w:hAnsi="Tahoma" w:cs="Tahoma"/>
          <w:sz w:val="20"/>
          <w:szCs w:val="20"/>
        </w:rPr>
        <w:t xml:space="preserve"> pripomienky alebo výhrady (ďalej len ako „</w:t>
      </w:r>
      <w:r w:rsidRPr="00CE63EF">
        <w:rPr>
          <w:rFonts w:ascii="Tahoma" w:hAnsi="Tahoma" w:cs="Tahoma"/>
          <w:b/>
          <w:bCs/>
          <w:sz w:val="20"/>
          <w:szCs w:val="20"/>
        </w:rPr>
        <w:t>pripomienky ku konceptu</w:t>
      </w:r>
      <w:r w:rsidRPr="00CE63EF">
        <w:rPr>
          <w:rFonts w:ascii="Tahoma" w:hAnsi="Tahoma" w:cs="Tahoma"/>
          <w:sz w:val="20"/>
          <w:szCs w:val="20"/>
        </w:rPr>
        <w:t xml:space="preserve">“), uvedie sa v zázname aspoň ich stručný popis. Ak sa Zmluvné strany nedohodnú inak, dôvodne vznesené pripomienky ku konceptu je </w:t>
      </w:r>
      <w:r w:rsidR="003955CC" w:rsidRPr="00CE63EF">
        <w:rPr>
          <w:rFonts w:ascii="Tahoma" w:hAnsi="Tahoma" w:cs="Tahoma"/>
          <w:sz w:val="20"/>
          <w:szCs w:val="20"/>
        </w:rPr>
        <w:t>Projektant</w:t>
      </w:r>
      <w:r w:rsidRPr="00CE63EF">
        <w:rPr>
          <w:rFonts w:ascii="Tahoma" w:hAnsi="Tahoma" w:cs="Tahoma"/>
          <w:sz w:val="20"/>
          <w:szCs w:val="20"/>
        </w:rPr>
        <w:t xml:space="preserve"> povinný do Konceptu Dokumentácie</w:t>
      </w:r>
      <w:r w:rsidR="009C1373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9C1373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zapracovať do </w:t>
      </w:r>
      <w:r w:rsidR="005468E1" w:rsidRPr="00CE63EF">
        <w:rPr>
          <w:rFonts w:ascii="Tahoma" w:hAnsi="Tahoma" w:cs="Tahoma"/>
          <w:sz w:val="20"/>
          <w:szCs w:val="20"/>
        </w:rPr>
        <w:t>14</w:t>
      </w:r>
      <w:r w:rsidRPr="00CE63EF">
        <w:rPr>
          <w:rFonts w:ascii="Tahoma" w:hAnsi="Tahoma" w:cs="Tahoma"/>
          <w:sz w:val="20"/>
          <w:szCs w:val="20"/>
        </w:rPr>
        <w:t xml:space="preserve"> dní odo dňa vyhotovenia záznamu a zaslať upravený Koncept Dokumentácie</w:t>
      </w:r>
      <w:r w:rsidR="00AC2D44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C2D44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</w:t>
      </w:r>
      <w:r w:rsidR="003955CC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na kontrolu</w:t>
      </w:r>
      <w:r w:rsidR="006E07E6" w:rsidRPr="00CE63EF">
        <w:rPr>
          <w:rFonts w:ascii="Tahoma" w:hAnsi="Tahoma" w:cs="Tahoma"/>
          <w:sz w:val="20"/>
          <w:szCs w:val="20"/>
        </w:rPr>
        <w:t xml:space="preserve"> (prehliadku)</w:t>
      </w:r>
      <w:r w:rsidRPr="00CE63EF">
        <w:rPr>
          <w:rFonts w:ascii="Tahoma" w:hAnsi="Tahoma" w:cs="Tahoma"/>
          <w:sz w:val="20"/>
          <w:szCs w:val="20"/>
        </w:rPr>
        <w:t xml:space="preserve"> a prípadné ďalšie pripomienky ku konceptu. </w:t>
      </w:r>
    </w:p>
    <w:p w14:paraId="5F51F431" w14:textId="50323041" w:rsidR="00EF08AC" w:rsidRPr="004B2384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(c)</w:t>
      </w:r>
      <w:r w:rsidRPr="00CE63EF">
        <w:rPr>
          <w:rFonts w:ascii="Tahoma" w:hAnsi="Tahoma" w:cs="Tahoma"/>
          <w:sz w:val="20"/>
          <w:szCs w:val="20"/>
        </w:rPr>
        <w:tab/>
        <w:t xml:space="preserve">Ak v lehote </w:t>
      </w:r>
      <w:r w:rsidR="005468E1" w:rsidRPr="00CE63EF">
        <w:rPr>
          <w:rFonts w:ascii="Tahoma" w:hAnsi="Tahoma" w:cs="Tahoma"/>
          <w:sz w:val="20"/>
          <w:szCs w:val="20"/>
        </w:rPr>
        <w:t>14</w:t>
      </w:r>
      <w:r w:rsidRPr="00CE63EF">
        <w:rPr>
          <w:rFonts w:ascii="Tahoma" w:hAnsi="Tahoma" w:cs="Tahoma"/>
          <w:sz w:val="20"/>
          <w:szCs w:val="20"/>
        </w:rPr>
        <w:t xml:space="preserve"> dní odo dňa doručenia upraveného Konceptu Dokumentácie</w:t>
      </w:r>
      <w:r w:rsidR="00AC2D44" w:rsidRPr="00CE63EF">
        <w:rPr>
          <w:rFonts w:ascii="Tahoma" w:hAnsi="Tahoma" w:cs="Tahoma"/>
          <w:sz w:val="20"/>
          <w:szCs w:val="20"/>
        </w:rPr>
        <w:t xml:space="preserve"> pre</w:t>
      </w:r>
      <w:r w:rsidR="00AC2D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C2D44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vznesie </w:t>
      </w:r>
      <w:r w:rsidR="00AC2D44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ďalšie (hoci aj nové) pripomienky ku konceptu alebo vyrozumie </w:t>
      </w:r>
      <w:r w:rsidR="00F4064D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, že pripomienky ku konceptu vznesené </w:t>
      </w:r>
      <w:r w:rsidR="00F4064D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neboli zapracované správne alebo úplne, </w:t>
      </w:r>
      <w:r w:rsidR="00373007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je povinný takéto pripomienky ku konceptu zapracovať. Postup podľa tohto bodu možno opakovať, až kým </w:t>
      </w:r>
      <w:r w:rsidR="00373007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nepotvrdí, že nemá pripomienky ku konceptu; ak sa </w:t>
      </w:r>
      <w:r w:rsidR="00D320E4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v lehote podľa prvej vety od doručenia zapracovaných pripomienok ku </w:t>
      </w:r>
      <w:r w:rsidRPr="004B2384">
        <w:rPr>
          <w:rFonts w:ascii="Tahoma" w:hAnsi="Tahoma" w:cs="Tahoma"/>
          <w:sz w:val="20"/>
          <w:szCs w:val="20"/>
        </w:rPr>
        <w:t xml:space="preserve">konceptu nevyjadrí, že má nové pripomienky ku konceptu, alebo nevyrozumie </w:t>
      </w:r>
      <w:r w:rsidR="00D320E4">
        <w:rPr>
          <w:rFonts w:ascii="Tahoma" w:hAnsi="Tahoma" w:cs="Tahoma"/>
          <w:sz w:val="20"/>
          <w:szCs w:val="20"/>
        </w:rPr>
        <w:t>Projektanta</w:t>
      </w:r>
      <w:r w:rsidRPr="004B2384">
        <w:rPr>
          <w:rFonts w:ascii="Tahoma" w:hAnsi="Tahoma" w:cs="Tahoma"/>
          <w:sz w:val="20"/>
          <w:szCs w:val="20"/>
        </w:rPr>
        <w:t xml:space="preserve">, že vznesené pripomienky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neboli zapracované správne alebo úplne, rozumie sa, že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nemá ku Konceptu Dokumentácie</w:t>
      </w:r>
      <w:r w:rsidR="00D320E4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pripomienky ku konceptu. </w:t>
      </w:r>
    </w:p>
    <w:p w14:paraId="6611F482" w14:textId="453E59B0" w:rsidR="00EF08AC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  <w:t xml:space="preserve">Ak </w:t>
      </w:r>
      <w:r w:rsidR="007713A2" w:rsidRPr="004B2384">
        <w:rPr>
          <w:rFonts w:ascii="Tahoma" w:hAnsi="Tahoma" w:cs="Tahoma"/>
          <w:sz w:val="20"/>
          <w:szCs w:val="20"/>
        </w:rPr>
        <w:t xml:space="preserve">sa </w:t>
      </w:r>
      <w:r w:rsidRPr="004B2384">
        <w:rPr>
          <w:rFonts w:ascii="Tahoma" w:hAnsi="Tahoma" w:cs="Tahoma"/>
          <w:sz w:val="20"/>
          <w:szCs w:val="20"/>
        </w:rPr>
        <w:t xml:space="preserve">v zázname </w:t>
      </w:r>
      <w:r w:rsidRPr="00CE63EF">
        <w:rPr>
          <w:rFonts w:ascii="Tahoma" w:hAnsi="Tahoma" w:cs="Tahoma"/>
          <w:sz w:val="20"/>
          <w:szCs w:val="20"/>
        </w:rPr>
        <w:t xml:space="preserve">podľa písm. b) tohto bodu neuvedú pripomienky ku konceptu alebo ak </w:t>
      </w:r>
      <w:r w:rsidR="00D320E4" w:rsidRPr="00CE63EF">
        <w:rPr>
          <w:rFonts w:ascii="Tahoma" w:hAnsi="Tahoma" w:cs="Tahoma"/>
          <w:sz w:val="20"/>
          <w:szCs w:val="20"/>
        </w:rPr>
        <w:t xml:space="preserve">BBSK </w:t>
      </w:r>
      <w:r w:rsidRPr="00CE63EF">
        <w:rPr>
          <w:rFonts w:ascii="Tahoma" w:hAnsi="Tahoma" w:cs="Tahoma"/>
          <w:sz w:val="20"/>
          <w:szCs w:val="20"/>
        </w:rPr>
        <w:t>podľa písm. c) tohto bodu potvrdí, že nemá pripomienky ku konceptu alebo</w:t>
      </w:r>
      <w:r w:rsidR="00B84DEB" w:rsidRPr="00CE63EF">
        <w:rPr>
          <w:rFonts w:ascii="Tahoma" w:hAnsi="Tahoma" w:cs="Tahoma"/>
          <w:sz w:val="20"/>
          <w:szCs w:val="20"/>
        </w:rPr>
        <w:t xml:space="preserve"> ak</w:t>
      </w:r>
      <w:r w:rsidRPr="00CE63EF">
        <w:rPr>
          <w:rFonts w:ascii="Tahoma" w:hAnsi="Tahoma" w:cs="Tahoma"/>
          <w:sz w:val="20"/>
          <w:szCs w:val="20"/>
        </w:rPr>
        <w:t xml:space="preserve"> nastane fikcia absencie pripomienok ku konceptu podľa poslednej vety písm. c) tohto bodu</w:t>
      </w:r>
      <w:r w:rsidRPr="004B2384">
        <w:rPr>
          <w:rFonts w:ascii="Tahoma" w:hAnsi="Tahoma" w:cs="Tahoma"/>
          <w:sz w:val="20"/>
          <w:szCs w:val="20"/>
        </w:rPr>
        <w:t xml:space="preserve"> za bodkočiarkou, má sa na účely Zmluvy za to, že je Koncept Dokumentácie </w:t>
      </w:r>
      <w:r w:rsidR="00D320E4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="00D320E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odsúhlasený </w:t>
      </w:r>
      <w:r w:rsidR="00D320E4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.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takéto odsúhlasenie </w:t>
      </w:r>
      <w:r w:rsidR="00D320E4">
        <w:rPr>
          <w:rFonts w:ascii="Tahoma" w:hAnsi="Tahoma" w:cs="Tahoma"/>
          <w:sz w:val="20"/>
          <w:szCs w:val="20"/>
        </w:rPr>
        <w:t>Projektantovi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a dodanie Konceptu Dokumentácie </w:t>
      </w:r>
      <w:r w:rsidR="00D320E4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="00D320E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potvrdí podpísaním Preberacieho protokolu. Odsúhlasenie</w:t>
      </w:r>
      <w:r>
        <w:rPr>
          <w:rFonts w:ascii="Tahoma" w:hAnsi="Tahoma" w:cs="Tahoma"/>
          <w:sz w:val="20"/>
          <w:szCs w:val="20"/>
        </w:rPr>
        <w:t xml:space="preserve"> Konceptu Dokumentácie</w:t>
      </w:r>
      <w:r w:rsidR="00A156F3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156F3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nezbavuje </w:t>
      </w:r>
      <w:r w:rsidR="00A156F3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zodpovednosti za vady Diela.</w:t>
      </w:r>
    </w:p>
    <w:p w14:paraId="52CEDB49" w14:textId="31F18D15" w:rsidR="00EF08AC" w:rsidRPr="00F63109" w:rsidRDefault="00EF08AC" w:rsidP="00EF08AC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</w:t>
      </w:r>
      <w:r w:rsidR="00A102EC"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bCs/>
          <w:sz w:val="20"/>
          <w:szCs w:val="20"/>
        </w:rPr>
        <w:tab/>
      </w:r>
      <w:r w:rsidRPr="00F63109">
        <w:rPr>
          <w:rFonts w:ascii="Tahoma" w:hAnsi="Tahoma" w:cs="Tahoma"/>
          <w:b/>
          <w:bCs/>
          <w:sz w:val="20"/>
          <w:szCs w:val="20"/>
        </w:rPr>
        <w:t>Prerokovanie Konceptu Dokumentácie</w:t>
      </w:r>
      <w:r w:rsidR="0007569B">
        <w:rPr>
          <w:rFonts w:ascii="Tahoma" w:hAnsi="Tahoma" w:cs="Tahoma"/>
          <w:b/>
          <w:bCs/>
          <w:sz w:val="20"/>
          <w:szCs w:val="20"/>
        </w:rPr>
        <w:t xml:space="preserve"> pre </w:t>
      </w:r>
      <w:proofErr w:type="spellStart"/>
      <w:r w:rsidR="0007569B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</w:p>
    <w:p w14:paraId="53C1D5A2" w14:textId="07DCF160" w:rsidR="00EF08AC" w:rsidRPr="004B2384" w:rsidRDefault="000175B4" w:rsidP="00ED001A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5911EA">
        <w:rPr>
          <w:rFonts w:ascii="Tahoma" w:hAnsi="Tahoma" w:cs="Tahoma"/>
          <w:sz w:val="20"/>
          <w:szCs w:val="20"/>
        </w:rPr>
        <w:t>Bezodkladne po odsúhlasení Konceptu Dokumentácie</w:t>
      </w:r>
      <w:r w:rsidR="00855E6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855E6D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</w:t>
      </w:r>
      <w:r w:rsidR="00855E6D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855E6D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zabezpečí prerokovanie a odsúhlasenie Konceptu Dokumentácie</w:t>
      </w:r>
      <w:r w:rsidR="00855E6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855E6D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</w:t>
      </w:r>
      <w:r w:rsidR="0069790B">
        <w:rPr>
          <w:rFonts w:ascii="Tahoma" w:hAnsi="Tahoma" w:cs="Tahoma"/>
          <w:sz w:val="20"/>
          <w:szCs w:val="20"/>
        </w:rPr>
        <w:t xml:space="preserve">s </w:t>
      </w:r>
      <w:r w:rsidRPr="005911EA">
        <w:rPr>
          <w:rFonts w:ascii="Tahoma" w:hAnsi="Tahoma" w:cs="Tahoma"/>
          <w:sz w:val="20"/>
          <w:szCs w:val="20"/>
        </w:rPr>
        <w:t xml:space="preserve">Príslušnými orgánmi za účelom prípravy podkladov na vydanie </w:t>
      </w:r>
      <w:r w:rsidR="00855E6D">
        <w:rPr>
          <w:rFonts w:ascii="Tahoma" w:hAnsi="Tahoma" w:cs="Tahoma"/>
          <w:sz w:val="20"/>
          <w:szCs w:val="20"/>
        </w:rPr>
        <w:t>rozhodnutia o stavebnom zámere</w:t>
      </w:r>
      <w:r w:rsidRPr="005911EA">
        <w:rPr>
          <w:rFonts w:ascii="Tahoma" w:hAnsi="Tahoma" w:cs="Tahoma"/>
          <w:sz w:val="20"/>
          <w:szCs w:val="20"/>
        </w:rPr>
        <w:t xml:space="preserve"> k Stavbe, t. j. zabezpečí prípravu podkladov na </w:t>
      </w:r>
      <w:r w:rsidR="00080313">
        <w:rPr>
          <w:rFonts w:ascii="Tahoma" w:hAnsi="Tahoma" w:cs="Tahoma"/>
          <w:sz w:val="20"/>
          <w:szCs w:val="20"/>
        </w:rPr>
        <w:t>konanie o stavebnom zámere</w:t>
      </w:r>
      <w:r w:rsidRPr="005911EA">
        <w:rPr>
          <w:rFonts w:ascii="Tahoma" w:hAnsi="Tahoma" w:cs="Tahoma"/>
          <w:sz w:val="20"/>
          <w:szCs w:val="20"/>
        </w:rPr>
        <w:t xml:space="preserve"> (súhlasy, vyjadrenia, stanoviská Príslušných orgánov</w:t>
      </w:r>
      <w:r w:rsidR="00A727CA">
        <w:rPr>
          <w:rFonts w:ascii="Tahoma" w:hAnsi="Tahoma" w:cs="Tahoma"/>
          <w:sz w:val="20"/>
          <w:szCs w:val="20"/>
        </w:rPr>
        <w:t xml:space="preserve">, a to vrátane </w:t>
      </w:r>
      <w:r w:rsidR="00BA6569">
        <w:rPr>
          <w:rFonts w:ascii="Tahoma" w:hAnsi="Tahoma" w:cs="Tahoma"/>
          <w:sz w:val="20"/>
          <w:szCs w:val="20"/>
        </w:rPr>
        <w:t xml:space="preserve">zabezpečenia záväzných stanovísk </w:t>
      </w:r>
      <w:r w:rsidR="006D3381">
        <w:rPr>
          <w:rFonts w:ascii="Tahoma" w:hAnsi="Tahoma" w:cs="Tahoma"/>
          <w:sz w:val="20"/>
          <w:szCs w:val="20"/>
        </w:rPr>
        <w:t>dotknutých</w:t>
      </w:r>
      <w:r w:rsidR="005C6521">
        <w:rPr>
          <w:rFonts w:ascii="Tahoma" w:hAnsi="Tahoma" w:cs="Tahoma"/>
          <w:sz w:val="20"/>
          <w:szCs w:val="20"/>
        </w:rPr>
        <w:t xml:space="preserve"> orgánov podľa § 21 Stavebného zákona a</w:t>
      </w:r>
      <w:r w:rsidR="00A40310">
        <w:rPr>
          <w:rFonts w:ascii="Tahoma" w:hAnsi="Tahoma" w:cs="Tahoma"/>
          <w:sz w:val="20"/>
          <w:szCs w:val="20"/>
        </w:rPr>
        <w:t> záväzn</w:t>
      </w:r>
      <w:r w:rsidR="00E67F9F">
        <w:rPr>
          <w:rFonts w:ascii="Tahoma" w:hAnsi="Tahoma" w:cs="Tahoma"/>
          <w:sz w:val="20"/>
          <w:szCs w:val="20"/>
        </w:rPr>
        <w:t>ých</w:t>
      </w:r>
      <w:r w:rsidR="00A40310">
        <w:rPr>
          <w:rFonts w:ascii="Tahoma" w:hAnsi="Tahoma" w:cs="Tahoma"/>
          <w:sz w:val="20"/>
          <w:szCs w:val="20"/>
        </w:rPr>
        <w:t xml:space="preserve"> vyjadren</w:t>
      </w:r>
      <w:r w:rsidR="00E67F9F">
        <w:rPr>
          <w:rFonts w:ascii="Tahoma" w:hAnsi="Tahoma" w:cs="Tahoma"/>
          <w:sz w:val="20"/>
          <w:szCs w:val="20"/>
        </w:rPr>
        <w:t>í</w:t>
      </w:r>
      <w:r w:rsidR="00A40310">
        <w:rPr>
          <w:rFonts w:ascii="Tahoma" w:hAnsi="Tahoma" w:cs="Tahoma"/>
          <w:sz w:val="20"/>
          <w:szCs w:val="20"/>
        </w:rPr>
        <w:t xml:space="preserve"> </w:t>
      </w:r>
      <w:r w:rsidR="00156FAA">
        <w:rPr>
          <w:rFonts w:ascii="Tahoma" w:hAnsi="Tahoma" w:cs="Tahoma"/>
          <w:sz w:val="20"/>
          <w:szCs w:val="20"/>
        </w:rPr>
        <w:t xml:space="preserve">dotknutých </w:t>
      </w:r>
      <w:r w:rsidR="006D3381">
        <w:rPr>
          <w:rFonts w:ascii="Tahoma" w:hAnsi="Tahoma" w:cs="Tahoma"/>
          <w:sz w:val="20"/>
          <w:szCs w:val="20"/>
        </w:rPr>
        <w:t>právnických osôb</w:t>
      </w:r>
      <w:r w:rsidR="00156FAA">
        <w:rPr>
          <w:rFonts w:ascii="Tahoma" w:hAnsi="Tahoma" w:cs="Tahoma"/>
          <w:sz w:val="20"/>
          <w:szCs w:val="20"/>
        </w:rPr>
        <w:t xml:space="preserve"> podľa § 22 Stavebného zákona</w:t>
      </w:r>
      <w:r w:rsidRPr="005911EA">
        <w:rPr>
          <w:rFonts w:ascii="Tahoma" w:hAnsi="Tahoma" w:cs="Tahoma"/>
          <w:sz w:val="20"/>
          <w:szCs w:val="20"/>
        </w:rPr>
        <w:t xml:space="preserve">). </w:t>
      </w:r>
      <w:r w:rsidR="007226C8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je povinný požiadavky, resp. pripomienky Príslušných orgánov</w:t>
      </w:r>
      <w:r w:rsidR="00E40F74"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>podľa tohto bodu s odbornou starostlivosťou zohľadniť v</w:t>
      </w:r>
      <w:r w:rsidR="00C43A14">
        <w:rPr>
          <w:rFonts w:ascii="Tahoma" w:hAnsi="Tahoma" w:cs="Tahoma"/>
          <w:sz w:val="20"/>
          <w:szCs w:val="20"/>
        </w:rPr>
        <w:t> správe o prerokovaní stavebného zámeru a v</w:t>
      </w:r>
      <w:r w:rsidR="008E24DE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Dokumentácii</w:t>
      </w:r>
      <w:r w:rsidR="008E24DE">
        <w:rPr>
          <w:rFonts w:ascii="Tahoma" w:hAnsi="Tahoma" w:cs="Tahoma"/>
          <w:sz w:val="20"/>
          <w:szCs w:val="20"/>
        </w:rPr>
        <w:t xml:space="preserve"> pre</w:t>
      </w:r>
      <w:r w:rsidR="00A21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21775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, a to najmä tak, že ich po predchádzajúcom odsúhlasení </w:t>
      </w:r>
      <w:r w:rsidR="007226C8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zohľadní </w:t>
      </w:r>
      <w:r w:rsidR="002665A2">
        <w:rPr>
          <w:rFonts w:ascii="Tahoma" w:hAnsi="Tahoma" w:cs="Tahoma"/>
          <w:sz w:val="20"/>
          <w:szCs w:val="20"/>
        </w:rPr>
        <w:t>v správe o prerokovaní stavebného zámeru a v</w:t>
      </w:r>
      <w:r w:rsidR="00A21775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</w:t>
      </w:r>
      <w:r w:rsidR="002665A2">
        <w:rPr>
          <w:rFonts w:ascii="Tahoma" w:hAnsi="Tahoma" w:cs="Tahoma"/>
          <w:sz w:val="20"/>
          <w:szCs w:val="20"/>
        </w:rPr>
        <w:t>i</w:t>
      </w:r>
      <w:r w:rsidR="00A21775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21775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tak, aby bolo zabezpečené </w:t>
      </w:r>
      <w:r w:rsidRPr="005911EA">
        <w:rPr>
          <w:rFonts w:ascii="Tahoma" w:hAnsi="Tahoma" w:cs="Tahoma"/>
          <w:b/>
          <w:bCs/>
          <w:sz w:val="20"/>
          <w:szCs w:val="20"/>
        </w:rPr>
        <w:t xml:space="preserve">vydanie </w:t>
      </w:r>
      <w:r w:rsidR="0071495A">
        <w:rPr>
          <w:rFonts w:ascii="Tahoma" w:hAnsi="Tahoma" w:cs="Tahoma"/>
          <w:b/>
          <w:bCs/>
          <w:sz w:val="20"/>
          <w:szCs w:val="20"/>
        </w:rPr>
        <w:t>rozhodnutia o stavebnom zámere</w:t>
      </w:r>
      <w:r w:rsidRPr="005911EA">
        <w:rPr>
          <w:rFonts w:ascii="Tahoma" w:hAnsi="Tahoma" w:cs="Tahoma"/>
          <w:sz w:val="20"/>
          <w:szCs w:val="20"/>
        </w:rPr>
        <w:t xml:space="preserve">; </w:t>
      </w:r>
      <w:r w:rsidR="003F5D7C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nemusí zohľadňovať tie požiadavky, resp. pripomienky Príslušných orgánov</w:t>
      </w:r>
      <w:r w:rsidR="00714159"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v prípade ktorých mu na to dal </w:t>
      </w:r>
      <w:r w:rsidR="00A91584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súhlas.</w:t>
      </w:r>
      <w:r w:rsidR="005468E1" w:rsidRPr="005468E1">
        <w:t xml:space="preserve"> </w:t>
      </w:r>
      <w:r w:rsidR="005468E1">
        <w:t xml:space="preserve"> </w:t>
      </w:r>
      <w:r w:rsidR="009A43B8">
        <w:rPr>
          <w:rFonts w:ascii="Tahoma" w:hAnsi="Tahoma" w:cs="Tahoma"/>
          <w:sz w:val="20"/>
          <w:szCs w:val="20"/>
        </w:rPr>
        <w:t>N</w:t>
      </w:r>
      <w:r w:rsidR="00AD14B8">
        <w:rPr>
          <w:rFonts w:ascii="Tahoma" w:hAnsi="Tahoma" w:cs="Tahoma"/>
          <w:sz w:val="20"/>
          <w:szCs w:val="20"/>
        </w:rPr>
        <w:t>áklady spojené</w:t>
      </w:r>
      <w:r w:rsidR="009A43B8">
        <w:rPr>
          <w:rFonts w:ascii="Tahoma" w:hAnsi="Tahoma" w:cs="Tahoma"/>
          <w:sz w:val="20"/>
          <w:szCs w:val="20"/>
        </w:rPr>
        <w:t xml:space="preserve"> so zohľadnením </w:t>
      </w:r>
      <w:r w:rsidR="009A43B8" w:rsidRPr="005911EA">
        <w:rPr>
          <w:rFonts w:ascii="Tahoma" w:hAnsi="Tahoma" w:cs="Tahoma"/>
          <w:sz w:val="20"/>
          <w:szCs w:val="20"/>
        </w:rPr>
        <w:t>pripomien</w:t>
      </w:r>
      <w:r w:rsidR="009A43B8">
        <w:rPr>
          <w:rFonts w:ascii="Tahoma" w:hAnsi="Tahoma" w:cs="Tahoma"/>
          <w:sz w:val="20"/>
          <w:szCs w:val="20"/>
        </w:rPr>
        <w:t>ok</w:t>
      </w:r>
      <w:r w:rsidR="009A43B8" w:rsidRPr="005911EA">
        <w:rPr>
          <w:rFonts w:ascii="Tahoma" w:hAnsi="Tahoma" w:cs="Tahoma"/>
          <w:sz w:val="20"/>
          <w:szCs w:val="20"/>
        </w:rPr>
        <w:t xml:space="preserve"> Príslušných orgánov</w:t>
      </w:r>
      <w:r w:rsidR="009A43B8">
        <w:rPr>
          <w:rFonts w:ascii="Tahoma" w:hAnsi="Tahoma" w:cs="Tahoma"/>
          <w:sz w:val="20"/>
          <w:szCs w:val="20"/>
        </w:rPr>
        <w:t xml:space="preserve"> </w:t>
      </w:r>
      <w:r w:rsidR="009A43B8" w:rsidRPr="005911EA">
        <w:rPr>
          <w:rFonts w:ascii="Tahoma" w:hAnsi="Tahoma" w:cs="Tahoma"/>
          <w:sz w:val="20"/>
          <w:szCs w:val="20"/>
        </w:rPr>
        <w:t>podľa tohto bodu</w:t>
      </w:r>
      <w:r w:rsidR="009A43B8">
        <w:rPr>
          <w:rFonts w:ascii="Tahoma" w:hAnsi="Tahoma" w:cs="Tahoma"/>
          <w:sz w:val="20"/>
          <w:szCs w:val="20"/>
        </w:rPr>
        <w:t>, a to vrátane prípadných správnych</w:t>
      </w:r>
      <w:r w:rsidR="003C4D2C">
        <w:rPr>
          <w:rFonts w:ascii="Tahoma" w:hAnsi="Tahoma" w:cs="Tahoma"/>
          <w:sz w:val="20"/>
          <w:szCs w:val="20"/>
        </w:rPr>
        <w:t xml:space="preserve"> alebo iných</w:t>
      </w:r>
      <w:r w:rsidR="009A43B8">
        <w:rPr>
          <w:rFonts w:ascii="Tahoma" w:hAnsi="Tahoma" w:cs="Tahoma"/>
          <w:sz w:val="20"/>
          <w:szCs w:val="20"/>
        </w:rPr>
        <w:t xml:space="preserve"> poplatkov</w:t>
      </w:r>
      <w:r w:rsidR="003C4D2C">
        <w:rPr>
          <w:rFonts w:ascii="Tahoma" w:hAnsi="Tahoma" w:cs="Tahoma"/>
          <w:sz w:val="20"/>
          <w:szCs w:val="20"/>
        </w:rPr>
        <w:t>,</w:t>
      </w:r>
      <w:r w:rsidR="005468E1" w:rsidRPr="005468E1">
        <w:rPr>
          <w:rFonts w:ascii="Tahoma" w:hAnsi="Tahoma" w:cs="Tahoma"/>
          <w:sz w:val="20"/>
          <w:szCs w:val="20"/>
        </w:rPr>
        <w:t xml:space="preserve"> znáša v plnom rozsahu </w:t>
      </w:r>
      <w:r w:rsidR="00A91584">
        <w:rPr>
          <w:rFonts w:ascii="Tahoma" w:hAnsi="Tahoma" w:cs="Tahoma"/>
          <w:sz w:val="20"/>
          <w:szCs w:val="20"/>
        </w:rPr>
        <w:t>Projektant</w:t>
      </w:r>
      <w:r w:rsidR="005468E1" w:rsidRPr="004B2384">
        <w:rPr>
          <w:rFonts w:ascii="Tahoma" w:hAnsi="Tahoma" w:cs="Tahoma"/>
          <w:sz w:val="20"/>
          <w:szCs w:val="20"/>
        </w:rPr>
        <w:t>.</w:t>
      </w:r>
      <w:r w:rsidRPr="004B2384">
        <w:rPr>
          <w:rFonts w:ascii="Tahoma" w:hAnsi="Tahoma" w:cs="Tahoma"/>
          <w:sz w:val="20"/>
          <w:szCs w:val="20"/>
        </w:rPr>
        <w:t xml:space="preserve"> </w:t>
      </w:r>
    </w:p>
    <w:p w14:paraId="28159875" w14:textId="009EC49C" w:rsidR="00E719C8" w:rsidRPr="004B2384" w:rsidRDefault="00E719C8" w:rsidP="00E719C8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6.</w:t>
      </w:r>
      <w:r w:rsidR="00A102EC" w:rsidRPr="004B2384">
        <w:rPr>
          <w:rFonts w:ascii="Tahoma" w:hAnsi="Tahoma" w:cs="Tahoma"/>
          <w:b/>
          <w:bCs/>
          <w:sz w:val="20"/>
          <w:szCs w:val="20"/>
        </w:rPr>
        <w:t>6</w:t>
      </w:r>
      <w:r w:rsidRPr="004B2384">
        <w:rPr>
          <w:rFonts w:ascii="Tahoma" w:hAnsi="Tahoma" w:cs="Tahoma"/>
          <w:b/>
          <w:bCs/>
          <w:sz w:val="20"/>
          <w:szCs w:val="20"/>
        </w:rPr>
        <w:tab/>
        <w:t>Inžinierske služby v</w:t>
      </w:r>
      <w:r w:rsidR="003F5D7C">
        <w:rPr>
          <w:rFonts w:ascii="Tahoma" w:hAnsi="Tahoma" w:cs="Tahoma"/>
          <w:b/>
          <w:bCs/>
          <w:sz w:val="20"/>
          <w:szCs w:val="20"/>
        </w:rPr>
        <w:t> konaní o stavebnom zámere</w:t>
      </w:r>
      <w:r w:rsidR="009E5B3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5B3C" w:rsidRPr="004B2384">
        <w:rPr>
          <w:rFonts w:ascii="Tahoma" w:hAnsi="Tahoma" w:cs="Tahoma"/>
          <w:b/>
          <w:bCs/>
          <w:sz w:val="20"/>
          <w:szCs w:val="20"/>
        </w:rPr>
        <w:t xml:space="preserve">a dodanie </w:t>
      </w:r>
      <w:r w:rsidR="00783F56">
        <w:rPr>
          <w:rFonts w:ascii="Tahoma" w:hAnsi="Tahoma" w:cs="Tahoma"/>
          <w:b/>
          <w:bCs/>
          <w:sz w:val="20"/>
          <w:szCs w:val="20"/>
        </w:rPr>
        <w:t>Dokumentácie</w:t>
      </w:r>
      <w:r w:rsidR="000E3C4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0D60">
        <w:rPr>
          <w:rFonts w:ascii="Tahoma" w:hAnsi="Tahoma" w:cs="Tahoma"/>
          <w:b/>
          <w:bCs/>
          <w:sz w:val="20"/>
          <w:szCs w:val="20"/>
        </w:rPr>
        <w:t xml:space="preserve">pre </w:t>
      </w:r>
      <w:proofErr w:type="spellStart"/>
      <w:r w:rsidR="004C0D60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A102EC" w:rsidRPr="004B2384">
        <w:rPr>
          <w:rFonts w:ascii="Tahoma" w:hAnsi="Tahoma" w:cs="Tahoma"/>
          <w:b/>
          <w:bCs/>
          <w:sz w:val="20"/>
          <w:szCs w:val="20"/>
        </w:rPr>
        <w:t>2</w:t>
      </w:r>
      <w:r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5F86770D" w14:textId="57E14B0D" w:rsidR="00E719C8" w:rsidRDefault="00E719C8" w:rsidP="00E719C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(a)</w:t>
      </w:r>
      <w:r w:rsidRPr="004B2384">
        <w:rPr>
          <w:rFonts w:ascii="Tahoma" w:hAnsi="Tahoma" w:cs="Tahoma"/>
          <w:sz w:val="20"/>
          <w:szCs w:val="20"/>
        </w:rPr>
        <w:tab/>
      </w:r>
      <w:r w:rsidR="00D35A18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bezodkladne po odsúhlasení Konceptu Dokumentácie</w:t>
      </w:r>
      <w:r w:rsidR="00D35A18">
        <w:rPr>
          <w:rFonts w:ascii="Tahoma" w:hAnsi="Tahoma" w:cs="Tahoma"/>
          <w:sz w:val="20"/>
          <w:szCs w:val="20"/>
        </w:rPr>
        <w:t xml:space="preserve"> </w:t>
      </w:r>
      <w:r w:rsidR="006344B6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6344B6">
        <w:rPr>
          <w:rFonts w:ascii="Tahoma" w:hAnsi="Tahoma" w:cs="Tahoma"/>
          <w:sz w:val="20"/>
          <w:szCs w:val="20"/>
        </w:rPr>
        <w:t>RoSZ</w:t>
      </w:r>
      <w:proofErr w:type="spellEnd"/>
      <w:r w:rsidR="009D78B9" w:rsidRPr="004B2384">
        <w:rPr>
          <w:rFonts w:ascii="Tahoma" w:hAnsi="Tahoma" w:cs="Tahoma"/>
          <w:sz w:val="20"/>
          <w:szCs w:val="20"/>
        </w:rPr>
        <w:t xml:space="preserve"> </w:t>
      </w:r>
      <w:r w:rsidR="006344B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9D78B9" w:rsidRPr="004B2384">
        <w:rPr>
          <w:rFonts w:ascii="Tahoma" w:hAnsi="Tahoma" w:cs="Tahoma"/>
          <w:sz w:val="20"/>
          <w:szCs w:val="20"/>
        </w:rPr>
        <w:t xml:space="preserve">podľa </w:t>
      </w:r>
      <w:r w:rsidR="009D78B9" w:rsidRPr="00CE63EF">
        <w:rPr>
          <w:rFonts w:ascii="Tahoma" w:hAnsi="Tahoma" w:cs="Tahoma"/>
          <w:sz w:val="20"/>
          <w:szCs w:val="20"/>
        </w:rPr>
        <w:t>bodu 6.</w:t>
      </w:r>
      <w:r w:rsidR="00F37DE4" w:rsidRPr="00CE63EF">
        <w:rPr>
          <w:rFonts w:ascii="Tahoma" w:hAnsi="Tahoma" w:cs="Tahoma"/>
          <w:sz w:val="20"/>
          <w:szCs w:val="20"/>
        </w:rPr>
        <w:t>4</w:t>
      </w:r>
      <w:r w:rsidR="009D78B9" w:rsidRPr="00CE63EF">
        <w:rPr>
          <w:rFonts w:ascii="Tahoma" w:hAnsi="Tahoma" w:cs="Tahoma"/>
          <w:sz w:val="20"/>
          <w:szCs w:val="20"/>
        </w:rPr>
        <w:t xml:space="preserve"> a prerokovaní Konceptu Dokumentácie</w:t>
      </w:r>
      <w:r w:rsidR="006344B6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6344B6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="009D78B9" w:rsidRPr="00CE63EF">
        <w:rPr>
          <w:rFonts w:ascii="Tahoma" w:hAnsi="Tahoma" w:cs="Tahoma"/>
          <w:sz w:val="20"/>
          <w:szCs w:val="20"/>
        </w:rPr>
        <w:t xml:space="preserve"> s Príslušnými orgánmi </w:t>
      </w:r>
      <w:r w:rsidRPr="00CE63EF">
        <w:rPr>
          <w:rFonts w:ascii="Tahoma" w:hAnsi="Tahoma" w:cs="Tahoma"/>
          <w:sz w:val="20"/>
          <w:szCs w:val="20"/>
        </w:rPr>
        <w:t>podľa bodu 6.</w:t>
      </w:r>
      <w:r w:rsidR="00F37DE4" w:rsidRPr="00CE63EF">
        <w:rPr>
          <w:rFonts w:ascii="Tahoma" w:hAnsi="Tahoma" w:cs="Tahoma"/>
          <w:sz w:val="20"/>
          <w:szCs w:val="20"/>
        </w:rPr>
        <w:t>5</w:t>
      </w:r>
      <w:r w:rsidRPr="00CE63EF">
        <w:rPr>
          <w:rFonts w:ascii="Tahoma" w:hAnsi="Tahoma" w:cs="Tahoma"/>
          <w:sz w:val="20"/>
          <w:szCs w:val="20"/>
        </w:rPr>
        <w:t xml:space="preserve"> zabezpečí vydanie právoplatného </w:t>
      </w:r>
      <w:r w:rsidR="006344B6" w:rsidRPr="00CE63EF">
        <w:rPr>
          <w:rFonts w:ascii="Tahoma" w:hAnsi="Tahoma" w:cs="Tahoma"/>
          <w:sz w:val="20"/>
          <w:szCs w:val="20"/>
        </w:rPr>
        <w:t>rozhodnutia o stavebnom zámere</w:t>
      </w:r>
      <w:r w:rsidRPr="00CE63EF">
        <w:rPr>
          <w:rFonts w:ascii="Tahoma" w:hAnsi="Tahoma" w:cs="Tahoma"/>
          <w:sz w:val="20"/>
          <w:szCs w:val="20"/>
        </w:rPr>
        <w:t xml:space="preserve"> a za tým účelom bude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6344B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zastupovať v príslušnom </w:t>
      </w:r>
      <w:r w:rsidR="006344B6">
        <w:rPr>
          <w:rFonts w:ascii="Tahoma" w:hAnsi="Tahoma" w:cs="Tahoma"/>
          <w:b/>
          <w:bCs/>
          <w:sz w:val="20"/>
          <w:szCs w:val="20"/>
        </w:rPr>
        <w:t>konaní o stavebnom zámere</w:t>
      </w:r>
      <w:r w:rsidR="00E96276">
        <w:rPr>
          <w:rFonts w:ascii="Tahoma" w:hAnsi="Tahoma" w:cs="Tahoma"/>
          <w:sz w:val="20"/>
          <w:szCs w:val="20"/>
        </w:rPr>
        <w:t xml:space="preserve"> </w:t>
      </w:r>
      <w:r w:rsidRPr="003B2A21">
        <w:rPr>
          <w:rFonts w:ascii="Tahoma" w:hAnsi="Tahoma" w:cs="Tahoma"/>
          <w:sz w:val="20"/>
          <w:szCs w:val="20"/>
        </w:rPr>
        <w:t xml:space="preserve">(t. j. podá za </w:t>
      </w:r>
      <w:r w:rsidR="00A65ADC">
        <w:rPr>
          <w:rFonts w:ascii="Tahoma" w:hAnsi="Tahoma" w:cs="Tahoma"/>
          <w:sz w:val="20"/>
          <w:szCs w:val="20"/>
        </w:rPr>
        <w:t>BBSK</w:t>
      </w:r>
      <w:r w:rsidRPr="003B2A21">
        <w:rPr>
          <w:rFonts w:ascii="Tahoma" w:hAnsi="Tahoma" w:cs="Tahoma"/>
          <w:sz w:val="20"/>
          <w:szCs w:val="20"/>
        </w:rPr>
        <w:t xml:space="preserve"> žiadosť </w:t>
      </w:r>
      <w:r w:rsidR="00B03A3F">
        <w:rPr>
          <w:rFonts w:ascii="Tahoma" w:hAnsi="Tahoma" w:cs="Tahoma"/>
          <w:sz w:val="20"/>
          <w:szCs w:val="20"/>
        </w:rPr>
        <w:t xml:space="preserve">na začatie konania </w:t>
      </w:r>
      <w:r w:rsidRPr="003B2A21">
        <w:rPr>
          <w:rFonts w:ascii="Tahoma" w:hAnsi="Tahoma" w:cs="Tahoma"/>
          <w:sz w:val="20"/>
          <w:szCs w:val="20"/>
        </w:rPr>
        <w:t>o</w:t>
      </w:r>
      <w:r w:rsidR="00B03A3F">
        <w:rPr>
          <w:rFonts w:ascii="Tahoma" w:hAnsi="Tahoma" w:cs="Tahoma"/>
          <w:sz w:val="20"/>
          <w:szCs w:val="20"/>
        </w:rPr>
        <w:t> stavebnom zámere</w:t>
      </w:r>
      <w:r w:rsidRPr="003B2A21">
        <w:rPr>
          <w:rFonts w:ascii="Tahoma" w:hAnsi="Tahoma" w:cs="Tahoma"/>
          <w:sz w:val="20"/>
          <w:szCs w:val="20"/>
        </w:rPr>
        <w:t xml:space="preserve"> so všetkými náležitosťami</w:t>
      </w:r>
      <w:r>
        <w:rPr>
          <w:rFonts w:ascii="Tahoma" w:hAnsi="Tahoma" w:cs="Tahoma"/>
          <w:sz w:val="20"/>
          <w:szCs w:val="20"/>
        </w:rPr>
        <w:t xml:space="preserve"> vyžadovanými aplikovateľnými právnymi predpismi a bude v danom konaní </w:t>
      </w:r>
      <w:r w:rsidR="00B03A3F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procesne zastupovať).  </w:t>
      </w:r>
    </w:p>
    <w:p w14:paraId="41D0C48D" w14:textId="78712977" w:rsidR="00B5589D" w:rsidRDefault="00B5589D" w:rsidP="00E719C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F05B31">
        <w:rPr>
          <w:rFonts w:ascii="Tahoma" w:hAnsi="Tahoma" w:cs="Tahoma"/>
          <w:sz w:val="20"/>
          <w:szCs w:val="20"/>
        </w:rPr>
        <w:t xml:space="preserve">Ak Projektant podá žiadosť </w:t>
      </w:r>
      <w:r w:rsidR="00752618">
        <w:rPr>
          <w:rFonts w:ascii="Tahoma" w:hAnsi="Tahoma" w:cs="Tahoma"/>
          <w:sz w:val="20"/>
          <w:szCs w:val="20"/>
        </w:rPr>
        <w:t>na začatie konania o</w:t>
      </w:r>
      <w:r w:rsidR="002A043E">
        <w:rPr>
          <w:rFonts w:ascii="Tahoma" w:hAnsi="Tahoma" w:cs="Tahoma"/>
          <w:sz w:val="20"/>
          <w:szCs w:val="20"/>
        </w:rPr>
        <w:t> vydanie rozhodnutia o stavebnom zámere v</w:t>
      </w:r>
      <w:r w:rsidR="00BC7CAB">
        <w:rPr>
          <w:rFonts w:ascii="Tahoma" w:hAnsi="Tahoma" w:cs="Tahoma"/>
          <w:sz w:val="20"/>
          <w:szCs w:val="20"/>
        </w:rPr>
        <w:t> </w:t>
      </w:r>
      <w:r w:rsidR="002A043E">
        <w:rPr>
          <w:rFonts w:ascii="Tahoma" w:hAnsi="Tahoma" w:cs="Tahoma"/>
          <w:sz w:val="20"/>
          <w:szCs w:val="20"/>
        </w:rPr>
        <w:t>elektronick</w:t>
      </w:r>
      <w:r w:rsidR="00BC7CAB">
        <w:rPr>
          <w:rFonts w:ascii="Tahoma" w:hAnsi="Tahoma" w:cs="Tahoma"/>
          <w:sz w:val="20"/>
          <w:szCs w:val="20"/>
        </w:rPr>
        <w:t>ej forme</w:t>
      </w:r>
      <w:r w:rsidR="002A043E">
        <w:rPr>
          <w:rFonts w:ascii="Tahoma" w:hAnsi="Tahoma" w:cs="Tahoma"/>
          <w:sz w:val="20"/>
          <w:szCs w:val="20"/>
        </w:rPr>
        <w:t>, je</w:t>
      </w:r>
      <w:r w:rsidR="00BC7CAB">
        <w:rPr>
          <w:rFonts w:ascii="Tahoma" w:hAnsi="Tahoma" w:cs="Tahoma"/>
          <w:sz w:val="20"/>
          <w:szCs w:val="20"/>
        </w:rPr>
        <w:t xml:space="preserve"> povinný bezodkladne </w:t>
      </w:r>
      <w:r w:rsidR="004108EB">
        <w:rPr>
          <w:rFonts w:ascii="Tahoma" w:hAnsi="Tahoma" w:cs="Tahoma"/>
          <w:sz w:val="20"/>
          <w:szCs w:val="20"/>
        </w:rPr>
        <w:t>po podaní žiadosti</w:t>
      </w:r>
      <w:r w:rsidR="003A3060">
        <w:rPr>
          <w:rFonts w:ascii="Tahoma" w:hAnsi="Tahoma" w:cs="Tahoma"/>
          <w:sz w:val="20"/>
          <w:szCs w:val="20"/>
        </w:rPr>
        <w:t xml:space="preserve"> </w:t>
      </w:r>
      <w:r w:rsidR="00B1439A">
        <w:rPr>
          <w:rFonts w:ascii="Tahoma" w:hAnsi="Tahoma" w:cs="Tahoma"/>
          <w:sz w:val="20"/>
          <w:szCs w:val="20"/>
        </w:rPr>
        <w:t xml:space="preserve">zabezpečiť prístup BBSK </w:t>
      </w:r>
      <w:r w:rsidR="00D94A7B">
        <w:rPr>
          <w:rFonts w:ascii="Tahoma" w:hAnsi="Tahoma" w:cs="Tahoma"/>
          <w:sz w:val="20"/>
          <w:szCs w:val="20"/>
        </w:rPr>
        <w:t>k</w:t>
      </w:r>
      <w:r w:rsidR="007C5D0B">
        <w:rPr>
          <w:rFonts w:ascii="Tahoma" w:hAnsi="Tahoma" w:cs="Tahoma"/>
          <w:sz w:val="20"/>
          <w:szCs w:val="20"/>
        </w:rPr>
        <w:t> akejkoľvek dokumentácii týkaj</w:t>
      </w:r>
      <w:r w:rsidR="00ED0C80">
        <w:rPr>
          <w:rFonts w:ascii="Tahoma" w:hAnsi="Tahoma" w:cs="Tahoma"/>
          <w:sz w:val="20"/>
          <w:szCs w:val="20"/>
        </w:rPr>
        <w:t xml:space="preserve">úcej sa predmetného konania vedenej v </w:t>
      </w:r>
      <w:r w:rsidR="00ED0C80" w:rsidRPr="00ED0C80">
        <w:rPr>
          <w:rFonts w:ascii="Tahoma" w:hAnsi="Tahoma" w:cs="Tahoma"/>
          <w:sz w:val="20"/>
          <w:szCs w:val="20"/>
        </w:rPr>
        <w:t xml:space="preserve">informačnom </w:t>
      </w:r>
      <w:r w:rsidR="00ED0C80" w:rsidRPr="00ED0C80">
        <w:rPr>
          <w:rFonts w:ascii="Tahoma" w:hAnsi="Tahoma" w:cs="Tahoma"/>
          <w:sz w:val="20"/>
          <w:szCs w:val="20"/>
        </w:rPr>
        <w:lastRenderedPageBreak/>
        <w:t>systéme Úradu pre územné plánovanie a výstavbu Slovenskej republiky</w:t>
      </w:r>
      <w:r w:rsidR="000F25CF">
        <w:rPr>
          <w:rFonts w:ascii="Tahoma" w:hAnsi="Tahoma" w:cs="Tahoma"/>
          <w:sz w:val="20"/>
          <w:szCs w:val="20"/>
        </w:rPr>
        <w:t xml:space="preserve"> a poskytnúť BBSK všetky údaje potrebné na prístup k tejto dokumentácii.</w:t>
      </w:r>
      <w:r w:rsidR="002A043E">
        <w:rPr>
          <w:rFonts w:ascii="Tahoma" w:hAnsi="Tahoma" w:cs="Tahoma"/>
          <w:sz w:val="20"/>
          <w:szCs w:val="20"/>
        </w:rPr>
        <w:t xml:space="preserve"> </w:t>
      </w:r>
    </w:p>
    <w:p w14:paraId="4492108E" w14:textId="2EB3809C" w:rsidR="00E719C8" w:rsidRDefault="00E719C8" w:rsidP="00B5589D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3B2A21">
        <w:rPr>
          <w:rFonts w:ascii="Tahoma" w:hAnsi="Tahoma" w:cs="Tahoma"/>
          <w:sz w:val="20"/>
          <w:szCs w:val="20"/>
        </w:rPr>
        <w:t>(</w:t>
      </w:r>
      <w:r w:rsidR="00B5589D">
        <w:rPr>
          <w:rFonts w:ascii="Tahoma" w:hAnsi="Tahoma" w:cs="Tahoma"/>
          <w:sz w:val="20"/>
          <w:szCs w:val="20"/>
        </w:rPr>
        <w:t>c</w:t>
      </w:r>
      <w:r w:rsidRPr="003B2A21">
        <w:rPr>
          <w:rFonts w:ascii="Tahoma" w:hAnsi="Tahoma" w:cs="Tahoma"/>
          <w:sz w:val="20"/>
          <w:szCs w:val="20"/>
        </w:rPr>
        <w:t>)</w:t>
      </w:r>
      <w:r w:rsidRPr="003B2A21">
        <w:rPr>
          <w:rFonts w:ascii="Tahoma" w:hAnsi="Tahoma" w:cs="Tahoma"/>
          <w:sz w:val="20"/>
          <w:szCs w:val="20"/>
        </w:rPr>
        <w:tab/>
      </w:r>
      <w:r w:rsidR="005C39EA">
        <w:rPr>
          <w:rFonts w:ascii="Tahoma" w:hAnsi="Tahoma" w:cs="Tahoma"/>
          <w:sz w:val="20"/>
          <w:szCs w:val="20"/>
        </w:rPr>
        <w:t>Projektant</w:t>
      </w:r>
      <w:r w:rsidRPr="00392188">
        <w:rPr>
          <w:rFonts w:ascii="Tahoma" w:hAnsi="Tahoma" w:cs="Tahoma"/>
          <w:sz w:val="20"/>
          <w:szCs w:val="20"/>
        </w:rPr>
        <w:t xml:space="preserve"> bezodkladne po doručení právoplatného </w:t>
      </w:r>
      <w:r w:rsidR="005C39EA">
        <w:rPr>
          <w:rFonts w:ascii="Tahoma" w:hAnsi="Tahoma" w:cs="Tahoma"/>
          <w:sz w:val="20"/>
          <w:szCs w:val="20"/>
        </w:rPr>
        <w:t>rozhodnutia o stavebnom zámere</w:t>
      </w:r>
      <w:r w:rsidRPr="00392188">
        <w:rPr>
          <w:rFonts w:ascii="Tahoma" w:hAnsi="Tahoma" w:cs="Tahoma"/>
          <w:sz w:val="20"/>
          <w:szCs w:val="20"/>
        </w:rPr>
        <w:t xml:space="preserve"> zapracuje do </w:t>
      </w:r>
      <w:r w:rsidR="002E4947">
        <w:rPr>
          <w:rFonts w:ascii="Tahoma" w:hAnsi="Tahoma" w:cs="Tahoma"/>
          <w:sz w:val="20"/>
          <w:szCs w:val="20"/>
        </w:rPr>
        <w:t xml:space="preserve">Konceptu </w:t>
      </w:r>
      <w:r w:rsidRPr="00392188">
        <w:rPr>
          <w:rFonts w:ascii="Tahoma" w:hAnsi="Tahoma" w:cs="Tahoma"/>
          <w:sz w:val="20"/>
          <w:szCs w:val="20"/>
        </w:rPr>
        <w:t>Dokumentácie</w:t>
      </w:r>
      <w:r w:rsidR="005C39E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5C39EA">
        <w:rPr>
          <w:rFonts w:ascii="Tahoma" w:hAnsi="Tahoma" w:cs="Tahoma"/>
          <w:sz w:val="20"/>
          <w:szCs w:val="20"/>
        </w:rPr>
        <w:t>RoSZ</w:t>
      </w:r>
      <w:proofErr w:type="spellEnd"/>
      <w:r w:rsidR="002E4947">
        <w:rPr>
          <w:rFonts w:ascii="Tahoma" w:hAnsi="Tahoma" w:cs="Tahoma"/>
          <w:sz w:val="20"/>
          <w:szCs w:val="20"/>
        </w:rPr>
        <w:t xml:space="preserve"> </w:t>
      </w:r>
      <w:r w:rsidR="00714B46">
        <w:rPr>
          <w:rFonts w:ascii="Tahoma" w:hAnsi="Tahoma" w:cs="Tahoma"/>
          <w:sz w:val="20"/>
          <w:szCs w:val="20"/>
        </w:rPr>
        <w:t xml:space="preserve">všetky </w:t>
      </w:r>
      <w:r w:rsidRPr="00392188">
        <w:rPr>
          <w:rFonts w:ascii="Tahoma" w:hAnsi="Tahoma" w:cs="Tahoma"/>
          <w:sz w:val="20"/>
          <w:szCs w:val="20"/>
        </w:rPr>
        <w:t xml:space="preserve">pripomienky </w:t>
      </w:r>
      <w:r w:rsidR="005C39EA">
        <w:rPr>
          <w:rFonts w:ascii="Tahoma" w:hAnsi="Tahoma" w:cs="Tahoma"/>
          <w:sz w:val="20"/>
          <w:szCs w:val="20"/>
        </w:rPr>
        <w:t>z rozhodnutia o stavebnom zámere</w:t>
      </w:r>
      <w:r w:rsidRPr="00392188">
        <w:rPr>
          <w:rFonts w:ascii="Tahoma" w:hAnsi="Tahoma" w:cs="Tahoma"/>
          <w:sz w:val="20"/>
          <w:szCs w:val="20"/>
        </w:rPr>
        <w:t xml:space="preserve">. </w:t>
      </w:r>
    </w:p>
    <w:p w14:paraId="3A782997" w14:textId="7BA9964F" w:rsidR="004A49AF" w:rsidRPr="00CE63EF" w:rsidRDefault="004A49AF" w:rsidP="004A49AF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B5589D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666DE">
        <w:rPr>
          <w:rFonts w:ascii="Tahoma" w:hAnsi="Tahoma" w:cs="Tahoma"/>
          <w:sz w:val="20"/>
          <w:szCs w:val="20"/>
        </w:rPr>
        <w:t xml:space="preserve">Dokumentáciu pre </w:t>
      </w:r>
      <w:proofErr w:type="spellStart"/>
      <w:r w:rsidR="001666DE">
        <w:rPr>
          <w:rFonts w:ascii="Tahoma" w:hAnsi="Tahoma" w:cs="Tahoma"/>
          <w:sz w:val="20"/>
          <w:szCs w:val="20"/>
        </w:rPr>
        <w:t>RoSZ</w:t>
      </w:r>
      <w:proofErr w:type="spellEnd"/>
      <w:r w:rsidR="0028116A">
        <w:rPr>
          <w:rFonts w:ascii="Tahoma" w:hAnsi="Tahoma" w:cs="Tahoma"/>
          <w:sz w:val="20"/>
          <w:szCs w:val="20"/>
        </w:rPr>
        <w:t>, ako aj</w:t>
      </w:r>
      <w:r w:rsidR="00601427">
        <w:rPr>
          <w:rFonts w:ascii="Tahoma" w:hAnsi="Tahoma" w:cs="Tahoma"/>
          <w:sz w:val="20"/>
          <w:szCs w:val="20"/>
        </w:rPr>
        <w:t xml:space="preserve"> </w:t>
      </w:r>
      <w:r w:rsidR="00D21305">
        <w:rPr>
          <w:rFonts w:ascii="Tahoma" w:hAnsi="Tahoma" w:cs="Tahoma"/>
          <w:sz w:val="20"/>
          <w:szCs w:val="20"/>
        </w:rPr>
        <w:t>p</w:t>
      </w:r>
      <w:r w:rsidRPr="004B2384">
        <w:rPr>
          <w:rFonts w:ascii="Tahoma" w:hAnsi="Tahoma" w:cs="Tahoma"/>
          <w:sz w:val="20"/>
          <w:szCs w:val="20"/>
        </w:rPr>
        <w:t xml:space="preserve">rávoplatné </w:t>
      </w:r>
      <w:r>
        <w:rPr>
          <w:rFonts w:ascii="Tahoma" w:hAnsi="Tahoma" w:cs="Tahoma"/>
          <w:sz w:val="20"/>
          <w:szCs w:val="20"/>
        </w:rPr>
        <w:t>rozhodnutie o stavebnom zámere</w:t>
      </w:r>
      <w:r w:rsidR="006E07E6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protokolárne odovzdá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najneskôr v posledný deň termínu </w:t>
      </w:r>
      <w:r w:rsidRPr="00CE63EF">
        <w:rPr>
          <w:rFonts w:ascii="Tahoma" w:hAnsi="Tahoma" w:cs="Tahoma"/>
          <w:sz w:val="20"/>
          <w:szCs w:val="20"/>
        </w:rPr>
        <w:t xml:space="preserve">podľa bodu 4.1 písm. b) </w:t>
      </w:r>
      <w:proofErr w:type="spellStart"/>
      <w:r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(2) (Míľnik 2).</w:t>
      </w:r>
    </w:p>
    <w:p w14:paraId="5A787D9B" w14:textId="1723A4F8" w:rsidR="000A0251" w:rsidRPr="00CE63EF" w:rsidRDefault="000A0251" w:rsidP="000A025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B5589D" w:rsidRPr="00CE63EF">
        <w:rPr>
          <w:rFonts w:ascii="Tahoma" w:hAnsi="Tahoma" w:cs="Tahoma"/>
          <w:sz w:val="20"/>
          <w:szCs w:val="20"/>
        </w:rPr>
        <w:t>e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  <w:t xml:space="preserve">Projektant sa zaväzuje dodať </w:t>
      </w:r>
      <w:r w:rsidR="00362CF8" w:rsidRPr="00CE63EF">
        <w:rPr>
          <w:rFonts w:ascii="Tahoma" w:hAnsi="Tahoma" w:cs="Tahoma"/>
          <w:sz w:val="20"/>
          <w:szCs w:val="20"/>
        </w:rPr>
        <w:t xml:space="preserve">Dokumentáciu pre </w:t>
      </w:r>
      <w:proofErr w:type="spellStart"/>
      <w:r w:rsidR="00362CF8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="008A19BC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v nasledovných vyhotoveniach:</w:t>
      </w:r>
    </w:p>
    <w:p w14:paraId="5B77846A" w14:textId="77777777" w:rsidR="000A0251" w:rsidRPr="00CE63EF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  <w:t>- 6 vyhotovení v tlačenej forme;</w:t>
      </w:r>
    </w:p>
    <w:p w14:paraId="131FBFEF" w14:textId="77777777" w:rsidR="000A0251" w:rsidRPr="00CE63EF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  <w:t>- 1 vyhotovenie v elektronickej forme v needitovateľnej (.</w:t>
      </w:r>
      <w:proofErr w:type="spellStart"/>
      <w:r w:rsidRPr="00CE63EF">
        <w:rPr>
          <w:rFonts w:ascii="Tahoma" w:hAnsi="Tahoma" w:cs="Tahoma"/>
          <w:sz w:val="20"/>
          <w:szCs w:val="20"/>
        </w:rPr>
        <w:t>pdf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formát) aj v editovateľnej podobe (.</w:t>
      </w:r>
      <w:proofErr w:type="spellStart"/>
      <w:r w:rsidRPr="00CE63EF">
        <w:rPr>
          <w:rFonts w:ascii="Tahoma" w:hAnsi="Tahoma" w:cs="Tahoma"/>
          <w:sz w:val="20"/>
          <w:szCs w:val="20"/>
        </w:rPr>
        <w:t>doc</w:t>
      </w:r>
      <w:proofErr w:type="spellEnd"/>
      <w:r w:rsidRPr="00CE63EF">
        <w:rPr>
          <w:rFonts w:ascii="Tahoma" w:hAnsi="Tahoma" w:cs="Tahoma"/>
          <w:sz w:val="20"/>
          <w:szCs w:val="20"/>
        </w:rPr>
        <w:t>, .</w:t>
      </w:r>
      <w:proofErr w:type="spellStart"/>
      <w:r w:rsidRPr="00CE63EF">
        <w:rPr>
          <w:rFonts w:ascii="Tahoma" w:hAnsi="Tahoma" w:cs="Tahoma"/>
          <w:sz w:val="20"/>
          <w:szCs w:val="20"/>
        </w:rPr>
        <w:t>dwg</w:t>
      </w:r>
      <w:proofErr w:type="spellEnd"/>
      <w:r w:rsidRPr="00CE63EF">
        <w:rPr>
          <w:rFonts w:ascii="Tahoma" w:hAnsi="Tahoma" w:cs="Tahoma"/>
          <w:sz w:val="20"/>
          <w:szCs w:val="20"/>
        </w:rPr>
        <w:t>, .</w:t>
      </w:r>
      <w:proofErr w:type="spellStart"/>
      <w:r w:rsidRPr="00CE63EF">
        <w:rPr>
          <w:rFonts w:ascii="Tahoma" w:hAnsi="Tahoma" w:cs="Tahoma"/>
          <w:sz w:val="20"/>
          <w:szCs w:val="20"/>
        </w:rPr>
        <w:t>dgn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alebo .</w:t>
      </w:r>
      <w:proofErr w:type="spellStart"/>
      <w:r w:rsidRPr="00CE63EF">
        <w:rPr>
          <w:rFonts w:ascii="Tahoma" w:hAnsi="Tahoma" w:cs="Tahoma"/>
          <w:sz w:val="20"/>
          <w:szCs w:val="20"/>
        </w:rPr>
        <w:t>xls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formát) na USB nosiči.</w:t>
      </w:r>
    </w:p>
    <w:p w14:paraId="2784C103" w14:textId="1414F3C8" w:rsidR="000A0251" w:rsidRPr="00CE63EF" w:rsidRDefault="000A0251" w:rsidP="003F65F6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  <w:t>Dokumentácia</w:t>
      </w:r>
      <w:r w:rsidR="00362CF8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62CF8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v elektronickej forme musí byť identická s</w:t>
      </w:r>
      <w:r w:rsidR="00362CF8" w:rsidRPr="00CE63EF">
        <w:rPr>
          <w:rFonts w:ascii="Tahoma" w:hAnsi="Tahoma" w:cs="Tahoma"/>
          <w:sz w:val="20"/>
          <w:szCs w:val="20"/>
        </w:rPr>
        <w:t> </w:t>
      </w:r>
      <w:r w:rsidRPr="00CE63EF">
        <w:rPr>
          <w:rFonts w:ascii="Tahoma" w:hAnsi="Tahoma" w:cs="Tahoma"/>
          <w:sz w:val="20"/>
          <w:szCs w:val="20"/>
        </w:rPr>
        <w:t>Dokumentáciou</w:t>
      </w:r>
      <w:r w:rsidR="00362CF8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62CF8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v tlačenej forme.</w:t>
      </w:r>
      <w:r w:rsidR="003F65F6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Na základe osobitnej požiadavky BBSK Projektant zabezpečí dodatočné dodanie vyhotovení Dokumentácie</w:t>
      </w:r>
      <w:r w:rsidR="000960E2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0960E2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v tlačenej forme, najviac však v 2 vyhotoveniach.</w:t>
      </w:r>
    </w:p>
    <w:p w14:paraId="6F76131B" w14:textId="351FB1E9" w:rsidR="000A0251" w:rsidRPr="00CE63EF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B5589D" w:rsidRPr="00CE63EF">
        <w:rPr>
          <w:rFonts w:ascii="Tahoma" w:hAnsi="Tahoma" w:cs="Tahoma"/>
          <w:sz w:val="20"/>
          <w:szCs w:val="20"/>
        </w:rPr>
        <w:t>f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  <w:t>BBSK je oprávnený odovzdanú Dokumentáciu</w:t>
      </w:r>
      <w:r w:rsidR="00344A55" w:rsidRPr="00CE63EF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44A55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preskúmať a</w:t>
      </w:r>
      <w:r w:rsidR="006E07E6" w:rsidRPr="00CE63EF">
        <w:rPr>
          <w:rFonts w:ascii="Tahoma" w:hAnsi="Tahoma" w:cs="Tahoma"/>
          <w:sz w:val="20"/>
          <w:szCs w:val="20"/>
        </w:rPr>
        <w:t> </w:t>
      </w:r>
      <w:r w:rsidRPr="00CE63EF">
        <w:rPr>
          <w:rFonts w:ascii="Tahoma" w:hAnsi="Tahoma" w:cs="Tahoma"/>
          <w:sz w:val="20"/>
          <w:szCs w:val="20"/>
        </w:rPr>
        <w:t>posúdiť. Ak BBSK</w:t>
      </w:r>
      <w:r>
        <w:rPr>
          <w:rFonts w:ascii="Tahoma" w:hAnsi="Tahoma" w:cs="Tahoma"/>
          <w:sz w:val="20"/>
          <w:szCs w:val="20"/>
        </w:rPr>
        <w:t xml:space="preserve"> </w:t>
      </w:r>
      <w:r w:rsidR="006E07E6">
        <w:rPr>
          <w:rFonts w:ascii="Tahoma" w:hAnsi="Tahoma" w:cs="Tahoma"/>
          <w:sz w:val="20"/>
          <w:szCs w:val="20"/>
        </w:rPr>
        <w:t xml:space="preserve">pri prehliadke </w:t>
      </w:r>
      <w:r w:rsidRPr="003B2A21">
        <w:rPr>
          <w:rFonts w:ascii="Tahoma" w:hAnsi="Tahoma" w:cs="Tahoma"/>
          <w:sz w:val="20"/>
          <w:szCs w:val="20"/>
        </w:rPr>
        <w:t>zistí, že má odovzd</w:t>
      </w:r>
      <w:r w:rsidR="006E07E6">
        <w:rPr>
          <w:rFonts w:ascii="Tahoma" w:hAnsi="Tahoma" w:cs="Tahoma"/>
          <w:sz w:val="20"/>
          <w:szCs w:val="20"/>
        </w:rPr>
        <w:t>an</w:t>
      </w:r>
      <w:r w:rsidRPr="003B2A21">
        <w:rPr>
          <w:rFonts w:ascii="Tahoma" w:hAnsi="Tahoma" w:cs="Tahoma"/>
          <w:sz w:val="20"/>
          <w:szCs w:val="20"/>
        </w:rPr>
        <w:t>á Dokumentácia</w:t>
      </w:r>
      <w:r w:rsidR="00344A55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44A55">
        <w:rPr>
          <w:rFonts w:ascii="Tahoma" w:hAnsi="Tahoma" w:cs="Tahoma"/>
          <w:sz w:val="20"/>
          <w:szCs w:val="20"/>
        </w:rPr>
        <w:t>RoSZ</w:t>
      </w:r>
      <w:proofErr w:type="spellEnd"/>
      <w:r w:rsidRPr="003B2A21">
        <w:rPr>
          <w:rFonts w:ascii="Tahoma" w:hAnsi="Tahoma" w:cs="Tahoma"/>
          <w:sz w:val="20"/>
          <w:szCs w:val="20"/>
        </w:rPr>
        <w:t xml:space="preserve"> vady, tieto</w:t>
      </w:r>
      <w:r w:rsidRPr="00EB758B">
        <w:rPr>
          <w:rFonts w:ascii="Tahoma" w:hAnsi="Tahoma" w:cs="Tahoma"/>
          <w:sz w:val="20"/>
          <w:szCs w:val="20"/>
        </w:rPr>
        <w:t xml:space="preserve"> bezodkladne </w:t>
      </w:r>
      <w:r w:rsidR="00344A55">
        <w:rPr>
          <w:rFonts w:ascii="Tahoma" w:hAnsi="Tahoma" w:cs="Tahoma"/>
          <w:sz w:val="20"/>
          <w:szCs w:val="20"/>
        </w:rPr>
        <w:t>Projektantovi</w:t>
      </w:r>
      <w:r w:rsidRPr="00EB758B">
        <w:rPr>
          <w:rFonts w:ascii="Tahoma" w:hAnsi="Tahoma" w:cs="Tahoma"/>
          <w:sz w:val="20"/>
          <w:szCs w:val="20"/>
        </w:rPr>
        <w:t xml:space="preserve"> oznámi</w:t>
      </w:r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>(ďalej len</w:t>
      </w:r>
      <w:r>
        <w:rPr>
          <w:rFonts w:ascii="Tahoma" w:hAnsi="Tahoma" w:cs="Tahoma"/>
          <w:sz w:val="20"/>
          <w:szCs w:val="20"/>
        </w:rPr>
        <w:t xml:space="preserve"> ako</w:t>
      </w:r>
      <w:r w:rsidRPr="00EB758B">
        <w:rPr>
          <w:rFonts w:ascii="Tahoma" w:hAnsi="Tahoma" w:cs="Tahoma"/>
          <w:sz w:val="20"/>
          <w:szCs w:val="20"/>
        </w:rPr>
        <w:t xml:space="preserve"> „</w:t>
      </w:r>
      <w:r>
        <w:rPr>
          <w:rFonts w:ascii="Tahoma" w:hAnsi="Tahoma" w:cs="Tahoma"/>
          <w:b/>
          <w:bCs/>
          <w:sz w:val="20"/>
          <w:szCs w:val="20"/>
        </w:rPr>
        <w:t>pripomienky k</w:t>
      </w:r>
      <w:r w:rsidR="006E756A">
        <w:rPr>
          <w:rFonts w:ascii="Tahoma" w:hAnsi="Tahoma" w:cs="Tahoma"/>
          <w:b/>
          <w:bCs/>
          <w:sz w:val="20"/>
          <w:szCs w:val="20"/>
        </w:rPr>
        <w:t> </w:t>
      </w:r>
      <w:r>
        <w:rPr>
          <w:rFonts w:ascii="Tahoma" w:hAnsi="Tahoma" w:cs="Tahoma"/>
          <w:b/>
          <w:bCs/>
          <w:sz w:val="20"/>
          <w:szCs w:val="20"/>
        </w:rPr>
        <w:t>Dokumentácii</w:t>
      </w:r>
      <w:r w:rsidR="006E756A">
        <w:rPr>
          <w:rFonts w:ascii="Tahoma" w:hAnsi="Tahoma" w:cs="Tahoma"/>
          <w:b/>
          <w:bCs/>
          <w:sz w:val="20"/>
          <w:szCs w:val="20"/>
        </w:rPr>
        <w:t xml:space="preserve"> pre </w:t>
      </w:r>
      <w:proofErr w:type="spellStart"/>
      <w:r w:rsidR="00640FBB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Pr="00EB758B">
        <w:rPr>
          <w:rFonts w:ascii="Tahoma" w:hAnsi="Tahoma" w:cs="Tahoma"/>
          <w:sz w:val="20"/>
          <w:szCs w:val="20"/>
        </w:rPr>
        <w:t xml:space="preserve">“). Ak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oznámi </w:t>
      </w:r>
      <w:r>
        <w:rPr>
          <w:rFonts w:ascii="Tahoma" w:hAnsi="Tahoma" w:cs="Tahoma"/>
          <w:sz w:val="20"/>
          <w:szCs w:val="20"/>
        </w:rPr>
        <w:t>Projektantovi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pripomienky k</w:t>
      </w:r>
      <w:r w:rsidR="00C875D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Dokumentácii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 w:rsidRPr="00EB758B">
        <w:rPr>
          <w:rFonts w:ascii="Tahoma" w:hAnsi="Tahoma" w:cs="Tahoma"/>
          <w:sz w:val="20"/>
          <w:szCs w:val="20"/>
        </w:rPr>
        <w:t xml:space="preserve">, rozumie sa, že má </w:t>
      </w:r>
      <w:r>
        <w:rPr>
          <w:rFonts w:ascii="Tahoma" w:hAnsi="Tahoma" w:cs="Tahoma"/>
          <w:sz w:val="20"/>
          <w:szCs w:val="20"/>
        </w:rPr>
        <w:t>odovzdávaná Dokumentácia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vady, pre ktoré </w:t>
      </w:r>
      <w:r>
        <w:rPr>
          <w:rFonts w:ascii="Tahoma" w:hAnsi="Tahoma" w:cs="Tahoma"/>
          <w:sz w:val="20"/>
          <w:szCs w:val="20"/>
        </w:rPr>
        <w:t>ju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odmieta pre</w:t>
      </w:r>
      <w:r w:rsidR="005772C5">
        <w:rPr>
          <w:rFonts w:ascii="Tahoma" w:hAnsi="Tahoma" w:cs="Tahoma"/>
          <w:sz w:val="20"/>
          <w:szCs w:val="20"/>
        </w:rPr>
        <w:t>vziať</w:t>
      </w:r>
      <w:r w:rsidRPr="00EB758B">
        <w:rPr>
          <w:rFonts w:ascii="Tahoma" w:hAnsi="Tahoma" w:cs="Tahoma"/>
          <w:sz w:val="20"/>
          <w:szCs w:val="20"/>
        </w:rPr>
        <w:t xml:space="preserve">, a to až do času ich úplného odstránenia </w:t>
      </w:r>
      <w:r>
        <w:rPr>
          <w:rFonts w:ascii="Tahoma" w:hAnsi="Tahoma" w:cs="Tahoma"/>
          <w:sz w:val="20"/>
          <w:szCs w:val="20"/>
        </w:rPr>
        <w:t>Projektantom</w:t>
      </w:r>
      <w:r w:rsidRPr="00EB758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Pripomienkované vady</w:t>
      </w:r>
      <w:r w:rsidRPr="00EB758B">
        <w:rPr>
          <w:rFonts w:ascii="Tahoma" w:hAnsi="Tahoma" w:cs="Tahoma"/>
          <w:sz w:val="20"/>
          <w:szCs w:val="20"/>
        </w:rPr>
        <w:t xml:space="preserve"> je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povinný </w:t>
      </w:r>
      <w:r>
        <w:rPr>
          <w:rFonts w:ascii="Tahoma" w:hAnsi="Tahoma" w:cs="Tahoma"/>
          <w:sz w:val="20"/>
          <w:szCs w:val="20"/>
        </w:rPr>
        <w:t xml:space="preserve">identifikovať a ich podstatu stručne </w:t>
      </w:r>
      <w:r w:rsidRPr="00EB758B">
        <w:rPr>
          <w:rFonts w:ascii="Tahoma" w:hAnsi="Tahoma" w:cs="Tahoma"/>
          <w:sz w:val="20"/>
          <w:szCs w:val="20"/>
        </w:rPr>
        <w:t>odôvodniť.</w:t>
      </w:r>
      <w:r>
        <w:rPr>
          <w:rFonts w:ascii="Tahoma" w:hAnsi="Tahoma" w:cs="Tahoma"/>
          <w:sz w:val="20"/>
          <w:szCs w:val="20"/>
        </w:rPr>
        <w:t xml:space="preserve"> Projektant je povinný pripomienky k</w:t>
      </w:r>
      <w:r w:rsidR="00C875D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Dokumentácii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zapracovať do Diela </w:t>
      </w:r>
      <w:r w:rsidRPr="004B2384">
        <w:rPr>
          <w:rFonts w:ascii="Tahoma" w:hAnsi="Tahoma" w:cs="Tahoma"/>
          <w:sz w:val="20"/>
          <w:szCs w:val="20"/>
        </w:rPr>
        <w:t>v </w:t>
      </w:r>
      <w:r w:rsidRPr="00CE63EF">
        <w:rPr>
          <w:rFonts w:ascii="Tahoma" w:hAnsi="Tahoma" w:cs="Tahoma"/>
          <w:sz w:val="20"/>
          <w:szCs w:val="20"/>
        </w:rPr>
        <w:t xml:space="preserve">lehote 5 pracovných dní odo dňa ich uplatnenia, ibaže sa Zmluvné strany dohodnú inak. Ak BBSK zistí, že zapracovanie má vady, tieto bezodkladne </w:t>
      </w:r>
      <w:r w:rsidR="0056380A" w:rsidRPr="00CE63EF">
        <w:rPr>
          <w:rFonts w:ascii="Tahoma" w:hAnsi="Tahoma" w:cs="Tahoma"/>
          <w:sz w:val="20"/>
          <w:szCs w:val="20"/>
        </w:rPr>
        <w:t>p</w:t>
      </w:r>
      <w:r w:rsidRPr="00CE63EF">
        <w:rPr>
          <w:rFonts w:ascii="Tahoma" w:hAnsi="Tahoma" w:cs="Tahoma"/>
          <w:sz w:val="20"/>
          <w:szCs w:val="20"/>
        </w:rPr>
        <w:t>ripomienky oznámi (ďalej len ako „</w:t>
      </w:r>
      <w:r w:rsidRPr="00CE63EF">
        <w:rPr>
          <w:rFonts w:ascii="Tahoma" w:hAnsi="Tahoma" w:cs="Tahoma"/>
          <w:b/>
          <w:bCs/>
          <w:sz w:val="20"/>
          <w:szCs w:val="20"/>
        </w:rPr>
        <w:t>pripomienky k zapracovaniu</w:t>
      </w:r>
      <w:r w:rsidRPr="00CE63EF">
        <w:rPr>
          <w:rFonts w:ascii="Tahoma" w:hAnsi="Tahoma" w:cs="Tahoma"/>
          <w:sz w:val="20"/>
          <w:szCs w:val="20"/>
        </w:rPr>
        <w:t>“). Ak BBSK oznámi Projektantovi pripomienky k zapracovaniu, rozumie sa, že má odovzdanie výsledku Inžinierskych služieb v konaní o stavebnom zámere</w:t>
      </w:r>
      <w:r w:rsidR="005C5B0B" w:rsidRPr="00CE63EF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vady, pre ktoré ich BBSK odmieta pre</w:t>
      </w:r>
      <w:r w:rsidR="006E07E6" w:rsidRPr="00CE63EF">
        <w:rPr>
          <w:rFonts w:ascii="Tahoma" w:hAnsi="Tahoma" w:cs="Tahoma"/>
          <w:sz w:val="20"/>
          <w:szCs w:val="20"/>
        </w:rPr>
        <w:t>vziať</w:t>
      </w:r>
      <w:r w:rsidRPr="00CE63EF">
        <w:rPr>
          <w:rFonts w:ascii="Tahoma" w:hAnsi="Tahoma" w:cs="Tahoma"/>
          <w:sz w:val="20"/>
          <w:szCs w:val="20"/>
        </w:rPr>
        <w:t>, a to až do času ich úplného odstránenia Projektantom. Pripomienkované vady je BBSK povinný identifikovať a ich podstatu stručne odôvodniť. Projektant je povinný pripomienky k zapracovaniu zapracovať do Diela v lehote 5 pracovných dní odo dňa ich uplatnenia, ibaže sa Zmluvné strany dohodnú inak.</w:t>
      </w:r>
    </w:p>
    <w:p w14:paraId="1FC7EFF1" w14:textId="72C74626" w:rsidR="000A0251" w:rsidRPr="003B2A21" w:rsidRDefault="000A0251" w:rsidP="007330C7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6E07E6" w:rsidRPr="00CE63EF">
        <w:rPr>
          <w:rFonts w:ascii="Tahoma" w:hAnsi="Tahoma" w:cs="Tahoma"/>
          <w:sz w:val="20"/>
          <w:szCs w:val="20"/>
        </w:rPr>
        <w:t>g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  <w:t xml:space="preserve">Postup podľa písm. </w:t>
      </w:r>
      <w:r w:rsidR="006E07E6" w:rsidRPr="00CE63EF">
        <w:rPr>
          <w:rFonts w:ascii="Tahoma" w:hAnsi="Tahoma" w:cs="Tahoma"/>
          <w:sz w:val="20"/>
          <w:szCs w:val="20"/>
        </w:rPr>
        <w:t>f</w:t>
      </w:r>
      <w:r w:rsidRPr="00CE63EF">
        <w:rPr>
          <w:rFonts w:ascii="Tahoma" w:hAnsi="Tahoma" w:cs="Tahoma"/>
          <w:sz w:val="20"/>
          <w:szCs w:val="20"/>
        </w:rPr>
        <w:t>) tohto bodu možno opakovať až</w:t>
      </w:r>
      <w:r w:rsidR="006E07E6" w:rsidRPr="00CE63EF">
        <w:rPr>
          <w:rFonts w:ascii="Tahoma" w:hAnsi="Tahoma" w:cs="Tahoma"/>
          <w:sz w:val="20"/>
          <w:szCs w:val="20"/>
        </w:rPr>
        <w:t xml:space="preserve"> do dňa, v ktorom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r w:rsidR="00C22D06" w:rsidRPr="00CE63EF">
        <w:rPr>
          <w:rFonts w:ascii="Tahoma" w:hAnsi="Tahoma" w:cs="Tahoma"/>
          <w:sz w:val="20"/>
          <w:szCs w:val="20"/>
        </w:rPr>
        <w:t xml:space="preserve">BBSK potvrdí, že nemá pripomienky </w:t>
      </w:r>
      <w:r w:rsidR="00DD62E0" w:rsidRPr="00CE63EF">
        <w:rPr>
          <w:rFonts w:ascii="Tahoma" w:hAnsi="Tahoma" w:cs="Tahoma"/>
          <w:sz w:val="20"/>
          <w:szCs w:val="20"/>
        </w:rPr>
        <w:t xml:space="preserve">k Dokumentácii pre </w:t>
      </w:r>
      <w:proofErr w:type="spellStart"/>
      <w:r w:rsidR="00DD62E0" w:rsidRPr="00CE63EF">
        <w:rPr>
          <w:rFonts w:ascii="Tahoma" w:hAnsi="Tahoma" w:cs="Tahoma"/>
          <w:sz w:val="20"/>
          <w:szCs w:val="20"/>
        </w:rPr>
        <w:t>RoSZ</w:t>
      </w:r>
      <w:proofErr w:type="spellEnd"/>
      <w:r w:rsidR="00C22D06" w:rsidRPr="00CE63EF">
        <w:rPr>
          <w:rFonts w:ascii="Tahoma" w:hAnsi="Tahoma" w:cs="Tahoma"/>
          <w:sz w:val="20"/>
          <w:szCs w:val="20"/>
        </w:rPr>
        <w:t xml:space="preserve">; ak sa BBSK </w:t>
      </w:r>
      <w:r w:rsidR="00DD66AA" w:rsidRPr="00CE63EF">
        <w:rPr>
          <w:rFonts w:ascii="Tahoma" w:hAnsi="Tahoma" w:cs="Tahoma"/>
          <w:sz w:val="20"/>
          <w:szCs w:val="20"/>
        </w:rPr>
        <w:t>do 5 pracovných dní odo dňa, v ktorom Projektant doručil BBSK zapracované pripomienky</w:t>
      </w:r>
      <w:r w:rsidR="00C22D06" w:rsidRPr="00CE63EF">
        <w:rPr>
          <w:rFonts w:ascii="Tahoma" w:hAnsi="Tahoma" w:cs="Tahoma"/>
          <w:sz w:val="20"/>
          <w:szCs w:val="20"/>
        </w:rPr>
        <w:t xml:space="preserve"> </w:t>
      </w:r>
      <w:r w:rsidR="00DD62E0" w:rsidRPr="00CE63EF">
        <w:rPr>
          <w:rFonts w:ascii="Tahoma" w:hAnsi="Tahoma" w:cs="Tahoma"/>
          <w:sz w:val="20"/>
          <w:szCs w:val="20"/>
        </w:rPr>
        <w:t>k Dokumentácii pre</w:t>
      </w:r>
      <w:r w:rsidR="00DD62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62E0">
        <w:rPr>
          <w:rFonts w:ascii="Tahoma" w:hAnsi="Tahoma" w:cs="Tahoma"/>
          <w:sz w:val="20"/>
          <w:szCs w:val="20"/>
        </w:rPr>
        <w:t>RoSZ</w:t>
      </w:r>
      <w:proofErr w:type="spellEnd"/>
      <w:r w:rsidR="00DD62E0" w:rsidRPr="004B2384">
        <w:rPr>
          <w:rFonts w:ascii="Tahoma" w:hAnsi="Tahoma" w:cs="Tahoma"/>
          <w:sz w:val="20"/>
          <w:szCs w:val="20"/>
        </w:rPr>
        <w:t xml:space="preserve"> </w:t>
      </w:r>
      <w:r w:rsidR="00C22D06" w:rsidRPr="004B2384">
        <w:rPr>
          <w:rFonts w:ascii="Tahoma" w:hAnsi="Tahoma" w:cs="Tahoma"/>
          <w:sz w:val="20"/>
          <w:szCs w:val="20"/>
        </w:rPr>
        <w:t xml:space="preserve">nevyjadrí, že má nové pripomienky </w:t>
      </w:r>
      <w:r w:rsidR="00DD62E0">
        <w:rPr>
          <w:rFonts w:ascii="Tahoma" w:hAnsi="Tahoma" w:cs="Tahoma"/>
          <w:sz w:val="20"/>
          <w:szCs w:val="20"/>
        </w:rPr>
        <w:t xml:space="preserve">k </w:t>
      </w:r>
      <w:r w:rsidR="00DD62E0" w:rsidRPr="004B2384">
        <w:rPr>
          <w:rFonts w:ascii="Tahoma" w:hAnsi="Tahoma" w:cs="Tahoma"/>
          <w:sz w:val="20"/>
          <w:szCs w:val="20"/>
        </w:rPr>
        <w:t>Dokumentácii</w:t>
      </w:r>
      <w:r w:rsidR="00DD62E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D62E0">
        <w:rPr>
          <w:rFonts w:ascii="Tahoma" w:hAnsi="Tahoma" w:cs="Tahoma"/>
          <w:sz w:val="20"/>
          <w:szCs w:val="20"/>
        </w:rPr>
        <w:t>RoSZ</w:t>
      </w:r>
      <w:proofErr w:type="spellEnd"/>
      <w:r w:rsidR="00C22D06" w:rsidRPr="004B2384">
        <w:rPr>
          <w:rFonts w:ascii="Tahoma" w:hAnsi="Tahoma" w:cs="Tahoma"/>
          <w:sz w:val="20"/>
          <w:szCs w:val="20"/>
        </w:rPr>
        <w:t xml:space="preserve">, alebo nevyrozumie </w:t>
      </w:r>
      <w:r w:rsidR="00C22D06">
        <w:rPr>
          <w:rFonts w:ascii="Tahoma" w:hAnsi="Tahoma" w:cs="Tahoma"/>
          <w:sz w:val="20"/>
          <w:szCs w:val="20"/>
        </w:rPr>
        <w:t>Projektanta</w:t>
      </w:r>
      <w:r w:rsidR="00C22D06" w:rsidRPr="004B2384">
        <w:rPr>
          <w:rFonts w:ascii="Tahoma" w:hAnsi="Tahoma" w:cs="Tahoma"/>
          <w:sz w:val="20"/>
          <w:szCs w:val="20"/>
        </w:rPr>
        <w:t xml:space="preserve">, že vznesené pripomienky </w:t>
      </w:r>
      <w:r w:rsidR="00C22D06">
        <w:rPr>
          <w:rFonts w:ascii="Tahoma" w:hAnsi="Tahoma" w:cs="Tahoma"/>
          <w:sz w:val="20"/>
          <w:szCs w:val="20"/>
        </w:rPr>
        <w:t>BBSK</w:t>
      </w:r>
      <w:r w:rsidR="00C22D06" w:rsidRPr="004B2384">
        <w:rPr>
          <w:rFonts w:ascii="Tahoma" w:hAnsi="Tahoma" w:cs="Tahoma"/>
          <w:sz w:val="20"/>
          <w:szCs w:val="20"/>
        </w:rPr>
        <w:t xml:space="preserve"> neboli zapracované správne alebo úplne, rozumie sa, že </w:t>
      </w:r>
      <w:r w:rsidR="00C22D06">
        <w:rPr>
          <w:rFonts w:ascii="Tahoma" w:hAnsi="Tahoma" w:cs="Tahoma"/>
          <w:sz w:val="20"/>
          <w:szCs w:val="20"/>
        </w:rPr>
        <w:t>BBSK</w:t>
      </w:r>
      <w:r w:rsidR="00C22D06" w:rsidRPr="004B2384">
        <w:rPr>
          <w:rFonts w:ascii="Tahoma" w:hAnsi="Tahoma" w:cs="Tahoma"/>
          <w:sz w:val="20"/>
          <w:szCs w:val="20"/>
        </w:rPr>
        <w:t xml:space="preserve"> nemá pripomienky k </w:t>
      </w:r>
      <w:r w:rsidR="007330C7" w:rsidRPr="004B2384">
        <w:rPr>
          <w:rFonts w:ascii="Tahoma" w:hAnsi="Tahoma" w:cs="Tahoma"/>
          <w:sz w:val="20"/>
          <w:szCs w:val="20"/>
        </w:rPr>
        <w:t>Dokumentácii</w:t>
      </w:r>
      <w:r w:rsidR="007330C7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7330C7">
        <w:rPr>
          <w:rFonts w:ascii="Tahoma" w:hAnsi="Tahoma" w:cs="Tahoma"/>
          <w:sz w:val="20"/>
          <w:szCs w:val="20"/>
        </w:rPr>
        <w:t>RoSZ</w:t>
      </w:r>
      <w:proofErr w:type="spellEnd"/>
      <w:r w:rsidR="007330C7">
        <w:rPr>
          <w:rFonts w:ascii="Tahoma" w:hAnsi="Tahoma" w:cs="Tahoma"/>
          <w:sz w:val="20"/>
          <w:szCs w:val="20"/>
        </w:rPr>
        <w:t xml:space="preserve">. </w:t>
      </w:r>
      <w:r w:rsidRPr="004B2384">
        <w:rPr>
          <w:rFonts w:ascii="Tahoma" w:hAnsi="Tahoma" w:cs="Tahoma"/>
          <w:sz w:val="20"/>
          <w:szCs w:val="20"/>
        </w:rPr>
        <w:t xml:space="preserve">Náklady </w:t>
      </w:r>
      <w:r>
        <w:rPr>
          <w:rFonts w:ascii="Tahoma" w:hAnsi="Tahoma" w:cs="Tahoma"/>
          <w:sz w:val="20"/>
          <w:szCs w:val="20"/>
        </w:rPr>
        <w:t>Projektanta</w:t>
      </w:r>
      <w:r w:rsidRPr="003B2A21">
        <w:rPr>
          <w:rFonts w:ascii="Tahoma" w:hAnsi="Tahoma" w:cs="Tahoma"/>
          <w:sz w:val="20"/>
          <w:szCs w:val="20"/>
        </w:rPr>
        <w:t xml:space="preserve"> na úkony vyvolané pripomienkami k</w:t>
      </w:r>
      <w:r w:rsidR="00231F10">
        <w:rPr>
          <w:rFonts w:ascii="Tahoma" w:hAnsi="Tahoma" w:cs="Tahoma"/>
          <w:sz w:val="20"/>
          <w:szCs w:val="20"/>
        </w:rPr>
        <w:t> </w:t>
      </w:r>
      <w:r w:rsidRPr="003B2A21">
        <w:rPr>
          <w:rFonts w:ascii="Tahoma" w:hAnsi="Tahoma" w:cs="Tahoma"/>
          <w:sz w:val="20"/>
          <w:szCs w:val="20"/>
        </w:rPr>
        <w:t>Dokumentácii</w:t>
      </w:r>
      <w:r w:rsidR="00231F1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31F10">
        <w:rPr>
          <w:rFonts w:ascii="Tahoma" w:hAnsi="Tahoma" w:cs="Tahoma"/>
          <w:sz w:val="20"/>
          <w:szCs w:val="20"/>
        </w:rPr>
        <w:t>RoSZ</w:t>
      </w:r>
      <w:proofErr w:type="spellEnd"/>
      <w:r w:rsidRPr="003B2A21">
        <w:rPr>
          <w:rFonts w:ascii="Tahoma" w:hAnsi="Tahoma" w:cs="Tahoma"/>
          <w:sz w:val="20"/>
          <w:szCs w:val="20"/>
        </w:rPr>
        <w:t xml:space="preserve"> alebo s nimi súvisiace znáša </w:t>
      </w:r>
      <w:r>
        <w:rPr>
          <w:rFonts w:ascii="Tahoma" w:hAnsi="Tahoma" w:cs="Tahoma"/>
          <w:sz w:val="20"/>
          <w:szCs w:val="20"/>
        </w:rPr>
        <w:t>Projektant</w:t>
      </w:r>
      <w:r w:rsidRPr="003B2A21">
        <w:rPr>
          <w:rFonts w:ascii="Tahoma" w:hAnsi="Tahoma" w:cs="Tahoma"/>
          <w:sz w:val="20"/>
          <w:szCs w:val="20"/>
        </w:rPr>
        <w:t>.</w:t>
      </w:r>
    </w:p>
    <w:p w14:paraId="4D285024" w14:textId="2285D5DC" w:rsidR="000A0251" w:rsidRPr="00CE63EF" w:rsidRDefault="000A0251" w:rsidP="002D323A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3B2A21">
        <w:rPr>
          <w:rFonts w:ascii="Tahoma" w:hAnsi="Tahoma" w:cs="Tahoma"/>
          <w:sz w:val="20"/>
          <w:szCs w:val="20"/>
        </w:rPr>
        <w:t>(</w:t>
      </w:r>
      <w:r w:rsidR="006E07E6">
        <w:rPr>
          <w:rFonts w:ascii="Tahoma" w:hAnsi="Tahoma" w:cs="Tahoma"/>
          <w:sz w:val="20"/>
          <w:szCs w:val="20"/>
        </w:rPr>
        <w:t>h</w:t>
      </w:r>
      <w:r w:rsidRPr="003B2A21">
        <w:rPr>
          <w:rFonts w:ascii="Tahoma" w:hAnsi="Tahoma" w:cs="Tahoma"/>
          <w:sz w:val="20"/>
          <w:szCs w:val="20"/>
        </w:rPr>
        <w:t>)</w:t>
      </w:r>
      <w:r w:rsidRPr="003B2A21">
        <w:rPr>
          <w:rFonts w:ascii="Tahoma" w:hAnsi="Tahoma" w:cs="Tahoma"/>
          <w:sz w:val="20"/>
          <w:szCs w:val="20"/>
        </w:rPr>
        <w:tab/>
        <w:t xml:space="preserve">Neuplatnenie vád vo forme </w:t>
      </w:r>
      <w:r w:rsidRPr="004B2384">
        <w:rPr>
          <w:rFonts w:ascii="Tahoma" w:hAnsi="Tahoma" w:cs="Tahoma"/>
          <w:sz w:val="20"/>
          <w:szCs w:val="20"/>
        </w:rPr>
        <w:t xml:space="preserve">pripomienok k Dokumentácii </w:t>
      </w:r>
      <w:r w:rsidR="00AE6C4B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AE6C4B">
        <w:rPr>
          <w:rFonts w:ascii="Tahoma" w:hAnsi="Tahoma" w:cs="Tahoma"/>
          <w:sz w:val="20"/>
          <w:szCs w:val="20"/>
        </w:rPr>
        <w:t>RoSZ</w:t>
      </w:r>
      <w:proofErr w:type="spellEnd"/>
      <w:r w:rsidR="00AE6C4B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pri preberaní Dokumentácie </w:t>
      </w:r>
      <w:r w:rsidR="00AE6C4B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AE6C4B">
        <w:rPr>
          <w:rFonts w:ascii="Tahoma" w:hAnsi="Tahoma" w:cs="Tahoma"/>
          <w:sz w:val="20"/>
          <w:szCs w:val="20"/>
        </w:rPr>
        <w:t>RoSZ</w:t>
      </w:r>
      <w:proofErr w:type="spellEnd"/>
      <w:r w:rsidR="00AE6C4B"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neznamená, že je protokolárne prevzatá Dokumentácia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bez vád; ak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dodatočne zistí vady, znamená to iba, že vady Dokumentácie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neboli zjavné v čase prevzatia Dokumentácie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alebo boli zjavné, no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Dokumentáciu </w:t>
      </w:r>
      <w:r w:rsidR="002874CE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="002874CE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prebral s výhradou </w:t>
      </w:r>
      <w:r w:rsidRPr="00CE63EF">
        <w:rPr>
          <w:rFonts w:ascii="Tahoma" w:hAnsi="Tahoma" w:cs="Tahoma"/>
          <w:sz w:val="20"/>
          <w:szCs w:val="20"/>
        </w:rPr>
        <w:t xml:space="preserve">podľa bodu 6.3 písm. d) </w:t>
      </w:r>
      <w:proofErr w:type="spellStart"/>
      <w:r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(</w:t>
      </w:r>
      <w:r w:rsidR="00DD66AA" w:rsidRPr="00CE63EF">
        <w:rPr>
          <w:rFonts w:ascii="Tahoma" w:hAnsi="Tahoma" w:cs="Tahoma"/>
          <w:sz w:val="20"/>
          <w:szCs w:val="20"/>
        </w:rPr>
        <w:t>ix</w:t>
      </w:r>
      <w:r w:rsidRPr="00CE63EF">
        <w:rPr>
          <w:rFonts w:ascii="Tahoma" w:hAnsi="Tahoma" w:cs="Tahoma"/>
          <w:sz w:val="20"/>
          <w:szCs w:val="20"/>
        </w:rPr>
        <w:t>).</w:t>
      </w:r>
    </w:p>
    <w:p w14:paraId="718FA532" w14:textId="2921CB5F" w:rsidR="00DA5C25" w:rsidRPr="00CE63EF" w:rsidRDefault="00084A2E" w:rsidP="00DA5C25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6.7</w:t>
      </w:r>
      <w:r w:rsidRPr="00CE63EF">
        <w:rPr>
          <w:rFonts w:ascii="Tahoma" w:hAnsi="Tahoma" w:cs="Tahoma"/>
          <w:b/>
          <w:bCs/>
          <w:sz w:val="20"/>
          <w:szCs w:val="20"/>
        </w:rPr>
        <w:tab/>
      </w:r>
      <w:r w:rsidR="00DA5C25" w:rsidRPr="00CE63EF">
        <w:rPr>
          <w:rFonts w:ascii="Tahoma" w:hAnsi="Tahoma" w:cs="Tahoma"/>
          <w:b/>
          <w:bCs/>
          <w:sz w:val="20"/>
          <w:szCs w:val="20"/>
        </w:rPr>
        <w:t xml:space="preserve">Koncept Dokumentácie pre </w:t>
      </w:r>
      <w:r w:rsidRPr="00CE63EF">
        <w:rPr>
          <w:rFonts w:ascii="Tahoma" w:hAnsi="Tahoma" w:cs="Tahoma"/>
          <w:b/>
          <w:bCs/>
          <w:sz w:val="20"/>
          <w:szCs w:val="20"/>
        </w:rPr>
        <w:t>OPS</w:t>
      </w:r>
      <w:r w:rsidR="00DA5C25" w:rsidRPr="00CE63EF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Pr="00CE63EF">
        <w:rPr>
          <w:rFonts w:ascii="Tahoma" w:hAnsi="Tahoma" w:cs="Tahoma"/>
          <w:b/>
          <w:bCs/>
          <w:sz w:val="20"/>
          <w:szCs w:val="20"/>
        </w:rPr>
        <w:t>3</w:t>
      </w:r>
      <w:r w:rsidR="00DA5C25" w:rsidRPr="00CE63EF">
        <w:rPr>
          <w:rFonts w:ascii="Tahoma" w:hAnsi="Tahoma" w:cs="Tahoma"/>
          <w:b/>
          <w:bCs/>
          <w:sz w:val="20"/>
          <w:szCs w:val="20"/>
        </w:rPr>
        <w:t>)</w:t>
      </w:r>
    </w:p>
    <w:p w14:paraId="76138AF1" w14:textId="4C0440E8" w:rsidR="00A95C92" w:rsidRPr="00CE63EF" w:rsidRDefault="00D36D6B" w:rsidP="00D36D6B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(a)</w:t>
      </w:r>
      <w:r w:rsidRPr="00CE63EF">
        <w:rPr>
          <w:rFonts w:ascii="Tahoma" w:hAnsi="Tahoma" w:cs="Tahoma"/>
          <w:sz w:val="20"/>
          <w:szCs w:val="20"/>
        </w:rPr>
        <w:tab/>
      </w:r>
      <w:r w:rsidR="00A95C92" w:rsidRPr="00CE63EF">
        <w:rPr>
          <w:rFonts w:ascii="Tahoma" w:hAnsi="Tahoma" w:cs="Tahoma"/>
          <w:sz w:val="20"/>
          <w:szCs w:val="20"/>
        </w:rPr>
        <w:t xml:space="preserve">Najneskôr </w:t>
      </w:r>
      <w:r w:rsidR="00B84DEB" w:rsidRPr="00CE63EF">
        <w:rPr>
          <w:rFonts w:ascii="Tahoma" w:hAnsi="Tahoma" w:cs="Tahoma"/>
          <w:sz w:val="20"/>
          <w:szCs w:val="20"/>
        </w:rPr>
        <w:t>v</w:t>
      </w:r>
      <w:r w:rsidR="00A95C92" w:rsidRPr="00CE63EF">
        <w:rPr>
          <w:rFonts w:ascii="Tahoma" w:hAnsi="Tahoma" w:cs="Tahoma"/>
          <w:sz w:val="20"/>
          <w:szCs w:val="20"/>
        </w:rPr>
        <w:t xml:space="preserve"> posledný d</w:t>
      </w:r>
      <w:r w:rsidR="00B84DEB" w:rsidRPr="00CE63EF">
        <w:rPr>
          <w:rFonts w:ascii="Tahoma" w:hAnsi="Tahoma" w:cs="Tahoma"/>
          <w:sz w:val="20"/>
          <w:szCs w:val="20"/>
        </w:rPr>
        <w:t>e</w:t>
      </w:r>
      <w:r w:rsidR="00A95C92" w:rsidRPr="00CE63EF">
        <w:rPr>
          <w:rFonts w:ascii="Tahoma" w:hAnsi="Tahoma" w:cs="Tahoma"/>
          <w:sz w:val="20"/>
          <w:szCs w:val="20"/>
        </w:rPr>
        <w:t xml:space="preserve">ň termínu podľa bodu 4.1 písm. b) </w:t>
      </w:r>
      <w:proofErr w:type="spellStart"/>
      <w:r w:rsidR="00A95C92"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="00A95C92" w:rsidRPr="00CE63EF">
        <w:rPr>
          <w:rFonts w:ascii="Tahoma" w:hAnsi="Tahoma" w:cs="Tahoma"/>
          <w:sz w:val="20"/>
          <w:szCs w:val="20"/>
        </w:rPr>
        <w:t xml:space="preserve"> (3) (Míľnik 3) je Projektant povinný </w:t>
      </w:r>
      <w:r w:rsidR="00B84DEB" w:rsidRPr="00CE63EF">
        <w:rPr>
          <w:rFonts w:ascii="Tahoma" w:hAnsi="Tahoma" w:cs="Tahoma"/>
          <w:sz w:val="20"/>
          <w:szCs w:val="20"/>
        </w:rPr>
        <w:t xml:space="preserve">odovzdať </w:t>
      </w:r>
      <w:r w:rsidR="00A95C92" w:rsidRPr="00CE63EF">
        <w:rPr>
          <w:rFonts w:ascii="Tahoma" w:hAnsi="Tahoma" w:cs="Tahoma"/>
          <w:sz w:val="20"/>
          <w:szCs w:val="20"/>
        </w:rPr>
        <w:t xml:space="preserve">BBSK Koncept Dokumentácie pre OPS na pripomienky spolu s pozvánkou na pracovné stretnutie, za účelom </w:t>
      </w:r>
      <w:r w:rsidR="00B84DEB" w:rsidRPr="00CE63EF">
        <w:rPr>
          <w:rFonts w:ascii="Tahoma" w:hAnsi="Tahoma" w:cs="Tahoma"/>
          <w:sz w:val="20"/>
          <w:szCs w:val="20"/>
        </w:rPr>
        <w:t xml:space="preserve">prehliadky </w:t>
      </w:r>
      <w:r w:rsidR="00A95C92" w:rsidRPr="00CE63EF">
        <w:rPr>
          <w:rFonts w:ascii="Tahoma" w:hAnsi="Tahoma" w:cs="Tahoma"/>
          <w:sz w:val="20"/>
          <w:szCs w:val="20"/>
        </w:rPr>
        <w:t>a odovzdania Konceptu Dokumentácie pre O</w:t>
      </w:r>
      <w:r w:rsidR="005D5922" w:rsidRPr="00CE63EF">
        <w:rPr>
          <w:rFonts w:ascii="Tahoma" w:hAnsi="Tahoma" w:cs="Tahoma"/>
          <w:sz w:val="20"/>
          <w:szCs w:val="20"/>
        </w:rPr>
        <w:t>PS</w:t>
      </w:r>
      <w:r w:rsidR="00A95C92" w:rsidRPr="00CE63EF">
        <w:rPr>
          <w:rFonts w:ascii="Tahoma" w:hAnsi="Tahoma" w:cs="Tahoma"/>
          <w:sz w:val="20"/>
          <w:szCs w:val="20"/>
        </w:rPr>
        <w:t xml:space="preserve">. Práva a povinnosti Zmluvných strán pri pozvánke zvolávajúcej pracovné stretnutia (lehota na zaslanie pozvánky, zmena termínu v pozvánke) podľa tohto bodu sa spravujú bodom 5.4 písm. b). Z pracovného stretnutia sa vyhotoví </w:t>
      </w:r>
      <w:r w:rsidR="00A95C92" w:rsidRPr="00CE63EF">
        <w:rPr>
          <w:rFonts w:ascii="Tahoma" w:hAnsi="Tahoma" w:cs="Tahoma"/>
          <w:b/>
          <w:bCs/>
          <w:sz w:val="20"/>
          <w:szCs w:val="20"/>
        </w:rPr>
        <w:t>záznam</w:t>
      </w:r>
      <w:r w:rsidR="00A95C92" w:rsidRPr="00CE63EF">
        <w:rPr>
          <w:rFonts w:ascii="Tahoma" w:hAnsi="Tahoma" w:cs="Tahoma"/>
          <w:sz w:val="20"/>
          <w:szCs w:val="20"/>
        </w:rPr>
        <w:t>.</w:t>
      </w:r>
    </w:p>
    <w:p w14:paraId="45E75044" w14:textId="0946F59B" w:rsidR="00EA2F97" w:rsidRPr="004B2384" w:rsidRDefault="00EA2F97" w:rsidP="00D36D6B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(b)</w:t>
      </w:r>
      <w:r w:rsidRPr="00CE63EF">
        <w:rPr>
          <w:rFonts w:ascii="Tahoma" w:hAnsi="Tahoma" w:cs="Tahoma"/>
          <w:sz w:val="20"/>
          <w:szCs w:val="20"/>
        </w:rPr>
        <w:tab/>
      </w:r>
      <w:r w:rsidR="00646AE6" w:rsidRPr="00CE63EF">
        <w:rPr>
          <w:rFonts w:ascii="Tahoma" w:hAnsi="Tahoma" w:cs="Tahoma"/>
          <w:sz w:val="20"/>
          <w:szCs w:val="20"/>
        </w:rPr>
        <w:t>Na proces pripomienkovania Konceptu</w:t>
      </w:r>
      <w:r w:rsidR="002B002E" w:rsidRPr="00CE63EF">
        <w:rPr>
          <w:rFonts w:ascii="Tahoma" w:hAnsi="Tahoma" w:cs="Tahoma"/>
          <w:sz w:val="20"/>
          <w:szCs w:val="20"/>
        </w:rPr>
        <w:t xml:space="preserve"> Dokumentácie pre OPS sa primerane aplikuje bod 6.4</w:t>
      </w:r>
      <w:r w:rsidR="00D77454" w:rsidRPr="00CE63EF">
        <w:rPr>
          <w:rFonts w:ascii="Tahoma" w:hAnsi="Tahoma" w:cs="Tahoma"/>
          <w:sz w:val="20"/>
          <w:szCs w:val="20"/>
        </w:rPr>
        <w:t xml:space="preserve"> písm. b) až d)</w:t>
      </w:r>
      <w:r w:rsidR="007B0CF7" w:rsidRPr="00CE63EF">
        <w:rPr>
          <w:rFonts w:ascii="Tahoma" w:hAnsi="Tahoma" w:cs="Tahoma"/>
          <w:sz w:val="20"/>
          <w:szCs w:val="20"/>
        </w:rPr>
        <w:t>.</w:t>
      </w:r>
    </w:p>
    <w:p w14:paraId="71E59F89" w14:textId="5772034F" w:rsidR="002B002E" w:rsidRPr="00F47F94" w:rsidRDefault="002B002E" w:rsidP="00F47F94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47F94">
        <w:rPr>
          <w:rFonts w:ascii="Tahoma" w:hAnsi="Tahoma" w:cs="Tahoma"/>
          <w:b/>
          <w:bCs/>
          <w:sz w:val="20"/>
          <w:szCs w:val="20"/>
        </w:rPr>
        <w:t>6.8</w:t>
      </w:r>
      <w:r>
        <w:rPr>
          <w:rFonts w:ascii="Tahoma" w:hAnsi="Tahoma" w:cs="Tahoma"/>
          <w:sz w:val="20"/>
          <w:szCs w:val="20"/>
        </w:rPr>
        <w:tab/>
      </w:r>
      <w:r w:rsidRPr="00F63109">
        <w:rPr>
          <w:rFonts w:ascii="Tahoma" w:hAnsi="Tahoma" w:cs="Tahoma"/>
          <w:b/>
          <w:bCs/>
          <w:sz w:val="20"/>
          <w:szCs w:val="20"/>
        </w:rPr>
        <w:t>Prerokovanie Konceptu Dokumentácie</w:t>
      </w:r>
      <w:r>
        <w:rPr>
          <w:rFonts w:ascii="Tahoma" w:hAnsi="Tahoma" w:cs="Tahoma"/>
          <w:b/>
          <w:bCs/>
          <w:sz w:val="20"/>
          <w:szCs w:val="20"/>
        </w:rPr>
        <w:t xml:space="preserve"> pre OPS</w:t>
      </w:r>
    </w:p>
    <w:p w14:paraId="1FE1D05A" w14:textId="6B38AC3C" w:rsidR="008210AD" w:rsidRDefault="00A81F49" w:rsidP="008210AD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5911EA">
        <w:rPr>
          <w:rFonts w:ascii="Tahoma" w:hAnsi="Tahoma" w:cs="Tahoma"/>
          <w:sz w:val="20"/>
          <w:szCs w:val="20"/>
        </w:rPr>
        <w:t>Bezodkladne po odsúhlasení Konceptu Dokumentácie</w:t>
      </w:r>
      <w:r>
        <w:rPr>
          <w:rFonts w:ascii="Tahoma" w:hAnsi="Tahoma" w:cs="Tahoma"/>
          <w:sz w:val="20"/>
          <w:szCs w:val="20"/>
        </w:rPr>
        <w:t xml:space="preserve"> pre </w:t>
      </w:r>
      <w:r w:rsidR="008B1835">
        <w:rPr>
          <w:rFonts w:ascii="Tahoma" w:hAnsi="Tahoma" w:cs="Tahoma"/>
          <w:sz w:val="20"/>
          <w:szCs w:val="20"/>
        </w:rPr>
        <w:t>OPS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634F95">
        <w:rPr>
          <w:rFonts w:ascii="Tahoma" w:hAnsi="Tahoma" w:cs="Tahoma"/>
          <w:sz w:val="20"/>
          <w:szCs w:val="20"/>
        </w:rPr>
        <w:t>podá žiados</w:t>
      </w:r>
      <w:r w:rsidR="00BB2D2A">
        <w:rPr>
          <w:rFonts w:ascii="Tahoma" w:hAnsi="Tahoma" w:cs="Tahoma"/>
          <w:sz w:val="20"/>
          <w:szCs w:val="20"/>
        </w:rPr>
        <w:t>ti o vydanie doložiek súladu od Príslušných orgánov</w:t>
      </w:r>
      <w:r w:rsidR="00264933">
        <w:rPr>
          <w:rFonts w:ascii="Tahoma" w:hAnsi="Tahoma" w:cs="Tahoma"/>
          <w:sz w:val="20"/>
          <w:szCs w:val="20"/>
        </w:rPr>
        <w:t>, k</w:t>
      </w:r>
      <w:r w:rsidR="00264933" w:rsidRPr="00264933">
        <w:rPr>
          <w:rFonts w:ascii="Tahoma" w:hAnsi="Tahoma" w:cs="Tahoma"/>
          <w:sz w:val="20"/>
          <w:szCs w:val="20"/>
        </w:rPr>
        <w:t xml:space="preserve">toré si v záväznom stanovisku k stavebnému zámeru vyhradili posúdenie projektu </w:t>
      </w:r>
      <w:r w:rsidR="00C21B7E">
        <w:rPr>
          <w:rFonts w:ascii="Tahoma" w:hAnsi="Tahoma" w:cs="Tahoma"/>
          <w:sz w:val="20"/>
          <w:szCs w:val="20"/>
        </w:rPr>
        <w:t>S</w:t>
      </w:r>
      <w:r w:rsidR="00264933" w:rsidRPr="00264933">
        <w:rPr>
          <w:rFonts w:ascii="Tahoma" w:hAnsi="Tahoma" w:cs="Tahoma"/>
          <w:sz w:val="20"/>
          <w:szCs w:val="20"/>
        </w:rPr>
        <w:t xml:space="preserve">tavby a uplatnili požiadavky na dopracovanie projektu </w:t>
      </w:r>
      <w:r w:rsidR="00C21B7E">
        <w:rPr>
          <w:rFonts w:ascii="Tahoma" w:hAnsi="Tahoma" w:cs="Tahoma"/>
          <w:sz w:val="20"/>
          <w:szCs w:val="20"/>
        </w:rPr>
        <w:t>S</w:t>
      </w:r>
      <w:r w:rsidR="00264933" w:rsidRPr="00264933">
        <w:rPr>
          <w:rFonts w:ascii="Tahoma" w:hAnsi="Tahoma" w:cs="Tahoma"/>
          <w:sz w:val="20"/>
          <w:szCs w:val="20"/>
        </w:rPr>
        <w:t>tavby</w:t>
      </w:r>
      <w:r w:rsidRPr="005911E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je povinný požiadavky, resp. pripomienky Príslušných orgánov</w:t>
      </w:r>
      <w:r w:rsidR="00C40B2E">
        <w:rPr>
          <w:rFonts w:ascii="Tahoma" w:hAnsi="Tahoma" w:cs="Tahoma"/>
          <w:sz w:val="20"/>
          <w:szCs w:val="20"/>
        </w:rPr>
        <w:t xml:space="preserve"> obsiahnuté v </w:t>
      </w:r>
      <w:r w:rsidR="00C40B2E" w:rsidRPr="00264933">
        <w:rPr>
          <w:rFonts w:ascii="Tahoma" w:hAnsi="Tahoma" w:cs="Tahoma"/>
          <w:sz w:val="20"/>
          <w:szCs w:val="20"/>
        </w:rPr>
        <w:lastRenderedPageBreak/>
        <w:t>záväznom stanovisku k stavebnému zámeru</w:t>
      </w:r>
      <w:r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s odbornou starostlivosťou zohľadniť </w:t>
      </w:r>
      <w:r>
        <w:rPr>
          <w:rFonts w:ascii="Tahoma" w:hAnsi="Tahoma" w:cs="Tahoma"/>
          <w:sz w:val="20"/>
          <w:szCs w:val="20"/>
        </w:rPr>
        <w:t>v</w:t>
      </w:r>
      <w:r w:rsidR="00A21775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Dokumentácii</w:t>
      </w:r>
      <w:r w:rsidR="00A21775">
        <w:rPr>
          <w:rFonts w:ascii="Tahoma" w:hAnsi="Tahoma" w:cs="Tahoma"/>
          <w:sz w:val="20"/>
          <w:szCs w:val="20"/>
        </w:rPr>
        <w:t xml:space="preserve"> pre OPS</w:t>
      </w:r>
      <w:r w:rsidRPr="005911EA">
        <w:rPr>
          <w:rFonts w:ascii="Tahoma" w:hAnsi="Tahoma" w:cs="Tahoma"/>
          <w:sz w:val="20"/>
          <w:szCs w:val="20"/>
        </w:rPr>
        <w:t xml:space="preserve">, a to najmä tak, že ich po predchádzajúcom odsúhlasení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zohľadní </w:t>
      </w:r>
      <w:r>
        <w:rPr>
          <w:rFonts w:ascii="Tahoma" w:hAnsi="Tahoma" w:cs="Tahoma"/>
          <w:sz w:val="20"/>
          <w:szCs w:val="20"/>
        </w:rPr>
        <w:t>v </w:t>
      </w:r>
      <w:r w:rsidRPr="005911EA">
        <w:rPr>
          <w:rFonts w:ascii="Tahoma" w:hAnsi="Tahoma" w:cs="Tahoma"/>
          <w:sz w:val="20"/>
          <w:szCs w:val="20"/>
        </w:rPr>
        <w:t xml:space="preserve"> Dokumentáci</w:t>
      </w:r>
      <w:r>
        <w:rPr>
          <w:rFonts w:ascii="Tahoma" w:hAnsi="Tahoma" w:cs="Tahoma"/>
          <w:sz w:val="20"/>
          <w:szCs w:val="20"/>
        </w:rPr>
        <w:t>i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7019BF">
        <w:rPr>
          <w:rFonts w:ascii="Tahoma" w:hAnsi="Tahoma" w:cs="Tahoma"/>
          <w:sz w:val="20"/>
          <w:szCs w:val="20"/>
        </w:rPr>
        <w:t xml:space="preserve">pre OPS </w:t>
      </w:r>
      <w:r w:rsidRPr="005911EA">
        <w:rPr>
          <w:rFonts w:ascii="Tahoma" w:hAnsi="Tahoma" w:cs="Tahoma"/>
          <w:sz w:val="20"/>
          <w:szCs w:val="20"/>
        </w:rPr>
        <w:t xml:space="preserve">tak, aby bolo zabezpečené </w:t>
      </w:r>
      <w:r w:rsidR="00575882">
        <w:rPr>
          <w:rFonts w:ascii="Tahoma" w:hAnsi="Tahoma" w:cs="Tahoma"/>
          <w:b/>
          <w:bCs/>
          <w:sz w:val="20"/>
          <w:szCs w:val="20"/>
        </w:rPr>
        <w:t xml:space="preserve">overenie projektu </w:t>
      </w:r>
      <w:r w:rsidR="00407751">
        <w:rPr>
          <w:rFonts w:ascii="Tahoma" w:hAnsi="Tahoma" w:cs="Tahoma"/>
          <w:b/>
          <w:bCs/>
          <w:sz w:val="20"/>
          <w:szCs w:val="20"/>
        </w:rPr>
        <w:t>S</w:t>
      </w:r>
      <w:r w:rsidR="00575882">
        <w:rPr>
          <w:rFonts w:ascii="Tahoma" w:hAnsi="Tahoma" w:cs="Tahoma"/>
          <w:b/>
          <w:bCs/>
          <w:sz w:val="20"/>
          <w:szCs w:val="20"/>
        </w:rPr>
        <w:t>tavby</w:t>
      </w:r>
      <w:r w:rsidRPr="005911EA">
        <w:rPr>
          <w:rFonts w:ascii="Tahoma" w:hAnsi="Tahoma" w:cs="Tahoma"/>
          <w:sz w:val="20"/>
          <w:szCs w:val="20"/>
        </w:rPr>
        <w:t xml:space="preserve">;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nemusí zohľadňovať tie požiadavky, resp. pripomienky Príslušných orgánov</w:t>
      </w:r>
      <w:r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v prípade ktorých mu na to dal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súhlas.</w:t>
      </w:r>
      <w:r>
        <w:t xml:space="preserve"> </w:t>
      </w:r>
      <w:r w:rsidR="008210AD">
        <w:rPr>
          <w:rFonts w:ascii="Tahoma" w:hAnsi="Tahoma" w:cs="Tahoma"/>
          <w:sz w:val="20"/>
          <w:szCs w:val="20"/>
        </w:rPr>
        <w:t xml:space="preserve">Náklady spojené </w:t>
      </w:r>
      <w:r w:rsidR="002C591D">
        <w:rPr>
          <w:rFonts w:ascii="Tahoma" w:hAnsi="Tahoma" w:cs="Tahoma"/>
          <w:sz w:val="20"/>
          <w:szCs w:val="20"/>
        </w:rPr>
        <w:t>s vydaním doložiek súladu</w:t>
      </w:r>
      <w:r w:rsidR="008210AD" w:rsidRPr="005911EA">
        <w:rPr>
          <w:rFonts w:ascii="Tahoma" w:hAnsi="Tahoma" w:cs="Tahoma"/>
          <w:sz w:val="20"/>
          <w:szCs w:val="20"/>
        </w:rPr>
        <w:t xml:space="preserve"> Príslušných orgánov</w:t>
      </w:r>
      <w:r w:rsidR="008210AD">
        <w:rPr>
          <w:rFonts w:ascii="Tahoma" w:hAnsi="Tahoma" w:cs="Tahoma"/>
          <w:sz w:val="20"/>
          <w:szCs w:val="20"/>
        </w:rPr>
        <w:t xml:space="preserve"> </w:t>
      </w:r>
      <w:r w:rsidR="008210AD" w:rsidRPr="005911EA">
        <w:rPr>
          <w:rFonts w:ascii="Tahoma" w:hAnsi="Tahoma" w:cs="Tahoma"/>
          <w:sz w:val="20"/>
          <w:szCs w:val="20"/>
        </w:rPr>
        <w:t>podľa tohto bodu</w:t>
      </w:r>
      <w:r w:rsidR="008210AD">
        <w:rPr>
          <w:rFonts w:ascii="Tahoma" w:hAnsi="Tahoma" w:cs="Tahoma"/>
          <w:sz w:val="20"/>
          <w:szCs w:val="20"/>
        </w:rPr>
        <w:t>, a to vrátane prípadných správnych alebo iných poplatkov,</w:t>
      </w:r>
      <w:r w:rsidR="008210AD" w:rsidRPr="005468E1">
        <w:rPr>
          <w:rFonts w:ascii="Tahoma" w:hAnsi="Tahoma" w:cs="Tahoma"/>
          <w:sz w:val="20"/>
          <w:szCs w:val="20"/>
        </w:rPr>
        <w:t xml:space="preserve"> znáša v plnom rozsahu </w:t>
      </w:r>
      <w:r w:rsidR="008210AD">
        <w:rPr>
          <w:rFonts w:ascii="Tahoma" w:hAnsi="Tahoma" w:cs="Tahoma"/>
          <w:sz w:val="20"/>
          <w:szCs w:val="20"/>
        </w:rPr>
        <w:t>Projektant</w:t>
      </w:r>
      <w:r w:rsidR="008210AD" w:rsidRPr="004B2384">
        <w:rPr>
          <w:rFonts w:ascii="Tahoma" w:hAnsi="Tahoma" w:cs="Tahoma"/>
          <w:sz w:val="20"/>
          <w:szCs w:val="20"/>
        </w:rPr>
        <w:t xml:space="preserve">. </w:t>
      </w:r>
    </w:p>
    <w:p w14:paraId="436EA2A2" w14:textId="0E77AAD8" w:rsidR="002B1B4A" w:rsidRDefault="002B1B4A" w:rsidP="00F47F94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6.9</w:t>
      </w:r>
      <w:r>
        <w:rPr>
          <w:rFonts w:ascii="Tahoma" w:hAnsi="Tahoma" w:cs="Tahoma"/>
          <w:b/>
          <w:bCs/>
          <w:sz w:val="20"/>
          <w:szCs w:val="20"/>
        </w:rPr>
        <w:tab/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Inžinierske služby </w:t>
      </w:r>
      <w:r>
        <w:rPr>
          <w:rFonts w:ascii="Tahoma" w:hAnsi="Tahoma" w:cs="Tahoma"/>
          <w:b/>
          <w:bCs/>
          <w:sz w:val="20"/>
          <w:szCs w:val="20"/>
        </w:rPr>
        <w:t>pri</w:t>
      </w:r>
      <w:r w:rsidR="00B4564A">
        <w:rPr>
          <w:rFonts w:ascii="Tahoma" w:hAnsi="Tahoma" w:cs="Tahoma"/>
          <w:b/>
          <w:bCs/>
          <w:sz w:val="20"/>
          <w:szCs w:val="20"/>
        </w:rPr>
        <w:t xml:space="preserve"> overení projektu </w:t>
      </w:r>
      <w:r w:rsidR="00407751">
        <w:rPr>
          <w:rFonts w:ascii="Tahoma" w:hAnsi="Tahoma" w:cs="Tahoma"/>
          <w:b/>
          <w:bCs/>
          <w:sz w:val="20"/>
          <w:szCs w:val="20"/>
        </w:rPr>
        <w:t>S</w:t>
      </w:r>
      <w:r w:rsidR="00B4564A">
        <w:rPr>
          <w:rFonts w:ascii="Tahoma" w:hAnsi="Tahoma" w:cs="Tahoma"/>
          <w:b/>
          <w:bCs/>
          <w:sz w:val="20"/>
          <w:szCs w:val="20"/>
        </w:rPr>
        <w:t>tavby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 a dodanie </w:t>
      </w:r>
      <w:r w:rsidR="0062593A">
        <w:rPr>
          <w:rFonts w:ascii="Tahoma" w:hAnsi="Tahoma" w:cs="Tahoma"/>
          <w:b/>
          <w:bCs/>
          <w:sz w:val="20"/>
          <w:szCs w:val="20"/>
        </w:rPr>
        <w:t>Dokumentácie</w:t>
      </w:r>
      <w:r w:rsidR="002D323A">
        <w:rPr>
          <w:rFonts w:ascii="Tahoma" w:hAnsi="Tahoma" w:cs="Tahoma"/>
          <w:b/>
          <w:bCs/>
          <w:sz w:val="20"/>
          <w:szCs w:val="20"/>
        </w:rPr>
        <w:t xml:space="preserve"> pre OPS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62593A">
        <w:rPr>
          <w:rFonts w:ascii="Tahoma" w:hAnsi="Tahoma" w:cs="Tahoma"/>
          <w:b/>
          <w:bCs/>
          <w:sz w:val="20"/>
          <w:szCs w:val="20"/>
        </w:rPr>
        <w:t>4</w:t>
      </w:r>
      <w:r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669DF888" w14:textId="6EA6BA6E" w:rsidR="0075675D" w:rsidRPr="00CE63EF" w:rsidRDefault="0075675D" w:rsidP="00F47F94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  <w:t>Projektant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bezodkladne po odsúhlasení Konceptu Dokumentácie</w:t>
      </w:r>
      <w:r>
        <w:rPr>
          <w:rFonts w:ascii="Tahoma" w:hAnsi="Tahoma" w:cs="Tahoma"/>
          <w:sz w:val="20"/>
          <w:szCs w:val="20"/>
        </w:rPr>
        <w:t xml:space="preserve"> pre O</w:t>
      </w:r>
      <w:r w:rsidR="005D5922">
        <w:rPr>
          <w:rFonts w:ascii="Tahoma" w:hAnsi="Tahoma" w:cs="Tahoma"/>
          <w:sz w:val="20"/>
          <w:szCs w:val="20"/>
        </w:rPr>
        <w:t>PS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CE63EF">
        <w:rPr>
          <w:rFonts w:ascii="Tahoma" w:hAnsi="Tahoma" w:cs="Tahoma"/>
          <w:sz w:val="20"/>
          <w:szCs w:val="20"/>
        </w:rPr>
        <w:t>podľa bodu 6.</w:t>
      </w:r>
      <w:r w:rsidR="000C4C3D" w:rsidRPr="00CE63EF">
        <w:rPr>
          <w:rFonts w:ascii="Tahoma" w:hAnsi="Tahoma" w:cs="Tahoma"/>
          <w:sz w:val="20"/>
          <w:szCs w:val="20"/>
        </w:rPr>
        <w:t>7</w:t>
      </w:r>
      <w:r w:rsidRPr="00CE63EF">
        <w:rPr>
          <w:rFonts w:ascii="Tahoma" w:hAnsi="Tahoma" w:cs="Tahoma"/>
          <w:sz w:val="20"/>
          <w:szCs w:val="20"/>
        </w:rPr>
        <w:t xml:space="preserve"> a prerokovaní Konceptu Dokumentácie pre </w:t>
      </w:r>
      <w:r w:rsidR="002F0AB6" w:rsidRPr="00CE63EF">
        <w:rPr>
          <w:rFonts w:ascii="Tahoma" w:hAnsi="Tahoma" w:cs="Tahoma"/>
          <w:sz w:val="20"/>
          <w:szCs w:val="20"/>
        </w:rPr>
        <w:t>OPS</w:t>
      </w:r>
      <w:r w:rsidRPr="00CE63EF">
        <w:rPr>
          <w:rFonts w:ascii="Tahoma" w:hAnsi="Tahoma" w:cs="Tahoma"/>
          <w:sz w:val="20"/>
          <w:szCs w:val="20"/>
        </w:rPr>
        <w:t xml:space="preserve"> s Príslušnými orgánmi podľa bodu 6.</w:t>
      </w:r>
      <w:r w:rsidR="000C4C3D" w:rsidRPr="00CE63EF">
        <w:rPr>
          <w:rFonts w:ascii="Tahoma" w:hAnsi="Tahoma" w:cs="Tahoma"/>
          <w:sz w:val="20"/>
          <w:szCs w:val="20"/>
        </w:rPr>
        <w:t>8</w:t>
      </w:r>
      <w:r w:rsidRPr="00CE63EF">
        <w:rPr>
          <w:rFonts w:ascii="Tahoma" w:hAnsi="Tahoma" w:cs="Tahoma"/>
          <w:sz w:val="20"/>
          <w:szCs w:val="20"/>
        </w:rPr>
        <w:t xml:space="preserve"> zabezpečí </w:t>
      </w:r>
      <w:r w:rsidR="00D043CA" w:rsidRPr="00CE63EF">
        <w:rPr>
          <w:rFonts w:ascii="Tahoma" w:hAnsi="Tahoma" w:cs="Tahoma"/>
          <w:sz w:val="20"/>
          <w:szCs w:val="20"/>
        </w:rPr>
        <w:t xml:space="preserve">overenie projektu </w:t>
      </w:r>
      <w:r w:rsidR="00407751" w:rsidRPr="00CE63EF">
        <w:rPr>
          <w:rFonts w:ascii="Tahoma" w:hAnsi="Tahoma" w:cs="Tahoma"/>
          <w:sz w:val="20"/>
          <w:szCs w:val="20"/>
        </w:rPr>
        <w:t>S</w:t>
      </w:r>
      <w:r w:rsidR="00D043CA" w:rsidRPr="00CE63EF">
        <w:rPr>
          <w:rFonts w:ascii="Tahoma" w:hAnsi="Tahoma" w:cs="Tahoma"/>
          <w:sz w:val="20"/>
          <w:szCs w:val="20"/>
        </w:rPr>
        <w:t>tavby</w:t>
      </w:r>
      <w:r w:rsidR="004A48A6" w:rsidRPr="00CE63EF">
        <w:rPr>
          <w:rFonts w:ascii="Tahoma" w:hAnsi="Tahoma" w:cs="Tahoma"/>
          <w:sz w:val="20"/>
          <w:szCs w:val="20"/>
        </w:rPr>
        <w:t xml:space="preserve">, </w:t>
      </w:r>
      <w:r w:rsidRPr="00CE63EF">
        <w:rPr>
          <w:rFonts w:ascii="Tahoma" w:hAnsi="Tahoma" w:cs="Tahoma"/>
          <w:sz w:val="20"/>
          <w:szCs w:val="20"/>
        </w:rPr>
        <w:t xml:space="preserve">t. j. podá za BBSK žiadosť </w:t>
      </w:r>
      <w:r w:rsidR="001F5C1E" w:rsidRPr="00CE63EF">
        <w:rPr>
          <w:rFonts w:ascii="Tahoma" w:hAnsi="Tahoma" w:cs="Tahoma"/>
          <w:sz w:val="20"/>
          <w:szCs w:val="20"/>
        </w:rPr>
        <w:t xml:space="preserve">o overenie projektu </w:t>
      </w:r>
      <w:r w:rsidR="00407751" w:rsidRPr="00CE63EF">
        <w:rPr>
          <w:rFonts w:ascii="Tahoma" w:hAnsi="Tahoma" w:cs="Tahoma"/>
          <w:sz w:val="20"/>
          <w:szCs w:val="20"/>
        </w:rPr>
        <w:t>S</w:t>
      </w:r>
      <w:r w:rsidR="001F5C1E" w:rsidRPr="00CE63EF">
        <w:rPr>
          <w:rFonts w:ascii="Tahoma" w:hAnsi="Tahoma" w:cs="Tahoma"/>
          <w:sz w:val="20"/>
          <w:szCs w:val="20"/>
        </w:rPr>
        <w:t>tavby</w:t>
      </w:r>
      <w:r w:rsidRPr="00CE63EF">
        <w:rPr>
          <w:rFonts w:ascii="Tahoma" w:hAnsi="Tahoma" w:cs="Tahoma"/>
          <w:sz w:val="20"/>
          <w:szCs w:val="20"/>
        </w:rPr>
        <w:t xml:space="preserve"> so všetkými náležitosťami vyžadovanými aplikovateľnými právnymi predpismi.   </w:t>
      </w:r>
    </w:p>
    <w:p w14:paraId="4FB0390C" w14:textId="2542F274" w:rsidR="004A49AF" w:rsidRPr="00CE63EF" w:rsidRDefault="0075675D" w:rsidP="00C555C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52178B" w:rsidRPr="00CE63EF">
        <w:rPr>
          <w:rFonts w:ascii="Tahoma" w:hAnsi="Tahoma" w:cs="Tahoma"/>
          <w:sz w:val="20"/>
          <w:szCs w:val="20"/>
        </w:rPr>
        <w:t>b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CE6D71" w:rsidRPr="00CE63EF">
        <w:rPr>
          <w:rFonts w:ascii="Tahoma" w:hAnsi="Tahoma" w:cs="Tahoma"/>
          <w:sz w:val="20"/>
          <w:szCs w:val="20"/>
        </w:rPr>
        <w:t>Dokumentáciu</w:t>
      </w:r>
      <w:r w:rsidR="0029525B" w:rsidRPr="00CE63EF">
        <w:rPr>
          <w:rFonts w:ascii="Tahoma" w:hAnsi="Tahoma" w:cs="Tahoma"/>
          <w:sz w:val="20"/>
          <w:szCs w:val="20"/>
        </w:rPr>
        <w:t xml:space="preserve"> pre OPS</w:t>
      </w:r>
      <w:r w:rsidR="00CE6D71" w:rsidRPr="00CE63EF">
        <w:rPr>
          <w:rFonts w:ascii="Tahoma" w:hAnsi="Tahoma" w:cs="Tahoma"/>
          <w:sz w:val="20"/>
          <w:szCs w:val="20"/>
        </w:rPr>
        <w:t>, vrátane o</w:t>
      </w:r>
      <w:r w:rsidR="00F254F1" w:rsidRPr="00CE63EF">
        <w:rPr>
          <w:rFonts w:ascii="Tahoma" w:hAnsi="Tahoma" w:cs="Tahoma"/>
          <w:sz w:val="20"/>
          <w:szCs w:val="20"/>
        </w:rPr>
        <w:t>veren</w:t>
      </w:r>
      <w:r w:rsidR="00CE6D71" w:rsidRPr="00CE63EF">
        <w:rPr>
          <w:rFonts w:ascii="Tahoma" w:hAnsi="Tahoma" w:cs="Tahoma"/>
          <w:sz w:val="20"/>
          <w:szCs w:val="20"/>
        </w:rPr>
        <w:t>ého</w:t>
      </w:r>
      <w:r w:rsidR="00F254F1" w:rsidRPr="00CE63EF">
        <w:rPr>
          <w:rFonts w:ascii="Tahoma" w:hAnsi="Tahoma" w:cs="Tahoma"/>
          <w:sz w:val="20"/>
          <w:szCs w:val="20"/>
        </w:rPr>
        <w:t xml:space="preserve"> projekt</w:t>
      </w:r>
      <w:r w:rsidR="00CE6D71" w:rsidRPr="00CE63EF">
        <w:rPr>
          <w:rFonts w:ascii="Tahoma" w:hAnsi="Tahoma" w:cs="Tahoma"/>
          <w:sz w:val="20"/>
          <w:szCs w:val="20"/>
        </w:rPr>
        <w:t>u</w:t>
      </w:r>
      <w:r w:rsidR="00F254F1" w:rsidRPr="00CE63EF">
        <w:rPr>
          <w:rFonts w:ascii="Tahoma" w:hAnsi="Tahoma" w:cs="Tahoma"/>
          <w:sz w:val="20"/>
          <w:szCs w:val="20"/>
        </w:rPr>
        <w:t xml:space="preserve"> </w:t>
      </w:r>
      <w:r w:rsidR="00407751" w:rsidRPr="00CE63EF">
        <w:rPr>
          <w:rFonts w:ascii="Tahoma" w:hAnsi="Tahoma" w:cs="Tahoma"/>
          <w:sz w:val="20"/>
          <w:szCs w:val="20"/>
        </w:rPr>
        <w:t>S</w:t>
      </w:r>
      <w:r w:rsidR="00F254F1" w:rsidRPr="00CE63EF">
        <w:rPr>
          <w:rFonts w:ascii="Tahoma" w:hAnsi="Tahoma" w:cs="Tahoma"/>
          <w:sz w:val="20"/>
          <w:szCs w:val="20"/>
        </w:rPr>
        <w:t>tavby</w:t>
      </w:r>
      <w:r w:rsidR="00CE6D71" w:rsidRPr="00CE63EF">
        <w:rPr>
          <w:rFonts w:ascii="Tahoma" w:hAnsi="Tahoma" w:cs="Tahoma"/>
          <w:sz w:val="20"/>
          <w:szCs w:val="20"/>
        </w:rPr>
        <w:t>,</w:t>
      </w:r>
      <w:r w:rsidRPr="00CE63EF">
        <w:rPr>
          <w:rFonts w:ascii="Tahoma" w:hAnsi="Tahoma" w:cs="Tahoma"/>
          <w:sz w:val="20"/>
          <w:szCs w:val="20"/>
        </w:rPr>
        <w:t xml:space="preserve"> Projektant protokolárne odovzdá BBSK najneskôr v posledný deň termínu podľa bodu 4.1 písm. b) </w:t>
      </w:r>
      <w:proofErr w:type="spellStart"/>
      <w:r w:rsidRPr="00CE63EF">
        <w:rPr>
          <w:rFonts w:ascii="Tahoma" w:hAnsi="Tahoma" w:cs="Tahoma"/>
          <w:sz w:val="20"/>
          <w:szCs w:val="20"/>
        </w:rPr>
        <w:t>podbod</w:t>
      </w:r>
      <w:proofErr w:type="spellEnd"/>
      <w:r w:rsidRPr="00CE63EF">
        <w:rPr>
          <w:rFonts w:ascii="Tahoma" w:hAnsi="Tahoma" w:cs="Tahoma"/>
          <w:sz w:val="20"/>
          <w:szCs w:val="20"/>
        </w:rPr>
        <w:t xml:space="preserve"> (</w:t>
      </w:r>
      <w:r w:rsidR="00F254F1" w:rsidRPr="00CE63EF">
        <w:rPr>
          <w:rFonts w:ascii="Tahoma" w:hAnsi="Tahoma" w:cs="Tahoma"/>
          <w:sz w:val="20"/>
          <w:szCs w:val="20"/>
        </w:rPr>
        <w:t>4</w:t>
      </w:r>
      <w:r w:rsidRPr="00CE63EF">
        <w:rPr>
          <w:rFonts w:ascii="Tahoma" w:hAnsi="Tahoma" w:cs="Tahoma"/>
          <w:sz w:val="20"/>
          <w:szCs w:val="20"/>
        </w:rPr>
        <w:t xml:space="preserve">) (Míľnik </w:t>
      </w:r>
      <w:r w:rsidR="00F254F1" w:rsidRPr="00CE63EF">
        <w:rPr>
          <w:rFonts w:ascii="Tahoma" w:hAnsi="Tahoma" w:cs="Tahoma"/>
          <w:sz w:val="20"/>
          <w:szCs w:val="20"/>
        </w:rPr>
        <w:t>4</w:t>
      </w:r>
      <w:r w:rsidRPr="00CE63EF">
        <w:rPr>
          <w:rFonts w:ascii="Tahoma" w:hAnsi="Tahoma" w:cs="Tahoma"/>
          <w:sz w:val="20"/>
          <w:szCs w:val="20"/>
        </w:rPr>
        <w:t>).</w:t>
      </w:r>
    </w:p>
    <w:p w14:paraId="4D74A3AA" w14:textId="73BDB7F6" w:rsidR="0044167B" w:rsidRPr="00CE63EF" w:rsidRDefault="00E719C8" w:rsidP="00507F5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(c)</w:t>
      </w:r>
      <w:r w:rsidRPr="00CE63EF">
        <w:rPr>
          <w:rFonts w:ascii="Tahoma" w:hAnsi="Tahoma" w:cs="Tahoma"/>
          <w:sz w:val="20"/>
          <w:szCs w:val="20"/>
        </w:rPr>
        <w:tab/>
      </w:r>
      <w:r w:rsidR="00C555C1" w:rsidRPr="00CE63EF">
        <w:rPr>
          <w:rFonts w:ascii="Tahoma" w:hAnsi="Tahoma" w:cs="Tahoma"/>
          <w:sz w:val="20"/>
          <w:szCs w:val="20"/>
        </w:rPr>
        <w:t>Projektant</w:t>
      </w:r>
      <w:r w:rsidR="00F70554" w:rsidRPr="00CE63EF">
        <w:rPr>
          <w:rFonts w:ascii="Tahoma" w:hAnsi="Tahoma" w:cs="Tahoma"/>
          <w:sz w:val="20"/>
          <w:szCs w:val="20"/>
        </w:rPr>
        <w:t xml:space="preserve"> sa zaväzuje dodať </w:t>
      </w:r>
      <w:r w:rsidR="0044167B" w:rsidRPr="00CE63EF">
        <w:rPr>
          <w:rFonts w:ascii="Tahoma" w:hAnsi="Tahoma" w:cs="Tahoma"/>
          <w:sz w:val="20"/>
          <w:szCs w:val="20"/>
        </w:rPr>
        <w:t>D</w:t>
      </w:r>
      <w:r w:rsidR="00685B5C" w:rsidRPr="00CE63EF">
        <w:rPr>
          <w:rFonts w:ascii="Tahoma" w:hAnsi="Tahoma" w:cs="Tahoma"/>
          <w:sz w:val="20"/>
          <w:szCs w:val="20"/>
        </w:rPr>
        <w:t>okumentáciu</w:t>
      </w:r>
      <w:r w:rsidR="00DF6E64" w:rsidRPr="00CE63EF">
        <w:rPr>
          <w:rFonts w:ascii="Tahoma" w:hAnsi="Tahoma" w:cs="Tahoma"/>
          <w:sz w:val="20"/>
          <w:szCs w:val="20"/>
        </w:rPr>
        <w:t xml:space="preserve"> pre OPS</w:t>
      </w:r>
      <w:r w:rsidR="00685B5C" w:rsidRPr="00CE63EF">
        <w:rPr>
          <w:rFonts w:ascii="Tahoma" w:hAnsi="Tahoma" w:cs="Tahoma"/>
          <w:sz w:val="20"/>
          <w:szCs w:val="20"/>
        </w:rPr>
        <w:t xml:space="preserve"> </w:t>
      </w:r>
      <w:r w:rsidR="0044167B" w:rsidRPr="00CE63EF">
        <w:rPr>
          <w:rFonts w:ascii="Tahoma" w:hAnsi="Tahoma" w:cs="Tahoma"/>
          <w:sz w:val="20"/>
          <w:szCs w:val="20"/>
        </w:rPr>
        <w:t>v nasledovných vyhotoveniach:</w:t>
      </w:r>
    </w:p>
    <w:p w14:paraId="2C2E2B66" w14:textId="50474370" w:rsidR="00466B62" w:rsidRPr="00CE63EF" w:rsidRDefault="0044167B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  <w:t xml:space="preserve">- </w:t>
      </w:r>
      <w:r w:rsidR="0051649D" w:rsidRPr="00CE63EF">
        <w:rPr>
          <w:rFonts w:ascii="Tahoma" w:hAnsi="Tahoma" w:cs="Tahoma"/>
          <w:sz w:val="20"/>
          <w:szCs w:val="20"/>
        </w:rPr>
        <w:t>6</w:t>
      </w:r>
      <w:r w:rsidR="00A12B06" w:rsidRPr="00CE63EF">
        <w:rPr>
          <w:rFonts w:ascii="Tahoma" w:hAnsi="Tahoma" w:cs="Tahoma"/>
          <w:sz w:val="20"/>
          <w:szCs w:val="20"/>
        </w:rPr>
        <w:t xml:space="preserve"> </w:t>
      </w:r>
      <w:r w:rsidR="00466B62" w:rsidRPr="00CE63EF">
        <w:rPr>
          <w:rFonts w:ascii="Tahoma" w:hAnsi="Tahoma" w:cs="Tahoma"/>
          <w:sz w:val="20"/>
          <w:szCs w:val="20"/>
        </w:rPr>
        <w:t>v</w:t>
      </w:r>
      <w:r w:rsidR="00F70554" w:rsidRPr="00CE63EF">
        <w:rPr>
          <w:rFonts w:ascii="Tahoma" w:hAnsi="Tahoma" w:cs="Tahoma"/>
          <w:sz w:val="20"/>
          <w:szCs w:val="20"/>
        </w:rPr>
        <w:t>yhotovení v tlačenej forme</w:t>
      </w:r>
      <w:r w:rsidR="00466B62" w:rsidRPr="00CE63EF">
        <w:rPr>
          <w:rFonts w:ascii="Tahoma" w:hAnsi="Tahoma" w:cs="Tahoma"/>
          <w:sz w:val="20"/>
          <w:szCs w:val="20"/>
        </w:rPr>
        <w:t>;</w:t>
      </w:r>
    </w:p>
    <w:p w14:paraId="0332E3C9" w14:textId="45CFB2CD" w:rsidR="006B0CFA" w:rsidRPr="00CE63EF" w:rsidRDefault="00ED001A" w:rsidP="002A2DCE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</w:r>
      <w:r w:rsidR="002A2DCE" w:rsidRPr="00CE63EF">
        <w:rPr>
          <w:rFonts w:ascii="Tahoma" w:hAnsi="Tahoma" w:cs="Tahoma"/>
          <w:sz w:val="20"/>
          <w:szCs w:val="20"/>
        </w:rPr>
        <w:t>-</w:t>
      </w:r>
      <w:r w:rsidR="00466B62" w:rsidRPr="00CE63EF">
        <w:rPr>
          <w:rFonts w:ascii="Tahoma" w:hAnsi="Tahoma" w:cs="Tahoma"/>
          <w:sz w:val="20"/>
          <w:szCs w:val="20"/>
        </w:rPr>
        <w:t xml:space="preserve"> </w:t>
      </w:r>
      <w:r w:rsidR="00A8167E" w:rsidRPr="00CE63EF">
        <w:rPr>
          <w:rFonts w:ascii="Tahoma" w:hAnsi="Tahoma" w:cs="Tahoma"/>
          <w:sz w:val="20"/>
          <w:szCs w:val="20"/>
        </w:rPr>
        <w:t>1</w:t>
      </w:r>
      <w:r w:rsidR="00F70554" w:rsidRPr="00CE63EF">
        <w:rPr>
          <w:rFonts w:ascii="Tahoma" w:hAnsi="Tahoma" w:cs="Tahoma"/>
          <w:sz w:val="20"/>
          <w:szCs w:val="20"/>
        </w:rPr>
        <w:t xml:space="preserve"> vyhotovenie v elektronickej forme </w:t>
      </w:r>
      <w:r w:rsidR="00183FD5" w:rsidRPr="00CE63EF">
        <w:rPr>
          <w:rFonts w:ascii="Tahoma" w:hAnsi="Tahoma" w:cs="Tahoma"/>
          <w:sz w:val="20"/>
          <w:szCs w:val="20"/>
        </w:rPr>
        <w:t xml:space="preserve">v </w:t>
      </w:r>
      <w:r w:rsidR="00F70554" w:rsidRPr="00CE63EF">
        <w:rPr>
          <w:rFonts w:ascii="Tahoma" w:hAnsi="Tahoma" w:cs="Tahoma"/>
          <w:sz w:val="20"/>
          <w:szCs w:val="20"/>
        </w:rPr>
        <w:t>needitovateľnej (.</w:t>
      </w:r>
      <w:proofErr w:type="spellStart"/>
      <w:r w:rsidR="00F70554" w:rsidRPr="00CE63EF">
        <w:rPr>
          <w:rFonts w:ascii="Tahoma" w:hAnsi="Tahoma" w:cs="Tahoma"/>
          <w:sz w:val="20"/>
          <w:szCs w:val="20"/>
        </w:rPr>
        <w:t>pdf</w:t>
      </w:r>
      <w:proofErr w:type="spellEnd"/>
      <w:r w:rsidR="00F70554" w:rsidRPr="00CE63EF">
        <w:rPr>
          <w:rFonts w:ascii="Tahoma" w:hAnsi="Tahoma" w:cs="Tahoma"/>
          <w:sz w:val="20"/>
          <w:szCs w:val="20"/>
        </w:rPr>
        <w:t xml:space="preserve"> formát) aj v editovateľnej </w:t>
      </w:r>
      <w:r w:rsidR="00183FD5" w:rsidRPr="00CE63EF">
        <w:rPr>
          <w:rFonts w:ascii="Tahoma" w:hAnsi="Tahoma" w:cs="Tahoma"/>
          <w:sz w:val="20"/>
          <w:szCs w:val="20"/>
        </w:rPr>
        <w:t xml:space="preserve">podobe </w:t>
      </w:r>
      <w:r w:rsidR="00F70554" w:rsidRPr="00CE63EF">
        <w:rPr>
          <w:rFonts w:ascii="Tahoma" w:hAnsi="Tahoma" w:cs="Tahoma"/>
          <w:sz w:val="20"/>
          <w:szCs w:val="20"/>
        </w:rPr>
        <w:t>(.</w:t>
      </w:r>
      <w:proofErr w:type="spellStart"/>
      <w:r w:rsidR="00F70554" w:rsidRPr="00CE63EF">
        <w:rPr>
          <w:rFonts w:ascii="Tahoma" w:hAnsi="Tahoma" w:cs="Tahoma"/>
          <w:sz w:val="20"/>
          <w:szCs w:val="20"/>
        </w:rPr>
        <w:t>doc</w:t>
      </w:r>
      <w:proofErr w:type="spellEnd"/>
      <w:r w:rsidR="00F70554" w:rsidRPr="00CE63EF">
        <w:rPr>
          <w:rFonts w:ascii="Tahoma" w:hAnsi="Tahoma" w:cs="Tahoma"/>
          <w:sz w:val="20"/>
          <w:szCs w:val="20"/>
        </w:rPr>
        <w:t>, .</w:t>
      </w:r>
      <w:proofErr w:type="spellStart"/>
      <w:r w:rsidR="00F70554" w:rsidRPr="00CE63EF">
        <w:rPr>
          <w:rFonts w:ascii="Tahoma" w:hAnsi="Tahoma" w:cs="Tahoma"/>
          <w:sz w:val="20"/>
          <w:szCs w:val="20"/>
        </w:rPr>
        <w:t>dwg</w:t>
      </w:r>
      <w:proofErr w:type="spellEnd"/>
      <w:r w:rsidR="00F70554" w:rsidRPr="00CE63EF">
        <w:rPr>
          <w:rFonts w:ascii="Tahoma" w:hAnsi="Tahoma" w:cs="Tahoma"/>
          <w:sz w:val="20"/>
          <w:szCs w:val="20"/>
        </w:rPr>
        <w:t>, .</w:t>
      </w:r>
      <w:proofErr w:type="spellStart"/>
      <w:r w:rsidR="00F70554" w:rsidRPr="00CE63EF">
        <w:rPr>
          <w:rFonts w:ascii="Tahoma" w:hAnsi="Tahoma" w:cs="Tahoma"/>
          <w:sz w:val="20"/>
          <w:szCs w:val="20"/>
        </w:rPr>
        <w:t>dgn</w:t>
      </w:r>
      <w:proofErr w:type="spellEnd"/>
      <w:r w:rsidR="00F70554" w:rsidRPr="00CE63EF">
        <w:rPr>
          <w:rFonts w:ascii="Tahoma" w:hAnsi="Tahoma" w:cs="Tahoma"/>
          <w:sz w:val="20"/>
          <w:szCs w:val="20"/>
        </w:rPr>
        <w:t xml:space="preserve"> alebo .</w:t>
      </w:r>
      <w:proofErr w:type="spellStart"/>
      <w:r w:rsidR="00F70554" w:rsidRPr="00CE63EF">
        <w:rPr>
          <w:rFonts w:ascii="Tahoma" w:hAnsi="Tahoma" w:cs="Tahoma"/>
          <w:sz w:val="20"/>
          <w:szCs w:val="20"/>
        </w:rPr>
        <w:t>xls</w:t>
      </w:r>
      <w:proofErr w:type="spellEnd"/>
      <w:r w:rsidR="00F70554" w:rsidRPr="00CE63EF">
        <w:rPr>
          <w:rFonts w:ascii="Tahoma" w:hAnsi="Tahoma" w:cs="Tahoma"/>
          <w:sz w:val="20"/>
          <w:szCs w:val="20"/>
        </w:rPr>
        <w:t xml:space="preserve"> formát)</w:t>
      </w:r>
      <w:r w:rsidR="00183FD5" w:rsidRPr="00CE63EF">
        <w:rPr>
          <w:rFonts w:ascii="Tahoma" w:hAnsi="Tahoma" w:cs="Tahoma"/>
          <w:sz w:val="20"/>
          <w:szCs w:val="20"/>
        </w:rPr>
        <w:t xml:space="preserve"> na </w:t>
      </w:r>
      <w:r w:rsidR="006B0CFA" w:rsidRPr="00CE63EF">
        <w:rPr>
          <w:rFonts w:ascii="Tahoma" w:hAnsi="Tahoma" w:cs="Tahoma"/>
          <w:sz w:val="20"/>
          <w:szCs w:val="20"/>
        </w:rPr>
        <w:t>USB nosiči</w:t>
      </w:r>
      <w:r w:rsidR="00F70554" w:rsidRPr="00CE63EF">
        <w:rPr>
          <w:rFonts w:ascii="Tahoma" w:hAnsi="Tahoma" w:cs="Tahoma"/>
          <w:sz w:val="20"/>
          <w:szCs w:val="20"/>
        </w:rPr>
        <w:t>.</w:t>
      </w:r>
    </w:p>
    <w:p w14:paraId="6FD9267D" w14:textId="1066CE32" w:rsidR="00450CE7" w:rsidRPr="00CE63EF" w:rsidRDefault="006B0CFA" w:rsidP="003F65F6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  <w:t>D</w:t>
      </w:r>
      <w:r w:rsidR="00685B5C" w:rsidRPr="00CE63EF">
        <w:rPr>
          <w:rFonts w:ascii="Tahoma" w:hAnsi="Tahoma" w:cs="Tahoma"/>
          <w:sz w:val="20"/>
          <w:szCs w:val="20"/>
        </w:rPr>
        <w:t>okumentácia</w:t>
      </w:r>
      <w:r w:rsidR="003F65F6" w:rsidRPr="00CE63EF">
        <w:rPr>
          <w:rFonts w:ascii="Tahoma" w:hAnsi="Tahoma" w:cs="Tahoma"/>
          <w:sz w:val="20"/>
          <w:szCs w:val="20"/>
        </w:rPr>
        <w:t xml:space="preserve"> pre OPS</w:t>
      </w:r>
      <w:r w:rsidR="00F70554" w:rsidRPr="00CE63EF">
        <w:rPr>
          <w:rFonts w:ascii="Tahoma" w:hAnsi="Tahoma" w:cs="Tahoma"/>
          <w:sz w:val="20"/>
          <w:szCs w:val="20"/>
        </w:rPr>
        <w:t xml:space="preserve"> v elektronickej forme musí </w:t>
      </w:r>
      <w:r w:rsidRPr="00CE63EF">
        <w:rPr>
          <w:rFonts w:ascii="Tahoma" w:hAnsi="Tahoma" w:cs="Tahoma"/>
          <w:sz w:val="20"/>
          <w:szCs w:val="20"/>
        </w:rPr>
        <w:t>byť identick</w:t>
      </w:r>
      <w:r w:rsidR="00685B5C" w:rsidRPr="00CE63EF">
        <w:rPr>
          <w:rFonts w:ascii="Tahoma" w:hAnsi="Tahoma" w:cs="Tahoma"/>
          <w:sz w:val="20"/>
          <w:szCs w:val="20"/>
        </w:rPr>
        <w:t>á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r w:rsidR="00357983" w:rsidRPr="00CE63EF">
        <w:rPr>
          <w:rFonts w:ascii="Tahoma" w:hAnsi="Tahoma" w:cs="Tahoma"/>
          <w:sz w:val="20"/>
          <w:szCs w:val="20"/>
        </w:rPr>
        <w:t>s</w:t>
      </w:r>
      <w:r w:rsidR="003F65F6" w:rsidRPr="00CE63EF">
        <w:rPr>
          <w:rFonts w:ascii="Tahoma" w:hAnsi="Tahoma" w:cs="Tahoma"/>
          <w:sz w:val="20"/>
          <w:szCs w:val="20"/>
        </w:rPr>
        <w:t> </w:t>
      </w:r>
      <w:r w:rsidRPr="00CE63EF">
        <w:rPr>
          <w:rFonts w:ascii="Tahoma" w:hAnsi="Tahoma" w:cs="Tahoma"/>
          <w:sz w:val="20"/>
          <w:szCs w:val="20"/>
        </w:rPr>
        <w:t>D</w:t>
      </w:r>
      <w:r w:rsidR="00685B5C" w:rsidRPr="00CE63EF">
        <w:rPr>
          <w:rFonts w:ascii="Tahoma" w:hAnsi="Tahoma" w:cs="Tahoma"/>
          <w:sz w:val="20"/>
          <w:szCs w:val="20"/>
        </w:rPr>
        <w:t>okumentáci</w:t>
      </w:r>
      <w:r w:rsidR="00357983" w:rsidRPr="00CE63EF">
        <w:rPr>
          <w:rFonts w:ascii="Tahoma" w:hAnsi="Tahoma" w:cs="Tahoma"/>
          <w:sz w:val="20"/>
          <w:szCs w:val="20"/>
        </w:rPr>
        <w:t>ou</w:t>
      </w:r>
      <w:r w:rsidR="003F65F6" w:rsidRPr="00CE63EF">
        <w:rPr>
          <w:rFonts w:ascii="Tahoma" w:hAnsi="Tahoma" w:cs="Tahoma"/>
          <w:sz w:val="20"/>
          <w:szCs w:val="20"/>
        </w:rPr>
        <w:t xml:space="preserve"> pre OPS</w:t>
      </w:r>
      <w:r w:rsidR="00685B5C" w:rsidRPr="00CE63EF">
        <w:rPr>
          <w:rFonts w:ascii="Tahoma" w:hAnsi="Tahoma" w:cs="Tahoma"/>
          <w:sz w:val="20"/>
          <w:szCs w:val="20"/>
        </w:rPr>
        <w:t xml:space="preserve"> </w:t>
      </w:r>
      <w:r w:rsidR="00F70554" w:rsidRPr="00CE63EF">
        <w:rPr>
          <w:rFonts w:ascii="Tahoma" w:hAnsi="Tahoma" w:cs="Tahoma"/>
          <w:sz w:val="20"/>
          <w:szCs w:val="20"/>
        </w:rPr>
        <w:t>v tlačenej forme.</w:t>
      </w:r>
      <w:r w:rsidR="003F65F6" w:rsidRPr="00CE63EF">
        <w:rPr>
          <w:rFonts w:ascii="Tahoma" w:hAnsi="Tahoma" w:cs="Tahoma"/>
          <w:sz w:val="20"/>
          <w:szCs w:val="20"/>
        </w:rPr>
        <w:t xml:space="preserve"> </w:t>
      </w:r>
      <w:r w:rsidR="00450CE7" w:rsidRPr="00CE63EF">
        <w:rPr>
          <w:rFonts w:ascii="Tahoma" w:hAnsi="Tahoma" w:cs="Tahoma"/>
          <w:sz w:val="20"/>
          <w:szCs w:val="20"/>
        </w:rPr>
        <w:t xml:space="preserve">Na základe osobitnej požiadavky </w:t>
      </w:r>
      <w:r w:rsidR="00C555C1" w:rsidRPr="00CE63EF">
        <w:rPr>
          <w:rFonts w:ascii="Tahoma" w:hAnsi="Tahoma" w:cs="Tahoma"/>
          <w:sz w:val="20"/>
          <w:szCs w:val="20"/>
        </w:rPr>
        <w:t>BBSK</w:t>
      </w:r>
      <w:r w:rsidR="00450CE7" w:rsidRPr="00CE63EF">
        <w:rPr>
          <w:rFonts w:ascii="Tahoma" w:hAnsi="Tahoma" w:cs="Tahoma"/>
          <w:sz w:val="20"/>
          <w:szCs w:val="20"/>
        </w:rPr>
        <w:t xml:space="preserve"> </w:t>
      </w:r>
      <w:r w:rsidR="00C555C1" w:rsidRPr="00CE63EF">
        <w:rPr>
          <w:rFonts w:ascii="Tahoma" w:hAnsi="Tahoma" w:cs="Tahoma"/>
          <w:sz w:val="20"/>
          <w:szCs w:val="20"/>
        </w:rPr>
        <w:t>Projektant</w:t>
      </w:r>
      <w:r w:rsidR="00450CE7" w:rsidRPr="00CE63EF">
        <w:rPr>
          <w:rFonts w:ascii="Tahoma" w:hAnsi="Tahoma" w:cs="Tahoma"/>
          <w:sz w:val="20"/>
          <w:szCs w:val="20"/>
        </w:rPr>
        <w:t xml:space="preserve"> zabezpečí dodatočné dodanie vyhotovení Dokumentácie</w:t>
      </w:r>
      <w:r w:rsidR="003F65F6" w:rsidRPr="00CE63EF">
        <w:rPr>
          <w:rFonts w:ascii="Tahoma" w:hAnsi="Tahoma" w:cs="Tahoma"/>
          <w:sz w:val="20"/>
          <w:szCs w:val="20"/>
        </w:rPr>
        <w:t xml:space="preserve"> pre OPS</w:t>
      </w:r>
      <w:r w:rsidR="00450CE7" w:rsidRPr="00CE63EF">
        <w:rPr>
          <w:rFonts w:ascii="Tahoma" w:hAnsi="Tahoma" w:cs="Tahoma"/>
          <w:sz w:val="20"/>
          <w:szCs w:val="20"/>
        </w:rPr>
        <w:t xml:space="preserve"> v tlačenej forme, najviac však v 2 vyhotoveniach.</w:t>
      </w:r>
    </w:p>
    <w:p w14:paraId="0C70FF22" w14:textId="32F0A8C4" w:rsidR="00AF31C3" w:rsidRDefault="00F70554" w:rsidP="00A32AA5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(</w:t>
      </w:r>
      <w:r w:rsidR="00111E94" w:rsidRPr="00CE63EF">
        <w:rPr>
          <w:rFonts w:ascii="Tahoma" w:hAnsi="Tahoma" w:cs="Tahoma"/>
          <w:sz w:val="20"/>
          <w:szCs w:val="20"/>
        </w:rPr>
        <w:t>d</w:t>
      </w:r>
      <w:r w:rsidRPr="00CE63EF">
        <w:rPr>
          <w:rFonts w:ascii="Tahoma" w:hAnsi="Tahoma" w:cs="Tahoma"/>
          <w:sz w:val="20"/>
          <w:szCs w:val="20"/>
        </w:rPr>
        <w:t>)</w:t>
      </w:r>
      <w:r w:rsidRPr="00CE63EF">
        <w:rPr>
          <w:rFonts w:ascii="Tahoma" w:hAnsi="Tahoma" w:cs="Tahoma"/>
          <w:sz w:val="20"/>
          <w:szCs w:val="20"/>
        </w:rPr>
        <w:tab/>
      </w:r>
      <w:r w:rsidR="00A32AA5" w:rsidRPr="00CE63EF">
        <w:rPr>
          <w:rFonts w:ascii="Tahoma" w:hAnsi="Tahoma" w:cs="Tahoma"/>
          <w:sz w:val="20"/>
          <w:szCs w:val="20"/>
        </w:rPr>
        <w:t>Na proces pripomienkovania Dokumentácie pre OPS sa primerane aplikuje bod 6.6 písm. (</w:t>
      </w:r>
      <w:r w:rsidR="00DD66AA" w:rsidRPr="00CE63EF">
        <w:rPr>
          <w:rFonts w:ascii="Tahoma" w:hAnsi="Tahoma" w:cs="Tahoma"/>
          <w:sz w:val="20"/>
          <w:szCs w:val="20"/>
        </w:rPr>
        <w:t>f</w:t>
      </w:r>
      <w:r w:rsidR="00A32AA5" w:rsidRPr="00CE63EF">
        <w:rPr>
          <w:rFonts w:ascii="Tahoma" w:hAnsi="Tahoma" w:cs="Tahoma"/>
          <w:sz w:val="20"/>
          <w:szCs w:val="20"/>
        </w:rPr>
        <w:t>) až (</w:t>
      </w:r>
      <w:r w:rsidR="00DD66AA" w:rsidRPr="00CE63EF">
        <w:rPr>
          <w:rFonts w:ascii="Tahoma" w:hAnsi="Tahoma" w:cs="Tahoma"/>
          <w:sz w:val="20"/>
          <w:szCs w:val="20"/>
        </w:rPr>
        <w:t>h</w:t>
      </w:r>
      <w:r w:rsidR="00A32AA5" w:rsidRPr="00CE63EF">
        <w:rPr>
          <w:rFonts w:ascii="Tahoma" w:hAnsi="Tahoma" w:cs="Tahoma"/>
          <w:sz w:val="20"/>
          <w:szCs w:val="20"/>
        </w:rPr>
        <w:t>).</w:t>
      </w:r>
    </w:p>
    <w:p w14:paraId="59BEF68E" w14:textId="29BF39E4" w:rsidR="001C648D" w:rsidRDefault="001C648D" w:rsidP="001C648D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</w:t>
      </w:r>
      <w:r w:rsidR="009B7664">
        <w:rPr>
          <w:rFonts w:ascii="Tahoma" w:hAnsi="Tahoma" w:cs="Tahoma"/>
          <w:b/>
          <w:bCs/>
          <w:sz w:val="20"/>
          <w:szCs w:val="20"/>
        </w:rPr>
        <w:t>10</w:t>
      </w:r>
      <w:r>
        <w:rPr>
          <w:rFonts w:ascii="Tahoma" w:hAnsi="Tahoma" w:cs="Tahoma"/>
          <w:b/>
          <w:bCs/>
          <w:sz w:val="20"/>
          <w:szCs w:val="20"/>
        </w:rPr>
        <w:tab/>
        <w:t xml:space="preserve">Dodanie Dohľadu </w:t>
      </w:r>
      <w:r w:rsidR="0091354C">
        <w:rPr>
          <w:rFonts w:ascii="Tahoma" w:hAnsi="Tahoma" w:cs="Tahoma"/>
          <w:b/>
          <w:bCs/>
          <w:sz w:val="20"/>
          <w:szCs w:val="20"/>
        </w:rPr>
        <w:t>P</w:t>
      </w:r>
      <w:r>
        <w:rPr>
          <w:rFonts w:ascii="Tahoma" w:hAnsi="Tahoma" w:cs="Tahoma"/>
          <w:b/>
          <w:bCs/>
          <w:sz w:val="20"/>
          <w:szCs w:val="20"/>
        </w:rPr>
        <w:t>rojektanta</w:t>
      </w:r>
    </w:p>
    <w:p w14:paraId="177BA814" w14:textId="4135169E" w:rsidR="001D0DD0" w:rsidRDefault="009B7664" w:rsidP="00F47F94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sz w:val="20"/>
          <w:szCs w:val="20"/>
        </w:rPr>
        <w:t>Projektant</w:t>
      </w:r>
      <w:r w:rsidR="001D0DD0" w:rsidRPr="2E07C1DA">
        <w:rPr>
          <w:rFonts w:ascii="Tahoma" w:hAnsi="Tahoma" w:cs="Tahoma"/>
          <w:sz w:val="20"/>
          <w:szCs w:val="20"/>
        </w:rPr>
        <w:t xml:space="preserve"> splní svoju povinnosť dodať Dohľad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1D0DD0" w:rsidRPr="2E07C1DA">
        <w:rPr>
          <w:rFonts w:ascii="Tahoma" w:hAnsi="Tahoma" w:cs="Tahoma"/>
          <w:sz w:val="20"/>
          <w:szCs w:val="20"/>
        </w:rPr>
        <w:t xml:space="preserve">rojektanta doručením vypracovanej záverečnej správy 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1D0DD0" w:rsidRPr="2E07C1DA">
        <w:rPr>
          <w:rFonts w:ascii="Tahoma" w:hAnsi="Tahoma" w:cs="Tahoma"/>
          <w:sz w:val="20"/>
          <w:szCs w:val="20"/>
        </w:rPr>
        <w:t xml:space="preserve">rojektanta o priebehu stavebných prác na Stavbe, resp. zrealizovanom a skolaudovanom funkčnom celku v prípade realizácie Stavby na etapy, ktorá bude protokolárne odovzdaná </w:t>
      </w:r>
      <w:r w:rsidR="00CC06DD" w:rsidRPr="2E07C1DA">
        <w:rPr>
          <w:rFonts w:ascii="Tahoma" w:hAnsi="Tahoma" w:cs="Tahoma"/>
          <w:sz w:val="20"/>
          <w:szCs w:val="20"/>
        </w:rPr>
        <w:t>BBSK</w:t>
      </w:r>
      <w:r w:rsidR="001D0DD0" w:rsidRPr="2E07C1DA">
        <w:rPr>
          <w:rFonts w:ascii="Tahoma" w:hAnsi="Tahoma" w:cs="Tahoma"/>
          <w:sz w:val="20"/>
          <w:szCs w:val="20"/>
        </w:rPr>
        <w:t xml:space="preserve"> Preberacím protokolom. </w:t>
      </w:r>
    </w:p>
    <w:p w14:paraId="3EC2A3BB" w14:textId="77777777" w:rsidR="0071323D" w:rsidRDefault="0071323D" w:rsidP="00F47F94">
      <w:pPr>
        <w:jc w:val="both"/>
        <w:rPr>
          <w:rFonts w:ascii="Tahoma" w:hAnsi="Tahoma" w:cs="Tahoma"/>
          <w:sz w:val="20"/>
          <w:szCs w:val="20"/>
        </w:rPr>
      </w:pPr>
    </w:p>
    <w:p w14:paraId="3FF14540" w14:textId="3B94BABE" w:rsidR="0071323D" w:rsidRPr="000A7222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7</w:t>
      </w:r>
      <w:r w:rsidR="00BE0682">
        <w:rPr>
          <w:rFonts w:ascii="Tahoma" w:hAnsi="Tahoma" w:cs="Tahoma"/>
          <w:b/>
          <w:bCs/>
          <w:sz w:val="20"/>
          <w:szCs w:val="20"/>
        </w:rPr>
        <w:tab/>
      </w:r>
      <w:r w:rsidRPr="000A7222">
        <w:rPr>
          <w:rFonts w:ascii="Tahoma" w:hAnsi="Tahoma" w:cs="Tahoma"/>
          <w:b/>
          <w:bCs/>
          <w:sz w:val="20"/>
          <w:szCs w:val="20"/>
        </w:rPr>
        <w:t>POUŽITIE DIELA</w:t>
      </w:r>
    </w:p>
    <w:p w14:paraId="75AAA84A" w14:textId="70BECAAD" w:rsidR="00F70554" w:rsidRPr="000A7222" w:rsidRDefault="00F70554" w:rsidP="00F70554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0A7222">
        <w:rPr>
          <w:rFonts w:ascii="Tahoma" w:hAnsi="Tahoma" w:cs="Tahoma"/>
          <w:b/>
          <w:bCs/>
          <w:sz w:val="20"/>
          <w:szCs w:val="20"/>
        </w:rPr>
        <w:t>7.1</w:t>
      </w:r>
      <w:r w:rsidRPr="000A7222">
        <w:rPr>
          <w:rFonts w:ascii="Tahoma" w:hAnsi="Tahoma" w:cs="Tahoma"/>
          <w:b/>
          <w:bCs/>
          <w:sz w:val="20"/>
          <w:szCs w:val="20"/>
        </w:rPr>
        <w:tab/>
        <w:t xml:space="preserve">Nebezpečenstvo škody a vlastnícke právo </w:t>
      </w:r>
    </w:p>
    <w:p w14:paraId="2F07181E" w14:textId="0C3ECBBB" w:rsidR="00F70554" w:rsidRPr="00EB758B" w:rsidRDefault="00F7055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0A7222">
        <w:rPr>
          <w:rFonts w:ascii="Tahoma" w:hAnsi="Tahoma" w:cs="Tahoma"/>
          <w:sz w:val="20"/>
          <w:szCs w:val="20"/>
        </w:rPr>
        <w:t xml:space="preserve">(a) </w:t>
      </w:r>
      <w:r w:rsidRPr="000A7222">
        <w:rPr>
          <w:rFonts w:ascii="Tahoma" w:hAnsi="Tahoma" w:cs="Tahoma"/>
          <w:sz w:val="20"/>
          <w:szCs w:val="20"/>
        </w:rPr>
        <w:tab/>
        <w:t>Nebezpečenstvo škody na Diele</w:t>
      </w:r>
      <w:r w:rsidR="00F132EB" w:rsidRPr="000A7222">
        <w:rPr>
          <w:rFonts w:ascii="Tahoma" w:hAnsi="Tahoma" w:cs="Tahoma"/>
          <w:sz w:val="20"/>
          <w:szCs w:val="20"/>
        </w:rPr>
        <w:t xml:space="preserve"> resp. jeho príslušnej časti</w:t>
      </w:r>
      <w:r w:rsidRPr="000A7222">
        <w:rPr>
          <w:rFonts w:ascii="Tahoma" w:hAnsi="Tahoma" w:cs="Tahoma"/>
          <w:sz w:val="20"/>
          <w:szCs w:val="20"/>
        </w:rPr>
        <w:t xml:space="preserve"> znáša </w:t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0A7222">
        <w:rPr>
          <w:rFonts w:ascii="Tahoma" w:hAnsi="Tahoma" w:cs="Tahoma"/>
          <w:sz w:val="20"/>
          <w:szCs w:val="20"/>
        </w:rPr>
        <w:t xml:space="preserve"> </w:t>
      </w:r>
      <w:r w:rsidRPr="000A7222">
        <w:rPr>
          <w:rFonts w:ascii="Tahoma" w:hAnsi="Tahoma" w:cs="Tahoma"/>
          <w:sz w:val="20"/>
          <w:szCs w:val="20"/>
        </w:rPr>
        <w:t>až do dňa dodania Diela</w:t>
      </w:r>
      <w:r w:rsidR="00F132EB" w:rsidRPr="000A7222">
        <w:rPr>
          <w:rFonts w:ascii="Tahoma" w:hAnsi="Tahoma" w:cs="Tahoma"/>
          <w:sz w:val="20"/>
          <w:szCs w:val="20"/>
        </w:rPr>
        <w:t xml:space="preserve"> resp. jeho príslušnej časti</w:t>
      </w:r>
      <w:r w:rsidRPr="000A7222">
        <w:rPr>
          <w:rFonts w:ascii="Tahoma" w:hAnsi="Tahoma" w:cs="Tahoma"/>
          <w:sz w:val="20"/>
          <w:szCs w:val="20"/>
        </w:rPr>
        <w:t xml:space="preserve">. </w:t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0A7222">
        <w:rPr>
          <w:rFonts w:ascii="Tahoma" w:hAnsi="Tahoma" w:cs="Tahoma"/>
          <w:sz w:val="20"/>
          <w:szCs w:val="20"/>
        </w:rPr>
        <w:t xml:space="preserve"> </w:t>
      </w:r>
      <w:r w:rsidRPr="000A7222">
        <w:rPr>
          <w:rFonts w:ascii="Tahoma" w:hAnsi="Tahoma" w:cs="Tahoma"/>
          <w:sz w:val="20"/>
          <w:szCs w:val="20"/>
        </w:rPr>
        <w:t>do toho času znáša zodpovednosť za poškodenie, stratu alebo zničenie</w:t>
      </w:r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>Diela</w:t>
      </w:r>
      <w:r w:rsidR="002155DB">
        <w:rPr>
          <w:rFonts w:ascii="Tahoma" w:hAnsi="Tahoma" w:cs="Tahoma"/>
          <w:sz w:val="20"/>
          <w:szCs w:val="20"/>
        </w:rPr>
        <w:t xml:space="preserve"> resp. je</w:t>
      </w:r>
      <w:r w:rsidR="004404D1">
        <w:rPr>
          <w:rFonts w:ascii="Tahoma" w:hAnsi="Tahoma" w:cs="Tahoma"/>
          <w:sz w:val="20"/>
          <w:szCs w:val="20"/>
        </w:rPr>
        <w:t>ho</w:t>
      </w:r>
      <w:r w:rsidR="002155DB">
        <w:rPr>
          <w:rFonts w:ascii="Tahoma" w:hAnsi="Tahoma" w:cs="Tahoma"/>
          <w:sz w:val="20"/>
          <w:szCs w:val="20"/>
        </w:rPr>
        <w:t xml:space="preserve"> príslušnej časti</w:t>
      </w:r>
      <w:r w:rsidRPr="00EB758B">
        <w:rPr>
          <w:rFonts w:ascii="Tahoma" w:hAnsi="Tahoma" w:cs="Tahoma"/>
          <w:sz w:val="20"/>
          <w:szCs w:val="20"/>
        </w:rPr>
        <w:t xml:space="preserve">. </w:t>
      </w:r>
    </w:p>
    <w:p w14:paraId="3E350CD7" w14:textId="7402B4DF" w:rsidR="00F70554" w:rsidRDefault="00F7055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 xml:space="preserve">(b) </w:t>
      </w:r>
      <w:r w:rsidRPr="00EB758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Dodaním </w:t>
      </w:r>
      <w:r w:rsidRPr="00EB758B">
        <w:rPr>
          <w:rFonts w:ascii="Tahoma" w:hAnsi="Tahoma" w:cs="Tahoma"/>
          <w:sz w:val="20"/>
          <w:szCs w:val="20"/>
        </w:rPr>
        <w:t>Diela</w:t>
      </w:r>
      <w:r>
        <w:rPr>
          <w:rFonts w:ascii="Tahoma" w:hAnsi="Tahoma" w:cs="Tahoma"/>
          <w:sz w:val="20"/>
          <w:szCs w:val="20"/>
        </w:rPr>
        <w:t xml:space="preserve"> </w:t>
      </w:r>
      <w:r w:rsidR="002155DB">
        <w:rPr>
          <w:rFonts w:ascii="Tahoma" w:hAnsi="Tahoma" w:cs="Tahoma"/>
          <w:sz w:val="20"/>
          <w:szCs w:val="20"/>
        </w:rPr>
        <w:t xml:space="preserve">resp. jeho príslušnej časti </w:t>
      </w:r>
      <w:r w:rsidRPr="00EB758B">
        <w:rPr>
          <w:rFonts w:ascii="Tahoma" w:hAnsi="Tahoma" w:cs="Tahoma"/>
          <w:sz w:val="20"/>
          <w:szCs w:val="20"/>
        </w:rPr>
        <w:t>prechádza vlastnícke právo k</w:t>
      </w:r>
      <w:r>
        <w:rPr>
          <w:rFonts w:ascii="Tahoma" w:hAnsi="Tahoma" w:cs="Tahoma"/>
          <w:sz w:val="20"/>
          <w:szCs w:val="20"/>
        </w:rPr>
        <w:t> </w:t>
      </w:r>
      <w:r w:rsidRPr="00EB758B">
        <w:rPr>
          <w:rFonts w:ascii="Tahoma" w:hAnsi="Tahoma" w:cs="Tahoma"/>
          <w:sz w:val="20"/>
          <w:szCs w:val="20"/>
        </w:rPr>
        <w:t>Diel</w:t>
      </w:r>
      <w:r>
        <w:rPr>
          <w:rFonts w:ascii="Tahoma" w:hAnsi="Tahoma" w:cs="Tahoma"/>
          <w:sz w:val="20"/>
          <w:szCs w:val="20"/>
        </w:rPr>
        <w:t>u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2155DB">
        <w:rPr>
          <w:rFonts w:ascii="Tahoma" w:hAnsi="Tahoma" w:cs="Tahoma"/>
          <w:sz w:val="20"/>
          <w:szCs w:val="20"/>
        </w:rPr>
        <w:t xml:space="preserve">resp. jeho príslušnej časti </w:t>
      </w:r>
      <w:r w:rsidRPr="00EB758B">
        <w:rPr>
          <w:rFonts w:ascii="Tahoma" w:hAnsi="Tahoma" w:cs="Tahoma"/>
          <w:sz w:val="20"/>
          <w:szCs w:val="20"/>
        </w:rPr>
        <w:t xml:space="preserve">zo </w:t>
      </w:r>
      <w:r w:rsidR="000C4F5A">
        <w:rPr>
          <w:rFonts w:ascii="Tahoma" w:hAnsi="Tahoma" w:cs="Tahoma"/>
          <w:sz w:val="20"/>
          <w:szCs w:val="20"/>
        </w:rPr>
        <w:t>Projektanta</w:t>
      </w:r>
      <w:r w:rsidR="000C4F5A" w:rsidRPr="00EB758B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na </w:t>
      </w:r>
      <w:r w:rsidR="000C4F5A"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2240BCD" w14:textId="3A5110C2" w:rsidR="005C69A4" w:rsidRPr="00EB758B" w:rsidRDefault="005C69A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>
        <w:rPr>
          <w:rFonts w:ascii="Tahoma" w:hAnsi="Tahoma" w:cs="Tahoma"/>
          <w:sz w:val="20"/>
          <w:szCs w:val="20"/>
        </w:rPr>
        <w:tab/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EB758B" w:rsidDel="000C4F5A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 nie je oprávnený poskytnúť Dielo</w:t>
      </w:r>
      <w:r>
        <w:rPr>
          <w:rFonts w:ascii="Tahoma" w:hAnsi="Tahoma" w:cs="Tahoma"/>
          <w:sz w:val="20"/>
          <w:szCs w:val="20"/>
        </w:rPr>
        <w:t xml:space="preserve"> ani </w:t>
      </w:r>
      <w:r w:rsidR="002155DB">
        <w:rPr>
          <w:rFonts w:ascii="Tahoma" w:hAnsi="Tahoma" w:cs="Tahoma"/>
          <w:sz w:val="20"/>
          <w:szCs w:val="20"/>
        </w:rPr>
        <w:t xml:space="preserve">žiadnu </w:t>
      </w:r>
      <w:r>
        <w:rPr>
          <w:rFonts w:ascii="Tahoma" w:hAnsi="Tahoma" w:cs="Tahoma"/>
          <w:sz w:val="20"/>
          <w:szCs w:val="20"/>
        </w:rPr>
        <w:t>jeho časť</w:t>
      </w:r>
      <w:r w:rsidRPr="00EB758B">
        <w:rPr>
          <w:rFonts w:ascii="Tahoma" w:hAnsi="Tahoma" w:cs="Tahoma"/>
          <w:sz w:val="20"/>
          <w:szCs w:val="20"/>
        </w:rPr>
        <w:t xml:space="preserve"> tretím osobám bez predchádzajúceho súhlasu </w:t>
      </w:r>
      <w:r w:rsidR="000C4F5A"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737DE619" w14:textId="0ED368B4" w:rsidR="008F708F" w:rsidRPr="004B2384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7.</w:t>
      </w:r>
      <w:r w:rsidR="00F70554" w:rsidRPr="004B2384">
        <w:rPr>
          <w:rFonts w:ascii="Tahoma" w:hAnsi="Tahoma" w:cs="Tahoma"/>
          <w:b/>
          <w:bCs/>
          <w:sz w:val="20"/>
          <w:szCs w:val="20"/>
        </w:rPr>
        <w:t>2</w:t>
      </w:r>
      <w:r w:rsidRPr="004B2384">
        <w:rPr>
          <w:rFonts w:ascii="Tahoma" w:hAnsi="Tahoma" w:cs="Tahoma"/>
          <w:b/>
          <w:bCs/>
          <w:sz w:val="20"/>
          <w:szCs w:val="20"/>
        </w:rPr>
        <w:tab/>
        <w:t>Zákonná licencia</w:t>
      </w:r>
    </w:p>
    <w:p w14:paraId="3B179AAC" w14:textId="6AFA8A21" w:rsidR="008F708F" w:rsidRDefault="00A52AB5" w:rsidP="008F708F">
      <w:pPr>
        <w:widowControl/>
        <w:tabs>
          <w:tab w:val="left" w:pos="1134"/>
        </w:tabs>
        <w:autoSpaceDE/>
        <w:autoSpaceDN/>
        <w:ind w:left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>Ak Dielo alebo niektorá z jeho častí spĺňa pojmové znaky diela podľa Autorského zákona alebo požíva ochranu z iného práva duševného vlastníctva, v</w:t>
      </w:r>
      <w:r w:rsidR="008F708F" w:rsidRPr="004B2384">
        <w:rPr>
          <w:rFonts w:ascii="Tahoma" w:hAnsi="Tahoma" w:cs="Tahoma"/>
          <w:sz w:val="20"/>
          <w:szCs w:val="20"/>
        </w:rPr>
        <w:t> súlade s § 5</w:t>
      </w:r>
      <w:r w:rsidR="004404D1" w:rsidRPr="004B2384">
        <w:rPr>
          <w:rFonts w:ascii="Tahoma" w:hAnsi="Tahoma" w:cs="Tahoma"/>
          <w:sz w:val="20"/>
          <w:szCs w:val="20"/>
        </w:rPr>
        <w:t>5</w:t>
      </w:r>
      <w:r w:rsidR="008F708F" w:rsidRPr="004B2384">
        <w:rPr>
          <w:rFonts w:ascii="Tahoma" w:hAnsi="Tahoma" w:cs="Tahoma"/>
          <w:sz w:val="20"/>
          <w:szCs w:val="20"/>
        </w:rPr>
        <w:t>8 Obchodného zákonníka</w:t>
      </w:r>
      <w:r>
        <w:rPr>
          <w:rFonts w:ascii="Tahoma" w:hAnsi="Tahoma" w:cs="Tahoma"/>
          <w:sz w:val="20"/>
          <w:szCs w:val="20"/>
        </w:rPr>
        <w:t xml:space="preserve"> je</w:t>
      </w:r>
      <w:r w:rsidR="008F708F" w:rsidRPr="004B2384">
        <w:rPr>
          <w:rFonts w:ascii="Tahoma" w:hAnsi="Tahoma" w:cs="Tahoma"/>
          <w:sz w:val="20"/>
          <w:szCs w:val="20"/>
        </w:rPr>
        <w:t xml:space="preserve"> </w:t>
      </w:r>
      <w:r w:rsidR="000C4F5A">
        <w:rPr>
          <w:rFonts w:ascii="Tahoma" w:hAnsi="Tahoma" w:cs="Tahoma"/>
          <w:b/>
          <w:bCs/>
          <w:sz w:val="20"/>
          <w:szCs w:val="20"/>
        </w:rPr>
        <w:t>BBSK</w:t>
      </w:r>
      <w:r w:rsidR="000C4F5A" w:rsidRPr="004B238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 xml:space="preserve">oprávnený použiť </w:t>
      </w:r>
      <w:r w:rsidR="00245510" w:rsidRPr="004B2384">
        <w:rPr>
          <w:rFonts w:ascii="Tahoma" w:hAnsi="Tahoma" w:cs="Tahoma"/>
          <w:b/>
          <w:bCs/>
          <w:sz w:val="20"/>
          <w:szCs w:val="20"/>
        </w:rPr>
        <w:t xml:space="preserve">dodané 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>Dielo</w:t>
      </w:r>
      <w:r w:rsidR="002155DB" w:rsidRPr="004B2384">
        <w:rPr>
          <w:rFonts w:ascii="Tahoma" w:hAnsi="Tahoma" w:cs="Tahoma"/>
          <w:b/>
          <w:bCs/>
          <w:sz w:val="20"/>
          <w:szCs w:val="20"/>
        </w:rPr>
        <w:t xml:space="preserve"> resp. jeho čas</w:t>
      </w:r>
      <w:r w:rsidR="00245510" w:rsidRPr="004B2384">
        <w:rPr>
          <w:rFonts w:ascii="Tahoma" w:hAnsi="Tahoma" w:cs="Tahoma"/>
          <w:b/>
          <w:bCs/>
          <w:sz w:val="20"/>
          <w:szCs w:val="20"/>
        </w:rPr>
        <w:t>ť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 xml:space="preserve"> na účel </w:t>
      </w:r>
      <w:r w:rsidR="008F708F" w:rsidRPr="00CE63EF">
        <w:rPr>
          <w:rFonts w:ascii="Tahoma" w:hAnsi="Tahoma" w:cs="Tahoma"/>
          <w:b/>
          <w:bCs/>
          <w:sz w:val="20"/>
          <w:szCs w:val="20"/>
        </w:rPr>
        <w:t>podľa bodu 3.1</w:t>
      </w:r>
      <w:r w:rsidR="008F708F" w:rsidRPr="00CE63EF">
        <w:rPr>
          <w:rFonts w:ascii="Tahoma" w:hAnsi="Tahoma" w:cs="Tahoma"/>
          <w:sz w:val="20"/>
          <w:szCs w:val="20"/>
        </w:rPr>
        <w:t xml:space="preserve">. Za </w:t>
      </w:r>
      <w:r w:rsidR="00971893" w:rsidRPr="00CE63EF">
        <w:rPr>
          <w:rFonts w:ascii="Tahoma" w:hAnsi="Tahoma" w:cs="Tahoma"/>
          <w:sz w:val="20"/>
          <w:szCs w:val="20"/>
        </w:rPr>
        <w:t xml:space="preserve">účelom podľa bodu 3.1 je </w:t>
      </w:r>
      <w:r w:rsidR="007F7123" w:rsidRPr="00CE63EF">
        <w:rPr>
          <w:rFonts w:ascii="Tahoma" w:hAnsi="Tahoma" w:cs="Tahoma"/>
          <w:sz w:val="20"/>
          <w:szCs w:val="20"/>
        </w:rPr>
        <w:t xml:space="preserve">BBSK </w:t>
      </w:r>
      <w:r w:rsidR="00971893" w:rsidRPr="00CE63EF">
        <w:rPr>
          <w:rFonts w:ascii="Tahoma" w:hAnsi="Tahoma" w:cs="Tahoma"/>
          <w:sz w:val="20"/>
          <w:szCs w:val="20"/>
        </w:rPr>
        <w:t>oprávnený aj zmeniť a/alebo spracovať Dielo</w:t>
      </w:r>
      <w:r w:rsidR="00815A90" w:rsidRPr="00CE63EF">
        <w:rPr>
          <w:rFonts w:ascii="Tahoma" w:hAnsi="Tahoma" w:cs="Tahoma"/>
          <w:sz w:val="20"/>
          <w:szCs w:val="20"/>
        </w:rPr>
        <w:t xml:space="preserve"> alebo Dielo spojiť s iným dielom</w:t>
      </w:r>
      <w:r w:rsidR="00971893" w:rsidRPr="00CE63EF">
        <w:rPr>
          <w:rFonts w:ascii="Tahoma" w:hAnsi="Tahoma" w:cs="Tahoma"/>
          <w:sz w:val="20"/>
          <w:szCs w:val="20"/>
        </w:rPr>
        <w:t>, zadať zmenu a/alebo iné spracovanie Diela</w:t>
      </w:r>
      <w:r w:rsidR="00815A90" w:rsidRPr="00CE63EF">
        <w:rPr>
          <w:rFonts w:ascii="Tahoma" w:hAnsi="Tahoma" w:cs="Tahoma"/>
          <w:sz w:val="20"/>
          <w:szCs w:val="20"/>
        </w:rPr>
        <w:t xml:space="preserve"> alebo spojenie Diela s iným</w:t>
      </w:r>
      <w:r w:rsidR="00815A90" w:rsidRPr="004B2384">
        <w:rPr>
          <w:rFonts w:ascii="Tahoma" w:hAnsi="Tahoma" w:cs="Tahoma"/>
          <w:sz w:val="20"/>
          <w:szCs w:val="20"/>
        </w:rPr>
        <w:t xml:space="preserve"> dielom</w:t>
      </w:r>
      <w:r w:rsidR="00971893" w:rsidRPr="004B2384">
        <w:rPr>
          <w:rFonts w:ascii="Tahoma" w:hAnsi="Tahoma" w:cs="Tahoma"/>
          <w:sz w:val="20"/>
          <w:szCs w:val="20"/>
        </w:rPr>
        <w:t xml:space="preserve"> tretej osobe, vyhotoviť rozmnoženinu Diela alebo spracovaného a/alebo inak zmeneného</w:t>
      </w:r>
      <w:r w:rsidR="00971893">
        <w:rPr>
          <w:rFonts w:ascii="Tahoma" w:hAnsi="Tahoma" w:cs="Tahoma"/>
          <w:sz w:val="20"/>
          <w:szCs w:val="20"/>
        </w:rPr>
        <w:t xml:space="preserve"> Diela (t. j. zrealizovať Stavbu), a to v časovo neobmedzenom rozsahu, pričom je </w:t>
      </w:r>
      <w:r w:rsidR="007F7123">
        <w:rPr>
          <w:rFonts w:ascii="Tahoma" w:hAnsi="Tahoma" w:cs="Tahoma"/>
          <w:sz w:val="20"/>
          <w:szCs w:val="20"/>
        </w:rPr>
        <w:t xml:space="preserve">BBSK </w:t>
      </w:r>
      <w:r w:rsidR="00971893">
        <w:rPr>
          <w:rFonts w:ascii="Tahoma" w:hAnsi="Tahoma" w:cs="Tahoma"/>
          <w:sz w:val="20"/>
          <w:szCs w:val="20"/>
        </w:rPr>
        <w:t xml:space="preserve">oprávnený realizovať pri vyhotovení rozmnoženiny Diela akékoľvek stavebné práce a/alebo stavebné úpravy, ktoré umožnia udržanie rozmnoženiny Diela v dobrom stave a/alebo zachovajú funkčné využitie </w:t>
      </w:r>
      <w:r w:rsidR="00815A90">
        <w:rPr>
          <w:rFonts w:ascii="Tahoma" w:hAnsi="Tahoma" w:cs="Tahoma"/>
          <w:sz w:val="20"/>
          <w:szCs w:val="20"/>
        </w:rPr>
        <w:t xml:space="preserve">rozmnoženiny </w:t>
      </w:r>
      <w:r w:rsidR="00971893">
        <w:rPr>
          <w:rFonts w:ascii="Tahoma" w:hAnsi="Tahoma" w:cs="Tahoma"/>
          <w:sz w:val="20"/>
          <w:szCs w:val="20"/>
        </w:rPr>
        <w:t xml:space="preserve">Diela a/alebo umožnia modernizáciu rozmnoženiny Diela, </w:t>
      </w:r>
      <w:r w:rsidRPr="003C5091">
        <w:rPr>
          <w:rFonts w:ascii="Tahoma" w:hAnsi="Tahoma" w:cs="Tahoma"/>
          <w:sz w:val="20"/>
          <w:szCs w:val="20"/>
        </w:rPr>
        <w:t>a to počas celej doby trvania majetkových práv autora/spoluautorov Diela resp. nositeľa majetkových práv k</w:t>
      </w:r>
      <w:r>
        <w:rPr>
          <w:rFonts w:ascii="Tahoma" w:hAnsi="Tahoma" w:cs="Tahoma"/>
          <w:sz w:val="20"/>
          <w:szCs w:val="20"/>
        </w:rPr>
        <w:t> </w:t>
      </w:r>
      <w:r w:rsidRPr="003C5091">
        <w:rPr>
          <w:rFonts w:ascii="Tahoma" w:hAnsi="Tahoma" w:cs="Tahoma"/>
          <w:sz w:val="20"/>
          <w:szCs w:val="20"/>
        </w:rPr>
        <w:t>Dielu</w:t>
      </w:r>
      <w:r>
        <w:rPr>
          <w:rFonts w:ascii="Tahoma" w:hAnsi="Tahoma" w:cs="Tahoma"/>
          <w:sz w:val="20"/>
          <w:szCs w:val="20"/>
        </w:rPr>
        <w:t xml:space="preserve">, </w:t>
      </w:r>
      <w:r w:rsidR="00971893">
        <w:rPr>
          <w:rFonts w:ascii="Tahoma" w:hAnsi="Tahoma" w:cs="Tahoma"/>
          <w:sz w:val="20"/>
          <w:szCs w:val="20"/>
        </w:rPr>
        <w:t xml:space="preserve">a to aj bez predchádzajúceho súhlasu </w:t>
      </w:r>
      <w:r w:rsidR="00B03235">
        <w:rPr>
          <w:rFonts w:ascii="Tahoma" w:hAnsi="Tahoma" w:cs="Tahoma"/>
          <w:sz w:val="20"/>
          <w:szCs w:val="20"/>
        </w:rPr>
        <w:t>Projektanta</w:t>
      </w:r>
      <w:r w:rsidR="008359CC">
        <w:rPr>
          <w:rFonts w:ascii="Tahoma" w:hAnsi="Tahoma" w:cs="Tahoma"/>
          <w:sz w:val="20"/>
          <w:szCs w:val="20"/>
        </w:rPr>
        <w:t xml:space="preserve"> resp. udelenia osobitnej zmluvnej licencie </w:t>
      </w:r>
      <w:r w:rsidR="00B03235">
        <w:rPr>
          <w:rFonts w:ascii="Tahoma" w:hAnsi="Tahoma" w:cs="Tahoma"/>
          <w:sz w:val="20"/>
          <w:szCs w:val="20"/>
        </w:rPr>
        <w:t>Projektantom</w:t>
      </w:r>
      <w:r w:rsidR="00971893">
        <w:rPr>
          <w:rFonts w:ascii="Tahoma" w:hAnsi="Tahoma" w:cs="Tahoma"/>
          <w:sz w:val="20"/>
          <w:szCs w:val="20"/>
        </w:rPr>
        <w:t>.</w:t>
      </w:r>
    </w:p>
    <w:p w14:paraId="6D2F3F68" w14:textId="3CBDB41A" w:rsidR="008F708F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7.</w:t>
      </w:r>
      <w:r w:rsidR="00F70554">
        <w:rPr>
          <w:rFonts w:ascii="Tahoma" w:hAnsi="Tahoma" w:cs="Tahoma"/>
          <w:b/>
          <w:bCs/>
          <w:sz w:val="20"/>
          <w:szCs w:val="20"/>
        </w:rPr>
        <w:t>3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801328">
        <w:rPr>
          <w:rFonts w:ascii="Tahoma" w:hAnsi="Tahoma" w:cs="Tahoma"/>
          <w:b/>
          <w:bCs/>
          <w:sz w:val="20"/>
          <w:szCs w:val="20"/>
        </w:rPr>
        <w:t xml:space="preserve">Postúpenie </w:t>
      </w:r>
      <w:r w:rsidR="00794497">
        <w:rPr>
          <w:rFonts w:ascii="Tahoma" w:hAnsi="Tahoma" w:cs="Tahoma"/>
          <w:b/>
          <w:bCs/>
          <w:sz w:val="20"/>
          <w:szCs w:val="20"/>
        </w:rPr>
        <w:t xml:space="preserve">výkonu </w:t>
      </w:r>
      <w:r w:rsidR="00801328">
        <w:rPr>
          <w:rFonts w:ascii="Tahoma" w:hAnsi="Tahoma" w:cs="Tahoma"/>
          <w:b/>
          <w:bCs/>
          <w:sz w:val="20"/>
          <w:szCs w:val="20"/>
        </w:rPr>
        <w:t>majetkových práv k Dielu</w:t>
      </w:r>
    </w:p>
    <w:p w14:paraId="359126AC" w14:textId="0A89437A" w:rsidR="006637EC" w:rsidRPr="00CE63EF" w:rsidRDefault="00BD040A" w:rsidP="00815A90">
      <w:pPr>
        <w:widowControl/>
        <w:tabs>
          <w:tab w:val="left" w:pos="1134"/>
        </w:tabs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>Ak Dielo alebo niektorá z jeho častí spĺňa pojmové znaky diela podľa Autorského zákona (ďalej aj ako „</w:t>
      </w:r>
      <w:r w:rsidRPr="003C5091">
        <w:rPr>
          <w:rFonts w:ascii="Tahoma" w:hAnsi="Tahoma" w:cs="Tahoma"/>
          <w:b/>
          <w:bCs/>
          <w:sz w:val="20"/>
          <w:szCs w:val="20"/>
        </w:rPr>
        <w:t>Autorské dielo</w:t>
      </w:r>
      <w:r w:rsidRPr="003C5091">
        <w:rPr>
          <w:rFonts w:ascii="Tahoma" w:hAnsi="Tahoma" w:cs="Tahoma"/>
          <w:sz w:val="20"/>
          <w:szCs w:val="20"/>
        </w:rPr>
        <w:t>“)</w:t>
      </w:r>
      <w:r>
        <w:rPr>
          <w:rFonts w:ascii="Tahoma" w:hAnsi="Tahoma" w:cs="Tahoma"/>
          <w:sz w:val="20"/>
          <w:szCs w:val="20"/>
        </w:rPr>
        <w:t xml:space="preserve"> a a</w:t>
      </w:r>
      <w:r w:rsidR="006637EC" w:rsidRPr="006637EC">
        <w:rPr>
          <w:rFonts w:ascii="Tahoma" w:hAnsi="Tahoma" w:cs="Tahoma"/>
          <w:sz w:val="20"/>
          <w:szCs w:val="20"/>
        </w:rPr>
        <w:t xml:space="preserve">k Projektant nie je autorom </w:t>
      </w:r>
      <w:r>
        <w:rPr>
          <w:rFonts w:ascii="Tahoma" w:hAnsi="Tahoma" w:cs="Tahoma"/>
          <w:sz w:val="20"/>
          <w:szCs w:val="20"/>
        </w:rPr>
        <w:t>A</w:t>
      </w:r>
      <w:r w:rsidR="006637EC" w:rsidRPr="006637EC">
        <w:rPr>
          <w:rFonts w:ascii="Tahoma" w:hAnsi="Tahoma" w:cs="Tahoma"/>
          <w:sz w:val="20"/>
          <w:szCs w:val="20"/>
        </w:rPr>
        <w:t xml:space="preserve">utorského diela, ale k </w:t>
      </w:r>
      <w:r>
        <w:rPr>
          <w:rFonts w:ascii="Tahoma" w:hAnsi="Tahoma" w:cs="Tahoma"/>
          <w:sz w:val="20"/>
          <w:szCs w:val="20"/>
        </w:rPr>
        <w:t>A</w:t>
      </w:r>
      <w:r w:rsidR="006637EC" w:rsidRPr="006637EC">
        <w:rPr>
          <w:rFonts w:ascii="Tahoma" w:hAnsi="Tahoma" w:cs="Tahoma"/>
          <w:sz w:val="20"/>
          <w:szCs w:val="20"/>
        </w:rPr>
        <w:t>utorskému dielu vykonáva v súlade s</w:t>
      </w:r>
      <w:r w:rsidR="00FD539D">
        <w:rPr>
          <w:rFonts w:ascii="Tahoma" w:hAnsi="Tahoma" w:cs="Tahoma"/>
          <w:sz w:val="20"/>
          <w:szCs w:val="20"/>
        </w:rPr>
        <w:t> § 90 resp. § 92 Autorského zákona</w:t>
      </w:r>
      <w:r w:rsidR="006637EC" w:rsidRPr="006637EC">
        <w:rPr>
          <w:rFonts w:ascii="Tahoma" w:hAnsi="Tahoma" w:cs="Tahoma"/>
          <w:sz w:val="20"/>
          <w:szCs w:val="20"/>
        </w:rPr>
        <w:t xml:space="preserve"> majetkové práva, Zmluvné strany </w:t>
      </w:r>
      <w:r w:rsidR="006637EC" w:rsidRPr="006637EC">
        <w:rPr>
          <w:rFonts w:ascii="Tahoma" w:hAnsi="Tahoma" w:cs="Tahoma"/>
          <w:sz w:val="20"/>
          <w:szCs w:val="20"/>
        </w:rPr>
        <w:lastRenderedPageBreak/>
        <w:t>sa dohodli, že s účinnosťou odo dňa dodania Diela Projektant postupuje na BBSK</w:t>
      </w:r>
      <w:del w:id="11" w:author="Bubák Martin" w:date="2026-01-19T09:05:00Z" w16du:dateUtc="2026-01-19T08:05:00Z">
        <w:r w:rsidR="006637EC" w:rsidRPr="006637EC" w:rsidDel="00794497">
          <w:rPr>
            <w:rFonts w:ascii="Tahoma" w:hAnsi="Tahoma" w:cs="Tahoma"/>
            <w:sz w:val="20"/>
            <w:szCs w:val="20"/>
          </w:rPr>
          <w:delText xml:space="preserve"> </w:delText>
        </w:r>
      </w:del>
      <w:r w:rsidR="00794497">
        <w:rPr>
          <w:rFonts w:ascii="Tahoma" w:hAnsi="Tahoma" w:cs="Tahoma"/>
          <w:sz w:val="20"/>
          <w:szCs w:val="20"/>
        </w:rPr>
        <w:t xml:space="preserve"> výkon akýchkoľvek a všetkých majetkových práv k Dielu</w:t>
      </w:r>
      <w:r w:rsidR="00FD539D">
        <w:rPr>
          <w:rFonts w:ascii="Tahoma" w:hAnsi="Tahoma" w:cs="Tahoma"/>
          <w:sz w:val="20"/>
          <w:szCs w:val="20"/>
        </w:rPr>
        <w:t>, a to na celú dobu trvania majetkových práv</w:t>
      </w:r>
      <w:r>
        <w:rPr>
          <w:rFonts w:ascii="Tahoma" w:hAnsi="Tahoma" w:cs="Tahoma"/>
          <w:sz w:val="20"/>
          <w:szCs w:val="20"/>
        </w:rPr>
        <w:t xml:space="preserve"> autora/spoluautorov Diela a bez akéhokoľvek ďalšieho obmedzenia</w:t>
      </w:r>
      <w:r w:rsidR="006637EC" w:rsidRPr="006637EC">
        <w:rPr>
          <w:rFonts w:ascii="Tahoma" w:hAnsi="Tahoma" w:cs="Tahoma"/>
          <w:sz w:val="20"/>
          <w:szCs w:val="20"/>
        </w:rPr>
        <w:t xml:space="preserve">. </w:t>
      </w:r>
      <w:r w:rsidR="002E434B">
        <w:rPr>
          <w:rFonts w:ascii="Tahoma" w:hAnsi="Tahoma" w:cs="Tahoma"/>
          <w:sz w:val="20"/>
          <w:szCs w:val="20"/>
        </w:rPr>
        <w:t xml:space="preserve">Projektant na tento účel </w:t>
      </w:r>
      <w:r w:rsidR="00FD539D">
        <w:rPr>
          <w:rFonts w:ascii="Tahoma" w:hAnsi="Tahoma" w:cs="Tahoma"/>
          <w:sz w:val="20"/>
          <w:szCs w:val="20"/>
        </w:rPr>
        <w:t xml:space="preserve">vyhlasuje, že všetky práva k Autorským podkladom použitým podľa </w:t>
      </w:r>
      <w:r w:rsidR="00FD539D" w:rsidRPr="00CE63EF">
        <w:rPr>
          <w:rFonts w:ascii="Tahoma" w:hAnsi="Tahoma" w:cs="Tahoma"/>
          <w:sz w:val="20"/>
          <w:szCs w:val="20"/>
        </w:rPr>
        <w:t>bodu 5.3 písm. a) riadne</w:t>
      </w:r>
      <w:r w:rsidR="00FD539D">
        <w:rPr>
          <w:rFonts w:ascii="Tahoma" w:hAnsi="Tahoma" w:cs="Tahoma"/>
          <w:sz w:val="20"/>
          <w:szCs w:val="20"/>
        </w:rPr>
        <w:t xml:space="preserve"> a pred dodaním Diela vysporiadal. </w:t>
      </w:r>
      <w:r w:rsidR="002E434B">
        <w:rPr>
          <w:rFonts w:ascii="Tahoma" w:hAnsi="Tahoma" w:cs="Tahoma"/>
          <w:sz w:val="20"/>
          <w:szCs w:val="20"/>
        </w:rPr>
        <w:t>Projektant</w:t>
      </w:r>
      <w:r w:rsidR="00FD539D">
        <w:rPr>
          <w:rFonts w:ascii="Tahoma" w:hAnsi="Tahoma" w:cs="Tahoma"/>
          <w:sz w:val="20"/>
          <w:szCs w:val="20"/>
        </w:rPr>
        <w:t xml:space="preserve"> je oboznámený s tým, že odo dňa postúpenia </w:t>
      </w:r>
      <w:r w:rsidR="00794497">
        <w:rPr>
          <w:rFonts w:ascii="Tahoma" w:hAnsi="Tahoma" w:cs="Tahoma"/>
          <w:sz w:val="20"/>
          <w:szCs w:val="20"/>
        </w:rPr>
        <w:t xml:space="preserve">výkonu </w:t>
      </w:r>
      <w:r w:rsidR="00FD539D">
        <w:rPr>
          <w:rFonts w:ascii="Tahoma" w:hAnsi="Tahoma" w:cs="Tahoma"/>
          <w:sz w:val="20"/>
          <w:szCs w:val="20"/>
        </w:rPr>
        <w:t>majetkových práv na BBSK bude BBSK oprávnený o.</w:t>
      </w:r>
      <w:r w:rsidR="00633FF9">
        <w:rPr>
          <w:rFonts w:ascii="Tahoma" w:hAnsi="Tahoma" w:cs="Tahoma"/>
          <w:sz w:val="20"/>
          <w:szCs w:val="20"/>
        </w:rPr>
        <w:t xml:space="preserve"> </w:t>
      </w:r>
      <w:r w:rsidR="00FD539D">
        <w:rPr>
          <w:rFonts w:ascii="Tahoma" w:hAnsi="Tahoma" w:cs="Tahoma"/>
          <w:sz w:val="20"/>
          <w:szCs w:val="20"/>
        </w:rPr>
        <w:t>i. použiť Dielo ktorýmkoľvek zo spôsobov podľa bodu 7.4</w:t>
      </w:r>
      <w:r>
        <w:rPr>
          <w:rFonts w:ascii="Tahoma" w:hAnsi="Tahoma" w:cs="Tahoma"/>
          <w:sz w:val="20"/>
          <w:szCs w:val="20"/>
        </w:rPr>
        <w:t xml:space="preserve">, bude oprávnený udeľovať </w:t>
      </w:r>
      <w:r w:rsidR="00794497">
        <w:rPr>
          <w:rFonts w:ascii="Tahoma" w:hAnsi="Tahoma" w:cs="Tahoma"/>
          <w:sz w:val="20"/>
          <w:szCs w:val="20"/>
        </w:rPr>
        <w:t xml:space="preserve">tretím osobám </w:t>
      </w:r>
      <w:r>
        <w:rPr>
          <w:rFonts w:ascii="Tahoma" w:hAnsi="Tahoma" w:cs="Tahoma"/>
          <w:sz w:val="20"/>
          <w:szCs w:val="20"/>
        </w:rPr>
        <w:t xml:space="preserve">licencie a inak používať </w:t>
      </w:r>
      <w:r w:rsidR="00794497">
        <w:rPr>
          <w:rFonts w:ascii="Tahoma" w:hAnsi="Tahoma" w:cs="Tahoma"/>
          <w:sz w:val="20"/>
          <w:szCs w:val="20"/>
        </w:rPr>
        <w:t xml:space="preserve">Dielo </w:t>
      </w:r>
      <w:r>
        <w:rPr>
          <w:rFonts w:ascii="Tahoma" w:hAnsi="Tahoma" w:cs="Tahoma"/>
          <w:sz w:val="20"/>
          <w:szCs w:val="20"/>
        </w:rPr>
        <w:t>bez potreby akéhokoľvek súhlasu Projektanta alebo autora/spoluautorov Diela na takéto nakladanie a že</w:t>
      </w:r>
      <w:r w:rsidR="00FD539D">
        <w:rPr>
          <w:rFonts w:ascii="Tahoma" w:hAnsi="Tahoma" w:cs="Tahoma"/>
          <w:sz w:val="20"/>
          <w:szCs w:val="20"/>
        </w:rPr>
        <w:t xml:space="preserve"> Projektant, ako aj autor alebo </w:t>
      </w:r>
      <w:r>
        <w:rPr>
          <w:rFonts w:ascii="Tahoma" w:hAnsi="Tahoma" w:cs="Tahoma"/>
          <w:sz w:val="20"/>
          <w:szCs w:val="20"/>
        </w:rPr>
        <w:t>spolu</w:t>
      </w:r>
      <w:r w:rsidR="00FD539D">
        <w:rPr>
          <w:rFonts w:ascii="Tahoma" w:hAnsi="Tahoma" w:cs="Tahoma"/>
          <w:sz w:val="20"/>
          <w:szCs w:val="20"/>
        </w:rPr>
        <w:t>autori Diela</w:t>
      </w:r>
      <w:r>
        <w:rPr>
          <w:rFonts w:ascii="Tahoma" w:hAnsi="Tahoma" w:cs="Tahoma"/>
          <w:sz w:val="20"/>
          <w:szCs w:val="20"/>
        </w:rPr>
        <w:t xml:space="preserve"> nie sú</w:t>
      </w:r>
      <w:r w:rsidR="00FD539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odo dňa účinnosti postúpenia oprávnení akokoľvek vykonávať ktorékoľvek majetkové právo k Dielu. </w:t>
      </w:r>
      <w:r w:rsidRPr="004B2384">
        <w:rPr>
          <w:rFonts w:ascii="Tahoma" w:hAnsi="Tahoma" w:cs="Tahoma"/>
          <w:sz w:val="20"/>
          <w:szCs w:val="20"/>
        </w:rPr>
        <w:t xml:space="preserve">Pre predídenie pochybností, dohoda o odmene za </w:t>
      </w:r>
      <w:r>
        <w:rPr>
          <w:rFonts w:ascii="Tahoma" w:hAnsi="Tahoma" w:cs="Tahoma"/>
          <w:sz w:val="20"/>
          <w:szCs w:val="20"/>
        </w:rPr>
        <w:t>postúpenie</w:t>
      </w:r>
      <w:r w:rsidRPr="004B2384">
        <w:rPr>
          <w:rFonts w:ascii="Tahoma" w:hAnsi="Tahoma" w:cs="Tahoma"/>
          <w:sz w:val="20"/>
          <w:szCs w:val="20"/>
        </w:rPr>
        <w:t xml:space="preserve"> je uvedená v </w:t>
      </w:r>
      <w:r w:rsidRPr="00CE63EF">
        <w:rPr>
          <w:rFonts w:ascii="Tahoma" w:hAnsi="Tahoma" w:cs="Tahoma"/>
          <w:sz w:val="20"/>
          <w:szCs w:val="20"/>
        </w:rPr>
        <w:t>bode 10.2 a Projektant ani autor/spoluautori Autorského diela nebudú voči BBSK uplatňovať žiadne ďalšie nároky, a to ani na licenčné poplatky alebo odmeny.</w:t>
      </w:r>
    </w:p>
    <w:p w14:paraId="5B74DB48" w14:textId="77777777" w:rsidR="0028700B" w:rsidRPr="00CE63EF" w:rsidRDefault="006637EC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CE63EF">
        <w:rPr>
          <w:rFonts w:ascii="Tahoma" w:hAnsi="Tahoma" w:cs="Tahoma"/>
          <w:b/>
          <w:bCs/>
          <w:sz w:val="20"/>
          <w:szCs w:val="20"/>
        </w:rPr>
        <w:t>7.4</w:t>
      </w:r>
      <w:r w:rsidRPr="00CE63EF">
        <w:rPr>
          <w:rFonts w:ascii="Tahoma" w:hAnsi="Tahoma" w:cs="Tahoma"/>
          <w:b/>
          <w:bCs/>
          <w:sz w:val="20"/>
          <w:szCs w:val="20"/>
        </w:rPr>
        <w:tab/>
      </w:r>
      <w:r w:rsidR="0028700B" w:rsidRPr="00CE63EF">
        <w:rPr>
          <w:rFonts w:ascii="Tahoma" w:hAnsi="Tahoma" w:cs="Tahoma"/>
          <w:b/>
          <w:bCs/>
          <w:sz w:val="20"/>
          <w:szCs w:val="20"/>
        </w:rPr>
        <w:t>Zmluvná licencia</w:t>
      </w:r>
    </w:p>
    <w:p w14:paraId="6E7BD3F3" w14:textId="7FB96CE3" w:rsidR="00BD040A" w:rsidRPr="00CE63EF" w:rsidRDefault="0028700B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ab/>
      </w:r>
      <w:r w:rsidR="00A52AB5" w:rsidRPr="00CE63EF">
        <w:rPr>
          <w:rFonts w:ascii="Tahoma" w:hAnsi="Tahoma" w:cs="Tahoma"/>
          <w:sz w:val="20"/>
          <w:szCs w:val="20"/>
        </w:rPr>
        <w:t xml:space="preserve">Ak </w:t>
      </w:r>
      <w:r w:rsidR="00BD040A" w:rsidRPr="00CE63EF">
        <w:rPr>
          <w:rFonts w:ascii="Tahoma" w:hAnsi="Tahoma" w:cs="Tahoma"/>
          <w:sz w:val="20"/>
          <w:szCs w:val="20"/>
        </w:rPr>
        <w:t xml:space="preserve">je </w:t>
      </w:r>
      <w:r w:rsidR="002E434B" w:rsidRPr="00CE63EF">
        <w:rPr>
          <w:rFonts w:ascii="Tahoma" w:hAnsi="Tahoma" w:cs="Tahoma"/>
          <w:sz w:val="20"/>
          <w:szCs w:val="20"/>
        </w:rPr>
        <w:t>P</w:t>
      </w:r>
      <w:r w:rsidR="00BD040A" w:rsidRPr="00CE63EF">
        <w:rPr>
          <w:rFonts w:ascii="Tahoma" w:hAnsi="Tahoma" w:cs="Tahoma"/>
          <w:sz w:val="20"/>
          <w:szCs w:val="20"/>
        </w:rPr>
        <w:t xml:space="preserve">rojektant autorom Autorského diela, bod 7.3 sa neuplatní a </w:t>
      </w:r>
      <w:r w:rsidR="00B03235" w:rsidRPr="00CE63EF">
        <w:rPr>
          <w:rFonts w:ascii="Tahoma" w:hAnsi="Tahoma" w:cs="Tahoma"/>
          <w:sz w:val="20"/>
          <w:szCs w:val="20"/>
        </w:rPr>
        <w:t>Projektant</w:t>
      </w:r>
      <w:r w:rsidR="0071323D" w:rsidRPr="00CE63EF">
        <w:rPr>
          <w:rFonts w:ascii="Tahoma" w:hAnsi="Tahoma" w:cs="Tahoma"/>
          <w:sz w:val="20"/>
          <w:szCs w:val="20"/>
        </w:rPr>
        <w:t xml:space="preserve"> </w:t>
      </w:r>
      <w:r w:rsidR="00BD040A" w:rsidRPr="00CE63EF">
        <w:rPr>
          <w:rFonts w:ascii="Tahoma" w:hAnsi="Tahoma" w:cs="Tahoma"/>
          <w:sz w:val="20"/>
          <w:szCs w:val="20"/>
        </w:rPr>
        <w:t xml:space="preserve">týmto </w:t>
      </w:r>
      <w:r w:rsidR="0071323D" w:rsidRPr="00CE63EF">
        <w:rPr>
          <w:rFonts w:ascii="Tahoma" w:hAnsi="Tahoma" w:cs="Tahoma"/>
          <w:sz w:val="20"/>
          <w:szCs w:val="20"/>
        </w:rPr>
        <w:t>v súlade s § 65 a </w:t>
      </w:r>
      <w:proofErr w:type="spellStart"/>
      <w:r w:rsidR="0071323D" w:rsidRPr="00CE63EF">
        <w:rPr>
          <w:rFonts w:ascii="Tahoma" w:hAnsi="Tahoma" w:cs="Tahoma"/>
          <w:sz w:val="20"/>
          <w:szCs w:val="20"/>
        </w:rPr>
        <w:t>nasl</w:t>
      </w:r>
      <w:proofErr w:type="spellEnd"/>
      <w:r w:rsidR="0071323D" w:rsidRPr="00CE63EF">
        <w:rPr>
          <w:rFonts w:ascii="Tahoma" w:hAnsi="Tahoma" w:cs="Tahoma"/>
          <w:sz w:val="20"/>
          <w:szCs w:val="20"/>
        </w:rPr>
        <w:t>. Autorského zákona, s účinnosťou odo dňa dodania Diela</w:t>
      </w:r>
      <w:r w:rsidR="008359CC" w:rsidRPr="00CE63EF">
        <w:rPr>
          <w:rFonts w:ascii="Tahoma" w:hAnsi="Tahoma" w:cs="Tahoma"/>
          <w:sz w:val="20"/>
          <w:szCs w:val="20"/>
        </w:rPr>
        <w:t xml:space="preserve"> resp. každej jeho dodanej časti</w:t>
      </w:r>
      <w:r w:rsidR="00BD040A" w:rsidRPr="00CE63EF">
        <w:rPr>
          <w:rFonts w:ascii="Tahoma" w:hAnsi="Tahoma" w:cs="Tahoma"/>
          <w:sz w:val="20"/>
          <w:szCs w:val="20"/>
        </w:rPr>
        <w:t xml:space="preserve"> udeľuje</w:t>
      </w:r>
      <w:r w:rsidR="0071323D" w:rsidRPr="00CE63EF">
        <w:rPr>
          <w:rFonts w:ascii="Tahoma" w:hAnsi="Tahoma" w:cs="Tahoma"/>
          <w:sz w:val="20"/>
          <w:szCs w:val="20"/>
        </w:rPr>
        <w:t xml:space="preserve"> </w:t>
      </w:r>
      <w:r w:rsidR="00FE167A" w:rsidRPr="00CE63EF">
        <w:rPr>
          <w:rFonts w:ascii="Tahoma" w:hAnsi="Tahoma" w:cs="Tahoma"/>
          <w:sz w:val="20"/>
          <w:szCs w:val="20"/>
        </w:rPr>
        <w:t>BBSK</w:t>
      </w:r>
      <w:r w:rsidR="0071323D" w:rsidRPr="00CE63EF">
        <w:rPr>
          <w:rFonts w:ascii="Tahoma" w:hAnsi="Tahoma" w:cs="Tahoma"/>
          <w:sz w:val="20"/>
          <w:szCs w:val="20"/>
        </w:rPr>
        <w:t xml:space="preserve"> miestne aj vecne neobmedzenú licenciu, a to </w:t>
      </w:r>
      <w:r w:rsidR="0071323D" w:rsidRPr="00CE63EF">
        <w:rPr>
          <w:rFonts w:ascii="Tahoma" w:hAnsi="Tahoma" w:cs="Tahoma"/>
          <w:b/>
          <w:bCs/>
          <w:sz w:val="20"/>
          <w:szCs w:val="20"/>
        </w:rPr>
        <w:t xml:space="preserve">na akékoľvek použitie </w:t>
      </w:r>
      <w:r w:rsidR="008F708F" w:rsidRPr="00CE63EF">
        <w:rPr>
          <w:rFonts w:ascii="Tahoma" w:hAnsi="Tahoma" w:cs="Tahoma"/>
          <w:b/>
          <w:bCs/>
          <w:sz w:val="20"/>
          <w:szCs w:val="20"/>
        </w:rPr>
        <w:t>ktorejkoľvek č</w:t>
      </w:r>
      <w:r w:rsidR="0071323D" w:rsidRPr="00CE63EF">
        <w:rPr>
          <w:rFonts w:ascii="Tahoma" w:hAnsi="Tahoma" w:cs="Tahoma"/>
          <w:b/>
          <w:bCs/>
          <w:sz w:val="20"/>
          <w:szCs w:val="20"/>
        </w:rPr>
        <w:t>asti Diela</w:t>
      </w:r>
      <w:r w:rsidR="007171C0" w:rsidRPr="00CE63E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1323D" w:rsidRPr="00CE63EF">
        <w:rPr>
          <w:rFonts w:ascii="Tahoma" w:hAnsi="Tahoma" w:cs="Tahoma"/>
          <w:b/>
          <w:bCs/>
          <w:sz w:val="20"/>
          <w:szCs w:val="20"/>
        </w:rPr>
        <w:t>a na akýkoľvek účel</w:t>
      </w:r>
      <w:r w:rsidR="0071323D" w:rsidRPr="00CE63EF">
        <w:rPr>
          <w:rFonts w:ascii="Tahoma" w:hAnsi="Tahoma" w:cs="Tahoma"/>
          <w:sz w:val="20"/>
          <w:szCs w:val="20"/>
        </w:rPr>
        <w:t xml:space="preserve">, najmä, nie však výlučne, na (1) spracovanie Diela </w:t>
      </w:r>
      <w:r w:rsidR="00FE167A" w:rsidRPr="00CE63EF">
        <w:rPr>
          <w:rFonts w:ascii="Tahoma" w:hAnsi="Tahoma" w:cs="Tahoma"/>
          <w:sz w:val="20"/>
          <w:szCs w:val="20"/>
        </w:rPr>
        <w:t xml:space="preserve">BBSK </w:t>
      </w:r>
      <w:r w:rsidR="0071323D" w:rsidRPr="00CE63EF">
        <w:rPr>
          <w:rFonts w:ascii="Tahoma" w:hAnsi="Tahoma" w:cs="Tahoma"/>
          <w:sz w:val="20"/>
          <w:szCs w:val="20"/>
        </w:rPr>
        <w:t>alebo inou osobou, (2) vyhotovenie rozmnoženín Diela, (3) uvedenie Diela na verejnosti verejným vystavením originálu diela alebo jeho rozmnoženiny, (4) verejný prenos Diela v elektronickej a/alebo tlačenej podobe, (5) sprístupňovanie</w:t>
      </w:r>
      <w:r w:rsidR="001129AA" w:rsidRPr="00CE63EF">
        <w:rPr>
          <w:rFonts w:ascii="Tahoma" w:hAnsi="Tahoma" w:cs="Tahoma"/>
          <w:sz w:val="20"/>
          <w:szCs w:val="20"/>
        </w:rPr>
        <w:t xml:space="preserve"> Diela</w:t>
      </w:r>
      <w:r w:rsidR="0071323D" w:rsidRPr="00CE63EF">
        <w:rPr>
          <w:rFonts w:ascii="Tahoma" w:hAnsi="Tahoma" w:cs="Tahoma"/>
          <w:sz w:val="20"/>
          <w:szCs w:val="20"/>
        </w:rPr>
        <w:t xml:space="preserve"> na verejnosti (zverejňovanie na internete), (6) zaradenie Diela do databázy chránenej autorským právom, ako aj na (7) spojenie Diela s iným dielom</w:t>
      </w:r>
      <w:r w:rsidR="00F51FC5" w:rsidRPr="00CE63EF">
        <w:rPr>
          <w:rFonts w:ascii="Tahoma" w:hAnsi="Tahoma" w:cs="Tahoma"/>
          <w:sz w:val="20"/>
          <w:szCs w:val="20"/>
        </w:rPr>
        <w:t xml:space="preserve">. </w:t>
      </w:r>
      <w:r w:rsidR="002E434B" w:rsidRPr="00CE63EF">
        <w:rPr>
          <w:rFonts w:ascii="Tahoma" w:hAnsi="Tahoma" w:cs="Tahoma"/>
          <w:sz w:val="20"/>
          <w:szCs w:val="20"/>
        </w:rPr>
        <w:t xml:space="preserve">Projektant na tento účel vyhlasuje, že všetky práva k Autorským podkladom použitým podľa bodu 5.3 písm. a) riadne a pred dodaním Diela vysporiadal. </w:t>
      </w:r>
      <w:r w:rsidR="00F51FC5" w:rsidRPr="00CE63EF">
        <w:rPr>
          <w:rFonts w:ascii="Tahoma" w:hAnsi="Tahoma" w:cs="Tahoma"/>
          <w:sz w:val="20"/>
          <w:szCs w:val="20"/>
        </w:rPr>
        <w:t xml:space="preserve">Licenciu udeľuje </w:t>
      </w:r>
      <w:r w:rsidR="00FE167A" w:rsidRPr="00CE63EF">
        <w:rPr>
          <w:rFonts w:ascii="Tahoma" w:hAnsi="Tahoma" w:cs="Tahoma"/>
          <w:sz w:val="20"/>
          <w:szCs w:val="20"/>
        </w:rPr>
        <w:t>Projektant BBSK</w:t>
      </w:r>
      <w:r w:rsidR="00F51FC5" w:rsidRPr="00CE63EF">
        <w:rPr>
          <w:rFonts w:ascii="Tahoma" w:hAnsi="Tahoma" w:cs="Tahoma"/>
          <w:sz w:val="20"/>
          <w:szCs w:val="20"/>
        </w:rPr>
        <w:t xml:space="preserve"> na cel</w:t>
      </w:r>
      <w:r w:rsidR="00A52AB5" w:rsidRPr="00CE63EF">
        <w:rPr>
          <w:rFonts w:ascii="Tahoma" w:hAnsi="Tahoma" w:cs="Tahoma"/>
          <w:sz w:val="20"/>
          <w:szCs w:val="20"/>
        </w:rPr>
        <w:t>ú dobu</w:t>
      </w:r>
      <w:r w:rsidR="00F51FC5" w:rsidRPr="00CE63EF">
        <w:rPr>
          <w:rFonts w:ascii="Tahoma" w:hAnsi="Tahoma" w:cs="Tahoma"/>
          <w:sz w:val="20"/>
          <w:szCs w:val="20"/>
        </w:rPr>
        <w:t xml:space="preserve"> trvania majetkových práv k Dielu. </w:t>
      </w:r>
      <w:r w:rsidR="001129AA" w:rsidRPr="00CE63EF">
        <w:rPr>
          <w:rFonts w:ascii="Tahoma" w:hAnsi="Tahoma" w:cs="Tahoma"/>
          <w:sz w:val="20"/>
          <w:szCs w:val="20"/>
        </w:rPr>
        <w:t>P</w:t>
      </w:r>
      <w:r w:rsidR="005772D8" w:rsidRPr="00CE63EF">
        <w:rPr>
          <w:rFonts w:ascii="Tahoma" w:hAnsi="Tahoma" w:cs="Tahoma"/>
          <w:sz w:val="20"/>
          <w:szCs w:val="20"/>
        </w:rPr>
        <w:t>r</w:t>
      </w:r>
      <w:r w:rsidR="001129AA" w:rsidRPr="00CE63EF">
        <w:rPr>
          <w:rFonts w:ascii="Tahoma" w:hAnsi="Tahoma" w:cs="Tahoma"/>
          <w:sz w:val="20"/>
          <w:szCs w:val="20"/>
        </w:rPr>
        <w:t>e vylúčenie pochybností, udelen</w:t>
      </w:r>
      <w:r w:rsidR="005772D8" w:rsidRPr="00CE63EF">
        <w:rPr>
          <w:rFonts w:ascii="Tahoma" w:hAnsi="Tahoma" w:cs="Tahoma"/>
          <w:sz w:val="20"/>
          <w:szCs w:val="20"/>
        </w:rPr>
        <w:t>ím</w:t>
      </w:r>
      <w:r w:rsidR="001129AA" w:rsidRPr="00CE63EF">
        <w:rPr>
          <w:rFonts w:ascii="Tahoma" w:hAnsi="Tahoma" w:cs="Tahoma"/>
          <w:sz w:val="20"/>
          <w:szCs w:val="20"/>
        </w:rPr>
        <w:t xml:space="preserve"> licenci</w:t>
      </w:r>
      <w:r w:rsidR="005772D8" w:rsidRPr="00CE63EF">
        <w:rPr>
          <w:rFonts w:ascii="Tahoma" w:hAnsi="Tahoma" w:cs="Tahoma"/>
          <w:sz w:val="20"/>
          <w:szCs w:val="20"/>
        </w:rPr>
        <w:t xml:space="preserve">e </w:t>
      </w:r>
      <w:r w:rsidR="00FE167A" w:rsidRPr="00CE63EF">
        <w:rPr>
          <w:rFonts w:ascii="Tahoma" w:hAnsi="Tahoma" w:cs="Tahoma"/>
          <w:sz w:val="20"/>
          <w:szCs w:val="20"/>
        </w:rPr>
        <w:t xml:space="preserve">Projektant </w:t>
      </w:r>
      <w:r w:rsidR="005772D8" w:rsidRPr="00CE63EF">
        <w:rPr>
          <w:rFonts w:ascii="Tahoma" w:hAnsi="Tahoma" w:cs="Tahoma"/>
          <w:sz w:val="20"/>
          <w:szCs w:val="20"/>
        </w:rPr>
        <w:t>súhlasí</w:t>
      </w:r>
      <w:r w:rsidR="00A52AB5" w:rsidRPr="00CE63EF">
        <w:rPr>
          <w:rFonts w:ascii="Tahoma" w:hAnsi="Tahoma" w:cs="Tahoma"/>
          <w:sz w:val="20"/>
          <w:szCs w:val="20"/>
        </w:rPr>
        <w:t xml:space="preserve"> aj s tým</w:t>
      </w:r>
      <w:r w:rsidR="005772D8" w:rsidRPr="00CE63EF">
        <w:rPr>
          <w:rFonts w:ascii="Tahoma" w:hAnsi="Tahoma" w:cs="Tahoma"/>
          <w:sz w:val="20"/>
          <w:szCs w:val="20"/>
        </w:rPr>
        <w:t xml:space="preserve">, že </w:t>
      </w:r>
      <w:r w:rsidR="00FE167A" w:rsidRPr="00CE63EF">
        <w:rPr>
          <w:rFonts w:ascii="Tahoma" w:hAnsi="Tahoma" w:cs="Tahoma"/>
          <w:sz w:val="20"/>
          <w:szCs w:val="20"/>
        </w:rPr>
        <w:t xml:space="preserve">BBSK </w:t>
      </w:r>
      <w:r w:rsidR="005772D8" w:rsidRPr="00CE63EF">
        <w:rPr>
          <w:rFonts w:ascii="Tahoma" w:hAnsi="Tahoma" w:cs="Tahoma"/>
          <w:sz w:val="20"/>
          <w:szCs w:val="20"/>
        </w:rPr>
        <w:t xml:space="preserve">ako povinná osoba použije </w:t>
      </w:r>
      <w:r w:rsidR="001129AA" w:rsidRPr="00CE63EF">
        <w:rPr>
          <w:rFonts w:ascii="Tahoma" w:hAnsi="Tahoma" w:cs="Tahoma"/>
          <w:sz w:val="20"/>
          <w:szCs w:val="20"/>
        </w:rPr>
        <w:t>Dielo resp. jeho časť aj v</w:t>
      </w:r>
      <w:r w:rsidR="005772D8" w:rsidRPr="00CE63EF">
        <w:rPr>
          <w:rFonts w:ascii="Tahoma" w:hAnsi="Tahoma" w:cs="Tahoma"/>
          <w:sz w:val="20"/>
          <w:szCs w:val="20"/>
        </w:rPr>
        <w:t xml:space="preserve"> zmysle </w:t>
      </w:r>
      <w:r w:rsidR="001129AA" w:rsidRPr="00CE63EF">
        <w:rPr>
          <w:rFonts w:ascii="Tahoma" w:hAnsi="Tahoma" w:cs="Tahoma"/>
          <w:sz w:val="20"/>
          <w:szCs w:val="20"/>
        </w:rPr>
        <w:t>Zákona o slobode informácií</w:t>
      </w:r>
      <w:r w:rsidR="005772D8" w:rsidRPr="00CE63EF">
        <w:rPr>
          <w:rFonts w:ascii="Tahoma" w:hAnsi="Tahoma" w:cs="Tahoma"/>
          <w:sz w:val="20"/>
          <w:szCs w:val="20"/>
        </w:rPr>
        <w:t>, napr. ho sprístupní žiadateľom podľa Zákona o slobode informácií</w:t>
      </w:r>
      <w:r w:rsidR="001129AA" w:rsidRPr="00CE63EF">
        <w:rPr>
          <w:rFonts w:ascii="Tahoma" w:hAnsi="Tahoma" w:cs="Tahoma"/>
          <w:sz w:val="20"/>
          <w:szCs w:val="20"/>
        </w:rPr>
        <w:t xml:space="preserve">. </w:t>
      </w:r>
      <w:r w:rsidR="0071323D" w:rsidRPr="00CE63EF">
        <w:rPr>
          <w:rFonts w:ascii="Tahoma" w:hAnsi="Tahoma" w:cs="Tahoma"/>
          <w:sz w:val="20"/>
          <w:szCs w:val="20"/>
        </w:rPr>
        <w:t xml:space="preserve">Licencia podľa tejto Zmluvy sa udeľuje ako výhradná. Súčasťou udelenej licencie je aj súhlas </w:t>
      </w:r>
      <w:r w:rsidR="00271D68" w:rsidRPr="00CE63EF">
        <w:rPr>
          <w:rFonts w:ascii="Tahoma" w:hAnsi="Tahoma" w:cs="Tahoma"/>
          <w:sz w:val="20"/>
          <w:szCs w:val="20"/>
        </w:rPr>
        <w:t xml:space="preserve">Projektanta </w:t>
      </w:r>
      <w:r w:rsidR="0071323D" w:rsidRPr="00CE63EF">
        <w:rPr>
          <w:rFonts w:ascii="Tahoma" w:hAnsi="Tahoma" w:cs="Tahoma"/>
          <w:sz w:val="20"/>
          <w:szCs w:val="20"/>
        </w:rPr>
        <w:t xml:space="preserve">s tým, že </w:t>
      </w:r>
      <w:r w:rsidR="00271D68" w:rsidRPr="00CE63EF">
        <w:rPr>
          <w:rFonts w:ascii="Tahoma" w:hAnsi="Tahoma" w:cs="Tahoma"/>
          <w:sz w:val="20"/>
          <w:szCs w:val="20"/>
        </w:rPr>
        <w:t xml:space="preserve">BBSK </w:t>
      </w:r>
      <w:r w:rsidR="0071323D" w:rsidRPr="00CE63EF">
        <w:rPr>
          <w:rFonts w:ascii="Tahoma" w:hAnsi="Tahoma" w:cs="Tahoma"/>
          <w:sz w:val="20"/>
          <w:szCs w:val="20"/>
        </w:rPr>
        <w:t xml:space="preserve">môže udeliť sublicenciu </w:t>
      </w:r>
      <w:r w:rsidR="00B20E61" w:rsidRPr="00CE63EF">
        <w:rPr>
          <w:rFonts w:ascii="Tahoma" w:hAnsi="Tahoma" w:cs="Tahoma"/>
          <w:sz w:val="20"/>
          <w:szCs w:val="20"/>
        </w:rPr>
        <w:t xml:space="preserve">na použitie Diela </w:t>
      </w:r>
      <w:r w:rsidR="0071323D" w:rsidRPr="00CE63EF">
        <w:rPr>
          <w:rFonts w:ascii="Tahoma" w:hAnsi="Tahoma" w:cs="Tahoma"/>
          <w:sz w:val="20"/>
          <w:szCs w:val="20"/>
        </w:rPr>
        <w:t xml:space="preserve">akýmkoľvek tretím osobám, v rozsahu udelenej licencie alebo v užšom rozsahu, a to bez potreby ďalšieho osobitného súhlasu </w:t>
      </w:r>
      <w:r w:rsidR="00271D68" w:rsidRPr="00CE63EF">
        <w:rPr>
          <w:rFonts w:ascii="Tahoma" w:hAnsi="Tahoma" w:cs="Tahoma"/>
          <w:sz w:val="20"/>
          <w:szCs w:val="20"/>
        </w:rPr>
        <w:t>Projektanta</w:t>
      </w:r>
      <w:r w:rsidR="0071323D" w:rsidRPr="00CE63EF">
        <w:rPr>
          <w:rFonts w:ascii="Tahoma" w:hAnsi="Tahoma" w:cs="Tahoma"/>
          <w:sz w:val="20"/>
          <w:szCs w:val="20"/>
        </w:rPr>
        <w:t xml:space="preserve">. </w:t>
      </w:r>
      <w:r w:rsidR="00BD040A" w:rsidRPr="00CE63EF">
        <w:rPr>
          <w:rFonts w:ascii="Tahoma" w:hAnsi="Tahoma" w:cs="Tahoma"/>
          <w:sz w:val="20"/>
          <w:szCs w:val="20"/>
        </w:rPr>
        <w:t xml:space="preserve">Pre predídenie pochybností, dohoda o odmene za </w:t>
      </w:r>
      <w:r w:rsidR="00794497" w:rsidRPr="00CE63EF">
        <w:rPr>
          <w:rFonts w:ascii="Tahoma" w:hAnsi="Tahoma" w:cs="Tahoma"/>
          <w:sz w:val="20"/>
          <w:szCs w:val="20"/>
        </w:rPr>
        <w:t xml:space="preserve">udelenie </w:t>
      </w:r>
      <w:r w:rsidR="00BD040A" w:rsidRPr="00CE63EF">
        <w:rPr>
          <w:rFonts w:ascii="Tahoma" w:hAnsi="Tahoma" w:cs="Tahoma"/>
          <w:sz w:val="20"/>
          <w:szCs w:val="20"/>
        </w:rPr>
        <w:t>licencie je uvedená v bode 10.2 a Projektant nebude voči BBSK uplatňovať žiadne ďalšie nároky, a to ani na licenčné poplatky alebo odmeny.</w:t>
      </w:r>
    </w:p>
    <w:p w14:paraId="73BCE779" w14:textId="24612092" w:rsidR="00BD040A" w:rsidRPr="00CE63EF" w:rsidRDefault="00BD040A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7.5</w:t>
      </w:r>
      <w:r w:rsidRPr="00CE63EF">
        <w:rPr>
          <w:rFonts w:ascii="Tahoma" w:hAnsi="Tahoma" w:cs="Tahoma"/>
          <w:sz w:val="20"/>
          <w:szCs w:val="20"/>
        </w:rPr>
        <w:tab/>
      </w:r>
      <w:r w:rsidR="0071323D" w:rsidRPr="00CE63EF">
        <w:rPr>
          <w:rFonts w:ascii="Tahoma" w:hAnsi="Tahoma" w:cs="Tahoma"/>
          <w:sz w:val="20"/>
          <w:szCs w:val="20"/>
        </w:rPr>
        <w:t xml:space="preserve">Súčasťou </w:t>
      </w:r>
      <w:r w:rsidRPr="00CE63EF">
        <w:rPr>
          <w:rFonts w:ascii="Tahoma" w:hAnsi="Tahoma" w:cs="Tahoma"/>
          <w:sz w:val="20"/>
          <w:szCs w:val="20"/>
        </w:rPr>
        <w:t xml:space="preserve">postúpenia </w:t>
      </w:r>
      <w:r w:rsidR="00794497" w:rsidRPr="00CE63EF">
        <w:rPr>
          <w:rFonts w:ascii="Tahoma" w:hAnsi="Tahoma" w:cs="Tahoma"/>
          <w:sz w:val="20"/>
          <w:szCs w:val="20"/>
        </w:rPr>
        <w:t xml:space="preserve">výkonu </w:t>
      </w:r>
      <w:r w:rsidRPr="00CE63EF">
        <w:rPr>
          <w:rFonts w:ascii="Tahoma" w:hAnsi="Tahoma" w:cs="Tahoma"/>
          <w:sz w:val="20"/>
          <w:szCs w:val="20"/>
        </w:rPr>
        <w:t xml:space="preserve">majetkových práv resp. </w:t>
      </w:r>
      <w:r w:rsidR="0071323D" w:rsidRPr="00CE63EF">
        <w:rPr>
          <w:rFonts w:ascii="Tahoma" w:hAnsi="Tahoma" w:cs="Tahoma"/>
          <w:sz w:val="20"/>
          <w:szCs w:val="20"/>
        </w:rPr>
        <w:t>udelen</w:t>
      </w:r>
      <w:r w:rsidR="0028700B" w:rsidRPr="00CE63EF">
        <w:rPr>
          <w:rFonts w:ascii="Tahoma" w:hAnsi="Tahoma" w:cs="Tahoma"/>
          <w:sz w:val="20"/>
          <w:szCs w:val="20"/>
        </w:rPr>
        <w:t>i</w:t>
      </w:r>
      <w:r w:rsidR="00ED13E7" w:rsidRPr="00CE63EF">
        <w:rPr>
          <w:rFonts w:ascii="Tahoma" w:hAnsi="Tahoma" w:cs="Tahoma"/>
          <w:sz w:val="20"/>
          <w:szCs w:val="20"/>
        </w:rPr>
        <w:t>a</w:t>
      </w:r>
      <w:r w:rsidR="0071323D" w:rsidRPr="00CE63EF">
        <w:rPr>
          <w:rFonts w:ascii="Tahoma" w:hAnsi="Tahoma" w:cs="Tahoma"/>
          <w:sz w:val="20"/>
          <w:szCs w:val="20"/>
        </w:rPr>
        <w:t xml:space="preserve"> licencie je aj súhlas </w:t>
      </w:r>
      <w:r w:rsidR="00271D68" w:rsidRPr="00CE63EF">
        <w:rPr>
          <w:rFonts w:ascii="Tahoma" w:hAnsi="Tahoma" w:cs="Tahoma"/>
          <w:sz w:val="20"/>
          <w:szCs w:val="20"/>
        </w:rPr>
        <w:t>Projektanta</w:t>
      </w:r>
      <w:r w:rsidR="0071323D" w:rsidRPr="00CE63EF">
        <w:rPr>
          <w:rFonts w:ascii="Tahoma" w:hAnsi="Tahoma" w:cs="Tahoma"/>
          <w:sz w:val="20"/>
          <w:szCs w:val="20"/>
        </w:rPr>
        <w:t xml:space="preserve"> s tým, že v prípade úplného alebo čiastočného prevodu práv a povinností zo Zmluvy podľa </w:t>
      </w:r>
      <w:r w:rsidR="003140E4" w:rsidRPr="00CE63EF">
        <w:rPr>
          <w:rFonts w:ascii="Tahoma" w:hAnsi="Tahoma" w:cs="Tahoma"/>
          <w:sz w:val="20"/>
          <w:szCs w:val="20"/>
        </w:rPr>
        <w:t>čl.</w:t>
      </w:r>
      <w:r w:rsidR="0071323D" w:rsidRPr="00CE63EF">
        <w:rPr>
          <w:rFonts w:ascii="Tahoma" w:hAnsi="Tahoma" w:cs="Tahoma"/>
          <w:sz w:val="20"/>
          <w:szCs w:val="20"/>
        </w:rPr>
        <w:t xml:space="preserve"> 1</w:t>
      </w:r>
      <w:r w:rsidR="00F71663" w:rsidRPr="00CE63EF">
        <w:rPr>
          <w:rFonts w:ascii="Tahoma" w:hAnsi="Tahoma" w:cs="Tahoma"/>
          <w:sz w:val="20"/>
          <w:szCs w:val="20"/>
        </w:rPr>
        <w:t>4</w:t>
      </w:r>
      <w:r w:rsidR="0071323D" w:rsidRPr="00CE63EF">
        <w:rPr>
          <w:rFonts w:ascii="Tahoma" w:hAnsi="Tahoma" w:cs="Tahoma"/>
          <w:sz w:val="20"/>
          <w:szCs w:val="20"/>
        </w:rPr>
        <w:t xml:space="preserve"> sa rozumie, že takýmto postúpením môže </w:t>
      </w:r>
      <w:r w:rsidR="002411DC" w:rsidRPr="00CE63EF">
        <w:rPr>
          <w:rFonts w:ascii="Tahoma" w:hAnsi="Tahoma" w:cs="Tahoma"/>
          <w:sz w:val="20"/>
          <w:szCs w:val="20"/>
        </w:rPr>
        <w:t>BBSK</w:t>
      </w:r>
      <w:r w:rsidR="0071323D" w:rsidRPr="00CE63EF">
        <w:rPr>
          <w:rFonts w:ascii="Tahoma" w:hAnsi="Tahoma" w:cs="Tahoma"/>
          <w:sz w:val="20"/>
          <w:szCs w:val="20"/>
        </w:rPr>
        <w:t xml:space="preserve"> postúpiť aj tu uvedené </w:t>
      </w:r>
      <w:bookmarkStart w:id="12" w:name="_Hlk204162874"/>
      <w:r w:rsidRPr="00CE63EF">
        <w:rPr>
          <w:rFonts w:ascii="Tahoma" w:hAnsi="Tahoma" w:cs="Tahoma"/>
          <w:sz w:val="20"/>
          <w:szCs w:val="20"/>
        </w:rPr>
        <w:t xml:space="preserve">postúpenie </w:t>
      </w:r>
      <w:r w:rsidR="00794497" w:rsidRPr="00CE63EF">
        <w:rPr>
          <w:rFonts w:ascii="Tahoma" w:hAnsi="Tahoma" w:cs="Tahoma"/>
          <w:sz w:val="20"/>
          <w:szCs w:val="20"/>
        </w:rPr>
        <w:t xml:space="preserve">výkonu majetkových </w:t>
      </w:r>
      <w:r w:rsidRPr="00CE63EF">
        <w:rPr>
          <w:rFonts w:ascii="Tahoma" w:hAnsi="Tahoma" w:cs="Tahoma"/>
          <w:sz w:val="20"/>
          <w:szCs w:val="20"/>
        </w:rPr>
        <w:t xml:space="preserve">práv podľa bodu 7.3 resp. </w:t>
      </w:r>
      <w:bookmarkEnd w:id="12"/>
      <w:r w:rsidR="0071323D" w:rsidRPr="00CE63EF">
        <w:rPr>
          <w:rFonts w:ascii="Tahoma" w:hAnsi="Tahoma" w:cs="Tahoma"/>
          <w:sz w:val="20"/>
          <w:szCs w:val="20"/>
        </w:rPr>
        <w:t>udelenie licencie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bookmarkStart w:id="13" w:name="_Hlk204162888"/>
      <w:r w:rsidRPr="00CE63EF">
        <w:rPr>
          <w:rFonts w:ascii="Tahoma" w:hAnsi="Tahoma" w:cs="Tahoma"/>
          <w:sz w:val="20"/>
          <w:szCs w:val="20"/>
        </w:rPr>
        <w:t xml:space="preserve">podľa bodu </w:t>
      </w:r>
      <w:r w:rsidR="002E434B" w:rsidRPr="00CE63EF">
        <w:rPr>
          <w:rFonts w:ascii="Tahoma" w:hAnsi="Tahoma" w:cs="Tahoma"/>
          <w:sz w:val="20"/>
          <w:szCs w:val="20"/>
        </w:rPr>
        <w:t>7.</w:t>
      </w:r>
      <w:r w:rsidRPr="00CE63EF">
        <w:rPr>
          <w:rFonts w:ascii="Tahoma" w:hAnsi="Tahoma" w:cs="Tahoma"/>
          <w:sz w:val="20"/>
          <w:szCs w:val="20"/>
        </w:rPr>
        <w:t>4</w:t>
      </w:r>
      <w:bookmarkEnd w:id="13"/>
      <w:r w:rsidR="0071323D" w:rsidRPr="00CE63EF">
        <w:rPr>
          <w:rFonts w:ascii="Tahoma" w:hAnsi="Tahoma" w:cs="Tahoma"/>
          <w:sz w:val="20"/>
          <w:szCs w:val="20"/>
        </w:rPr>
        <w:t xml:space="preserve">, a to bez potreby ďalšieho osobitného súhlasu </w:t>
      </w:r>
      <w:r w:rsidR="002411DC" w:rsidRPr="00CE63EF">
        <w:rPr>
          <w:rFonts w:ascii="Tahoma" w:hAnsi="Tahoma" w:cs="Tahoma"/>
          <w:sz w:val="20"/>
          <w:szCs w:val="20"/>
        </w:rPr>
        <w:t xml:space="preserve">Projektanta </w:t>
      </w:r>
      <w:r w:rsidR="0071323D" w:rsidRPr="00CE63EF">
        <w:rPr>
          <w:rFonts w:ascii="Tahoma" w:hAnsi="Tahoma" w:cs="Tahoma"/>
          <w:sz w:val="20"/>
          <w:szCs w:val="20"/>
        </w:rPr>
        <w:t xml:space="preserve">a bez potreby predchádzajúceho informovania </w:t>
      </w:r>
      <w:r w:rsidR="002411DC" w:rsidRPr="00CE63EF">
        <w:rPr>
          <w:rFonts w:ascii="Tahoma" w:hAnsi="Tahoma" w:cs="Tahoma"/>
          <w:sz w:val="20"/>
          <w:szCs w:val="20"/>
        </w:rPr>
        <w:t>Projektanta</w:t>
      </w:r>
      <w:r w:rsidR="0071323D" w:rsidRPr="00CE63EF">
        <w:rPr>
          <w:rFonts w:ascii="Tahoma" w:hAnsi="Tahoma" w:cs="Tahoma"/>
          <w:sz w:val="20"/>
          <w:szCs w:val="20"/>
        </w:rPr>
        <w:t xml:space="preserve">. </w:t>
      </w:r>
    </w:p>
    <w:p w14:paraId="18DA64B1" w14:textId="356AC91E" w:rsidR="00BD040A" w:rsidRPr="00CE63EF" w:rsidRDefault="00BD040A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7.6</w:t>
      </w:r>
      <w:r w:rsidRPr="00CE63EF">
        <w:rPr>
          <w:rFonts w:ascii="Tahoma" w:hAnsi="Tahoma" w:cs="Tahoma"/>
          <w:sz w:val="20"/>
          <w:szCs w:val="20"/>
        </w:rPr>
        <w:tab/>
      </w:r>
      <w:r w:rsidR="0071323D" w:rsidRPr="00CE63EF">
        <w:rPr>
          <w:rFonts w:ascii="Tahoma" w:hAnsi="Tahoma" w:cs="Tahoma"/>
          <w:sz w:val="20"/>
          <w:szCs w:val="20"/>
        </w:rPr>
        <w:t xml:space="preserve">Zmluvné strany majú za nesporné, že </w:t>
      </w:r>
      <w:r w:rsidR="00F71663" w:rsidRPr="00CE63EF">
        <w:rPr>
          <w:rFonts w:ascii="Tahoma" w:hAnsi="Tahoma" w:cs="Tahoma"/>
          <w:sz w:val="20"/>
          <w:szCs w:val="20"/>
        </w:rPr>
        <w:t xml:space="preserve">táto </w:t>
      </w:r>
      <w:r w:rsidR="0071323D" w:rsidRPr="00CE63EF">
        <w:rPr>
          <w:rFonts w:ascii="Tahoma" w:hAnsi="Tahoma" w:cs="Tahoma"/>
          <w:sz w:val="20"/>
          <w:szCs w:val="20"/>
        </w:rPr>
        <w:t>dohoda o</w:t>
      </w:r>
      <w:r w:rsidRPr="00CE63EF">
        <w:rPr>
          <w:rFonts w:ascii="Tahoma" w:hAnsi="Tahoma" w:cs="Tahoma"/>
          <w:sz w:val="20"/>
          <w:szCs w:val="20"/>
        </w:rPr>
        <w:t> </w:t>
      </w:r>
      <w:bookmarkStart w:id="14" w:name="_Hlk204162995"/>
      <w:r w:rsidRPr="00CE63EF">
        <w:rPr>
          <w:rFonts w:ascii="Tahoma" w:hAnsi="Tahoma" w:cs="Tahoma"/>
          <w:sz w:val="20"/>
          <w:szCs w:val="20"/>
        </w:rPr>
        <w:t xml:space="preserve">postúpení </w:t>
      </w:r>
      <w:r w:rsidR="00794497" w:rsidRPr="00CE63EF">
        <w:rPr>
          <w:rFonts w:ascii="Tahoma" w:hAnsi="Tahoma" w:cs="Tahoma"/>
          <w:sz w:val="20"/>
          <w:szCs w:val="20"/>
        </w:rPr>
        <w:t xml:space="preserve">výkonu </w:t>
      </w:r>
      <w:r w:rsidRPr="00CE63EF">
        <w:rPr>
          <w:rFonts w:ascii="Tahoma" w:hAnsi="Tahoma" w:cs="Tahoma"/>
          <w:sz w:val="20"/>
          <w:szCs w:val="20"/>
        </w:rPr>
        <w:t>majetkových práv resp. dohoda o</w:t>
      </w:r>
      <w:bookmarkEnd w:id="14"/>
      <w:r w:rsidRPr="00CE63EF">
        <w:rPr>
          <w:rFonts w:ascii="Tahoma" w:hAnsi="Tahoma" w:cs="Tahoma"/>
          <w:sz w:val="20"/>
          <w:szCs w:val="20"/>
        </w:rPr>
        <w:t xml:space="preserve"> </w:t>
      </w:r>
      <w:r w:rsidR="0071323D" w:rsidRPr="00CE63EF">
        <w:rPr>
          <w:rFonts w:ascii="Tahoma" w:hAnsi="Tahoma" w:cs="Tahoma"/>
          <w:sz w:val="20"/>
          <w:szCs w:val="20"/>
        </w:rPr>
        <w:t xml:space="preserve">licenčnej zmluve spĺňa požiadavku na písomné vyhotovenie </w:t>
      </w:r>
      <w:bookmarkStart w:id="15" w:name="_Hlk204163020"/>
      <w:r w:rsidRPr="00CE63EF">
        <w:rPr>
          <w:rFonts w:ascii="Tahoma" w:hAnsi="Tahoma" w:cs="Tahoma"/>
          <w:sz w:val="20"/>
          <w:szCs w:val="20"/>
        </w:rPr>
        <w:t xml:space="preserve">postúpenia </w:t>
      </w:r>
      <w:r w:rsidR="00794497" w:rsidRPr="00CE63EF">
        <w:rPr>
          <w:rFonts w:ascii="Tahoma" w:hAnsi="Tahoma" w:cs="Tahoma"/>
          <w:sz w:val="20"/>
          <w:szCs w:val="20"/>
        </w:rPr>
        <w:t xml:space="preserve">výkonu </w:t>
      </w:r>
      <w:r w:rsidRPr="00CE63EF">
        <w:rPr>
          <w:rFonts w:ascii="Tahoma" w:hAnsi="Tahoma" w:cs="Tahoma"/>
          <w:sz w:val="20"/>
          <w:szCs w:val="20"/>
        </w:rPr>
        <w:t>majetkových práv/</w:t>
      </w:r>
      <w:bookmarkEnd w:id="15"/>
      <w:r w:rsidR="0071323D" w:rsidRPr="00CE63EF">
        <w:rPr>
          <w:rFonts w:ascii="Tahoma" w:hAnsi="Tahoma" w:cs="Tahoma"/>
          <w:sz w:val="20"/>
          <w:szCs w:val="20"/>
        </w:rPr>
        <w:t>licenčnej zmluvy a jej zverejnenie a majú obsah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bookmarkStart w:id="16" w:name="_Hlk204163039"/>
      <w:r w:rsidRPr="00CE63EF">
        <w:rPr>
          <w:rFonts w:ascii="Tahoma" w:hAnsi="Tahoma" w:cs="Tahoma"/>
          <w:sz w:val="20"/>
          <w:szCs w:val="20"/>
        </w:rPr>
        <w:t xml:space="preserve">takéhoto postúpenia </w:t>
      </w:r>
      <w:r w:rsidR="00794497" w:rsidRPr="00CE63EF">
        <w:rPr>
          <w:rFonts w:ascii="Tahoma" w:hAnsi="Tahoma" w:cs="Tahoma"/>
          <w:sz w:val="20"/>
          <w:szCs w:val="20"/>
        </w:rPr>
        <w:t xml:space="preserve">výkonu </w:t>
      </w:r>
      <w:r w:rsidRPr="00CE63EF">
        <w:rPr>
          <w:rFonts w:ascii="Tahoma" w:hAnsi="Tahoma" w:cs="Tahoma"/>
          <w:sz w:val="20"/>
          <w:szCs w:val="20"/>
        </w:rPr>
        <w:t>majetkových práv/</w:t>
      </w:r>
      <w:bookmarkEnd w:id="16"/>
      <w:r w:rsidR="00794497" w:rsidRPr="00CE63EF">
        <w:rPr>
          <w:rFonts w:ascii="Tahoma" w:hAnsi="Tahoma" w:cs="Tahoma"/>
          <w:sz w:val="20"/>
          <w:szCs w:val="20"/>
        </w:rPr>
        <w:t>udelenia</w:t>
      </w:r>
      <w:r w:rsidR="0071323D" w:rsidRPr="00CE63EF">
        <w:rPr>
          <w:rFonts w:ascii="Tahoma" w:hAnsi="Tahoma" w:cs="Tahoma"/>
          <w:sz w:val="20"/>
          <w:szCs w:val="20"/>
        </w:rPr>
        <w:t xml:space="preserve"> takejto licenčnej zmluvy za dostatočne určit</w:t>
      </w:r>
      <w:r w:rsidRPr="00CE63EF">
        <w:rPr>
          <w:rFonts w:ascii="Tahoma" w:hAnsi="Tahoma" w:cs="Tahoma"/>
          <w:sz w:val="20"/>
          <w:szCs w:val="20"/>
        </w:rPr>
        <w:t>é</w:t>
      </w:r>
      <w:r w:rsidR="0071323D" w:rsidRPr="00CE63EF">
        <w:rPr>
          <w:rFonts w:ascii="Tahoma" w:hAnsi="Tahoma" w:cs="Tahoma"/>
          <w:sz w:val="20"/>
          <w:szCs w:val="20"/>
        </w:rPr>
        <w:t xml:space="preserve">. Ak by však bolo toto dojednanie medzi Zmluvnými stranami potrebné z akéhokoľvek dôvodu akejkoľvek tretej strane predložiť a/alebo potvrdiť v osobitnej forme, </w:t>
      </w:r>
      <w:r w:rsidR="00246A45" w:rsidRPr="00CE63EF">
        <w:rPr>
          <w:rFonts w:ascii="Tahoma" w:hAnsi="Tahoma" w:cs="Tahoma"/>
          <w:sz w:val="20"/>
          <w:szCs w:val="20"/>
        </w:rPr>
        <w:t xml:space="preserve">Projektant </w:t>
      </w:r>
      <w:r w:rsidR="0071323D" w:rsidRPr="00CE63EF">
        <w:rPr>
          <w:rFonts w:ascii="Tahoma" w:hAnsi="Tahoma" w:cs="Tahoma"/>
          <w:sz w:val="20"/>
          <w:szCs w:val="20"/>
        </w:rPr>
        <w:t xml:space="preserve">sa zaväzuje poskytnúť na tento účel </w:t>
      </w:r>
      <w:r w:rsidR="00246A45" w:rsidRPr="00CE63EF">
        <w:rPr>
          <w:rFonts w:ascii="Tahoma" w:hAnsi="Tahoma" w:cs="Tahoma"/>
          <w:sz w:val="20"/>
          <w:szCs w:val="20"/>
        </w:rPr>
        <w:t>BBSK</w:t>
      </w:r>
      <w:r w:rsidR="0071323D" w:rsidRPr="00CE63EF">
        <w:rPr>
          <w:rFonts w:ascii="Tahoma" w:hAnsi="Tahoma" w:cs="Tahoma"/>
          <w:sz w:val="20"/>
          <w:szCs w:val="20"/>
        </w:rPr>
        <w:t xml:space="preserve"> na náklady </w:t>
      </w:r>
      <w:r w:rsidR="00246A45" w:rsidRPr="00CE63EF">
        <w:rPr>
          <w:rFonts w:ascii="Tahoma" w:hAnsi="Tahoma" w:cs="Tahoma"/>
          <w:sz w:val="20"/>
          <w:szCs w:val="20"/>
        </w:rPr>
        <w:t xml:space="preserve">Projektanta </w:t>
      </w:r>
      <w:r w:rsidR="0071323D" w:rsidRPr="00CE63EF">
        <w:rPr>
          <w:rFonts w:ascii="Tahoma" w:hAnsi="Tahoma" w:cs="Tahoma"/>
          <w:sz w:val="20"/>
          <w:szCs w:val="20"/>
        </w:rPr>
        <w:t xml:space="preserve">všetku potrebnú súčinnosť, a to bezodkladne po tom, ako ho o to </w:t>
      </w:r>
      <w:r w:rsidR="00246A45" w:rsidRPr="00CE63EF">
        <w:rPr>
          <w:rFonts w:ascii="Tahoma" w:hAnsi="Tahoma" w:cs="Tahoma"/>
          <w:sz w:val="20"/>
          <w:szCs w:val="20"/>
        </w:rPr>
        <w:t xml:space="preserve">BBSK </w:t>
      </w:r>
      <w:r w:rsidR="0071323D" w:rsidRPr="00CE63EF">
        <w:rPr>
          <w:rFonts w:ascii="Tahoma" w:hAnsi="Tahoma" w:cs="Tahoma"/>
          <w:sz w:val="20"/>
          <w:szCs w:val="20"/>
        </w:rPr>
        <w:t>požiadal, vrátane podpísania osobitného písomného potvrdenia</w:t>
      </w:r>
      <w:r w:rsidR="00ED13E7" w:rsidRPr="00CE63EF">
        <w:rPr>
          <w:rFonts w:ascii="Tahoma" w:hAnsi="Tahoma" w:cs="Tahoma"/>
          <w:sz w:val="20"/>
          <w:szCs w:val="20"/>
        </w:rPr>
        <w:t xml:space="preserve"> o</w:t>
      </w:r>
      <w:r w:rsidR="0071323D" w:rsidRPr="00CE63EF">
        <w:rPr>
          <w:rFonts w:ascii="Tahoma" w:hAnsi="Tahoma" w:cs="Tahoma"/>
          <w:sz w:val="20"/>
          <w:szCs w:val="20"/>
        </w:rPr>
        <w:t xml:space="preserve"> </w:t>
      </w:r>
      <w:bookmarkStart w:id="17" w:name="_Hlk204163081"/>
      <w:r w:rsidRPr="00CE63EF">
        <w:rPr>
          <w:rFonts w:ascii="Tahoma" w:hAnsi="Tahoma" w:cs="Tahoma"/>
          <w:sz w:val="20"/>
          <w:szCs w:val="20"/>
        </w:rPr>
        <w:t>uznaní takéhoto postúpenia/</w:t>
      </w:r>
      <w:bookmarkEnd w:id="17"/>
      <w:r w:rsidR="0071323D" w:rsidRPr="00CE63EF">
        <w:rPr>
          <w:rFonts w:ascii="Tahoma" w:hAnsi="Tahoma" w:cs="Tahoma"/>
          <w:sz w:val="20"/>
          <w:szCs w:val="20"/>
        </w:rPr>
        <w:t>o uzavretí (vzniku) takejto licenčnej zmluvy.</w:t>
      </w:r>
    </w:p>
    <w:p w14:paraId="55DA881F" w14:textId="61102D25" w:rsidR="0071323D" w:rsidRDefault="00BD040A" w:rsidP="00444BB4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7.7</w:t>
      </w:r>
      <w:r w:rsidRPr="00CE63EF">
        <w:rPr>
          <w:rFonts w:ascii="Tahoma" w:hAnsi="Tahoma" w:cs="Tahoma"/>
          <w:sz w:val="20"/>
          <w:szCs w:val="20"/>
        </w:rPr>
        <w:tab/>
      </w:r>
      <w:r w:rsidR="00246A45" w:rsidRPr="00CE63EF">
        <w:rPr>
          <w:rFonts w:ascii="Tahoma" w:hAnsi="Tahoma" w:cs="Tahoma"/>
          <w:sz w:val="20"/>
          <w:szCs w:val="20"/>
        </w:rPr>
        <w:t xml:space="preserve">Projektant </w:t>
      </w:r>
      <w:r w:rsidR="00F51FC5" w:rsidRPr="00CE63EF">
        <w:rPr>
          <w:rFonts w:ascii="Tahoma" w:hAnsi="Tahoma" w:cs="Tahoma"/>
          <w:sz w:val="20"/>
          <w:szCs w:val="20"/>
        </w:rPr>
        <w:t xml:space="preserve">zodpovedá </w:t>
      </w:r>
      <w:r w:rsidR="00246A45" w:rsidRPr="00CE63EF">
        <w:rPr>
          <w:rFonts w:ascii="Tahoma" w:hAnsi="Tahoma" w:cs="Tahoma"/>
          <w:sz w:val="20"/>
          <w:szCs w:val="20"/>
        </w:rPr>
        <w:t xml:space="preserve">BBSK </w:t>
      </w:r>
      <w:r w:rsidR="00F51FC5" w:rsidRPr="00CE63EF">
        <w:rPr>
          <w:rFonts w:ascii="Tahoma" w:hAnsi="Tahoma" w:cs="Tahoma"/>
          <w:sz w:val="20"/>
          <w:szCs w:val="20"/>
        </w:rPr>
        <w:t>za to, že je</w:t>
      </w:r>
      <w:r w:rsidRPr="00CE63EF">
        <w:rPr>
          <w:rFonts w:ascii="Tahoma" w:hAnsi="Tahoma" w:cs="Tahoma"/>
          <w:sz w:val="20"/>
          <w:szCs w:val="20"/>
        </w:rPr>
        <w:t xml:space="preserve"> </w:t>
      </w:r>
      <w:bookmarkStart w:id="18" w:name="_Hlk204163115"/>
      <w:r w:rsidR="00BA7F00" w:rsidRPr="00CE63EF">
        <w:rPr>
          <w:rFonts w:ascii="Tahoma" w:hAnsi="Tahoma" w:cs="Tahoma"/>
          <w:sz w:val="20"/>
          <w:szCs w:val="20"/>
        </w:rPr>
        <w:t xml:space="preserve">buď </w:t>
      </w:r>
      <w:r w:rsidRPr="00CE63EF">
        <w:rPr>
          <w:rFonts w:ascii="Tahoma" w:hAnsi="Tahoma" w:cs="Tahoma"/>
          <w:sz w:val="20"/>
          <w:szCs w:val="20"/>
        </w:rPr>
        <w:t xml:space="preserve">v celom rozsahu oprávnený </w:t>
      </w:r>
      <w:r w:rsidR="00794497" w:rsidRPr="00CE63EF">
        <w:rPr>
          <w:rFonts w:ascii="Tahoma" w:hAnsi="Tahoma" w:cs="Tahoma"/>
          <w:sz w:val="20"/>
          <w:szCs w:val="20"/>
        </w:rPr>
        <w:t xml:space="preserve">výkon </w:t>
      </w:r>
      <w:r w:rsidRPr="00CE63EF">
        <w:rPr>
          <w:rFonts w:ascii="Tahoma" w:hAnsi="Tahoma" w:cs="Tahoma"/>
          <w:sz w:val="20"/>
          <w:szCs w:val="20"/>
        </w:rPr>
        <w:t>majetkov</w:t>
      </w:r>
      <w:r w:rsidR="00794497" w:rsidRPr="00CE63EF">
        <w:rPr>
          <w:rFonts w:ascii="Tahoma" w:hAnsi="Tahoma" w:cs="Tahoma"/>
          <w:sz w:val="20"/>
          <w:szCs w:val="20"/>
        </w:rPr>
        <w:t>ých</w:t>
      </w:r>
      <w:r w:rsidRPr="00CE63EF">
        <w:rPr>
          <w:rFonts w:ascii="Tahoma" w:hAnsi="Tahoma" w:cs="Tahoma"/>
          <w:sz w:val="20"/>
          <w:szCs w:val="20"/>
        </w:rPr>
        <w:t xml:space="preserve"> práv podľa bodu 7.</w:t>
      </w:r>
      <w:r w:rsidR="00794497" w:rsidRPr="00CE63EF">
        <w:rPr>
          <w:rFonts w:ascii="Tahoma" w:hAnsi="Tahoma" w:cs="Tahoma"/>
          <w:sz w:val="20"/>
          <w:szCs w:val="20"/>
        </w:rPr>
        <w:t>3</w:t>
      </w:r>
      <w:r w:rsidRPr="00CE63EF">
        <w:rPr>
          <w:rFonts w:ascii="Tahoma" w:hAnsi="Tahoma" w:cs="Tahoma"/>
          <w:sz w:val="20"/>
          <w:szCs w:val="20"/>
        </w:rPr>
        <w:t xml:space="preserve"> postúpiť </w:t>
      </w:r>
      <w:r w:rsidR="00BA7F00" w:rsidRPr="00CE63EF">
        <w:rPr>
          <w:rFonts w:ascii="Tahoma" w:hAnsi="Tahoma" w:cs="Tahoma"/>
          <w:sz w:val="20"/>
          <w:szCs w:val="20"/>
        </w:rPr>
        <w:t xml:space="preserve">alebo, ak je autorom Autorského diela, že je </w:t>
      </w:r>
      <w:bookmarkEnd w:id="18"/>
      <w:r w:rsidR="00F51FC5" w:rsidRPr="00CE63EF">
        <w:rPr>
          <w:rFonts w:ascii="Tahoma" w:hAnsi="Tahoma" w:cs="Tahoma"/>
          <w:sz w:val="20"/>
          <w:szCs w:val="20"/>
        </w:rPr>
        <w:t xml:space="preserve">licenciu </w:t>
      </w:r>
      <w:r w:rsidRPr="00CE63EF">
        <w:rPr>
          <w:rFonts w:ascii="Tahoma" w:hAnsi="Tahoma" w:cs="Tahoma"/>
          <w:sz w:val="20"/>
          <w:szCs w:val="20"/>
        </w:rPr>
        <w:t xml:space="preserve">podľa bodu 7.4 </w:t>
      </w:r>
      <w:r w:rsidR="00F51FC5" w:rsidRPr="00CE63EF">
        <w:rPr>
          <w:rFonts w:ascii="Tahoma" w:hAnsi="Tahoma" w:cs="Tahoma"/>
          <w:sz w:val="20"/>
          <w:szCs w:val="20"/>
        </w:rPr>
        <w:t>v celom rozsahu oprávnený udeliť.</w:t>
      </w:r>
      <w:r w:rsidR="00BA7F00" w:rsidRPr="00CE63EF">
        <w:rPr>
          <w:rFonts w:ascii="Tahoma" w:hAnsi="Tahoma" w:cs="Tahoma"/>
          <w:sz w:val="20"/>
          <w:szCs w:val="20"/>
        </w:rPr>
        <w:t xml:space="preserve"> </w:t>
      </w:r>
      <w:r w:rsidR="00F51FC5" w:rsidRPr="00CE63EF">
        <w:rPr>
          <w:rFonts w:ascii="Tahoma" w:hAnsi="Tahoma" w:cs="Tahoma"/>
          <w:sz w:val="20"/>
          <w:szCs w:val="20"/>
        </w:rPr>
        <w:t xml:space="preserve"> </w:t>
      </w:r>
      <w:r w:rsidR="0071323D" w:rsidRPr="00CE63EF">
        <w:rPr>
          <w:rFonts w:ascii="Tahoma" w:hAnsi="Tahoma" w:cs="Tahoma"/>
          <w:sz w:val="20"/>
          <w:szCs w:val="20"/>
        </w:rPr>
        <w:t>Záväzky</w:t>
      </w:r>
      <w:r w:rsidRPr="00CE63EF">
        <w:rPr>
          <w:rFonts w:ascii="Tahoma" w:hAnsi="Tahoma" w:cs="Tahoma"/>
          <w:sz w:val="20"/>
          <w:szCs w:val="20"/>
        </w:rPr>
        <w:t xml:space="preserve"> a zodpovednosť</w:t>
      </w:r>
      <w:r w:rsidR="0071323D" w:rsidRPr="00CE63EF">
        <w:rPr>
          <w:rFonts w:ascii="Tahoma" w:hAnsi="Tahoma" w:cs="Tahoma"/>
          <w:sz w:val="20"/>
          <w:szCs w:val="20"/>
        </w:rPr>
        <w:t xml:space="preserve"> </w:t>
      </w:r>
      <w:r w:rsidR="00246A45" w:rsidRPr="00CE63EF">
        <w:rPr>
          <w:rFonts w:ascii="Tahoma" w:hAnsi="Tahoma" w:cs="Tahoma"/>
          <w:sz w:val="20"/>
          <w:szCs w:val="20"/>
        </w:rPr>
        <w:t xml:space="preserve">Projektanta </w:t>
      </w:r>
      <w:r w:rsidR="0071323D" w:rsidRPr="00CE63EF">
        <w:rPr>
          <w:rFonts w:ascii="Tahoma" w:hAnsi="Tahoma" w:cs="Tahoma"/>
          <w:sz w:val="20"/>
          <w:szCs w:val="20"/>
        </w:rPr>
        <w:t xml:space="preserve">podľa tohto bodu trvajú aj po zániku Zmluvy z akéhokoľvek dôvodu, ak </w:t>
      </w:r>
      <w:r w:rsidR="003D3941" w:rsidRPr="00CE63EF">
        <w:rPr>
          <w:rFonts w:ascii="Tahoma" w:hAnsi="Tahoma" w:cs="Tahoma"/>
          <w:sz w:val="20"/>
          <w:szCs w:val="20"/>
        </w:rPr>
        <w:t>bola</w:t>
      </w:r>
      <w:r w:rsidR="0071323D" w:rsidRPr="00CE63EF">
        <w:rPr>
          <w:rFonts w:ascii="Tahoma" w:hAnsi="Tahoma" w:cs="Tahoma"/>
          <w:sz w:val="20"/>
          <w:szCs w:val="20"/>
        </w:rPr>
        <w:t xml:space="preserve"> </w:t>
      </w:r>
      <w:r w:rsidR="00246A45" w:rsidRPr="00CE63EF">
        <w:rPr>
          <w:rFonts w:ascii="Tahoma" w:hAnsi="Tahoma" w:cs="Tahoma"/>
          <w:sz w:val="20"/>
          <w:szCs w:val="20"/>
        </w:rPr>
        <w:t>BBSK</w:t>
      </w:r>
      <w:r w:rsidR="003D3941" w:rsidRPr="00CE63EF">
        <w:rPr>
          <w:rFonts w:ascii="Tahoma" w:hAnsi="Tahoma" w:cs="Tahoma"/>
          <w:sz w:val="20"/>
          <w:szCs w:val="20"/>
        </w:rPr>
        <w:t xml:space="preserve"> </w:t>
      </w:r>
      <w:r w:rsidR="0071323D" w:rsidRPr="00CE63EF">
        <w:rPr>
          <w:rFonts w:ascii="Tahoma" w:hAnsi="Tahoma" w:cs="Tahoma"/>
          <w:sz w:val="20"/>
          <w:szCs w:val="20"/>
        </w:rPr>
        <w:t xml:space="preserve">pred zánikom Zmluvy </w:t>
      </w:r>
      <w:r w:rsidR="003D3941" w:rsidRPr="00CE63EF">
        <w:rPr>
          <w:rFonts w:ascii="Tahoma" w:hAnsi="Tahoma" w:cs="Tahoma"/>
          <w:sz w:val="20"/>
          <w:szCs w:val="20"/>
        </w:rPr>
        <w:t xml:space="preserve">dodaná </w:t>
      </w:r>
      <w:r w:rsidR="0071323D" w:rsidRPr="00CE63EF">
        <w:rPr>
          <w:rFonts w:ascii="Tahoma" w:hAnsi="Tahoma" w:cs="Tahoma"/>
          <w:sz w:val="20"/>
          <w:szCs w:val="20"/>
        </w:rPr>
        <w:t xml:space="preserve">akákoľvek </w:t>
      </w:r>
      <w:r w:rsidR="00815A90" w:rsidRPr="00CE63EF">
        <w:rPr>
          <w:rFonts w:ascii="Tahoma" w:hAnsi="Tahoma" w:cs="Tahoma"/>
          <w:sz w:val="20"/>
          <w:szCs w:val="20"/>
        </w:rPr>
        <w:t>č</w:t>
      </w:r>
      <w:r w:rsidR="0071323D" w:rsidRPr="00CE63EF">
        <w:rPr>
          <w:rFonts w:ascii="Tahoma" w:hAnsi="Tahoma" w:cs="Tahoma"/>
          <w:sz w:val="20"/>
          <w:szCs w:val="20"/>
        </w:rPr>
        <w:t>asť Diela.</w:t>
      </w:r>
      <w:r w:rsidR="00BA7F00" w:rsidRPr="00CE63EF">
        <w:rPr>
          <w:rFonts w:ascii="Tahoma" w:hAnsi="Tahoma" w:cs="Tahoma"/>
          <w:sz w:val="20"/>
          <w:szCs w:val="20"/>
        </w:rPr>
        <w:t xml:space="preserve"> Ak sa kedykoľvek, hoci aj po zániku Zmluvy z akéhokoľvek dôvodu, zistí, že Projektant právami ku dňu odovzdania príslušnej časti Diela nedisponoval, zodpovedá Projektant BBSK v celom rozsahu za všetku škodu, ktorá BBSK v dôsledku porušenia povinnosti podľa tohto bodu vznikne.</w:t>
      </w:r>
    </w:p>
    <w:p w14:paraId="461F46D1" w14:textId="41B1D24B" w:rsidR="00D339E4" w:rsidRDefault="00D339E4" w:rsidP="00444BB4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sz w:val="20"/>
          <w:szCs w:val="20"/>
        </w:rPr>
      </w:pPr>
    </w:p>
    <w:p w14:paraId="58911043" w14:textId="3C8F2B0D" w:rsidR="006E47A1" w:rsidRDefault="002310DE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</w:rPr>
        <w:t>8</w:t>
      </w:r>
      <w:r w:rsidR="006E47A1" w:rsidRPr="006E47A1">
        <w:rPr>
          <w:rFonts w:ascii="Tahoma" w:hAnsi="Tahoma" w:cs="Tahoma"/>
          <w:b/>
          <w:sz w:val="20"/>
        </w:rPr>
        <w:t xml:space="preserve"> </w:t>
      </w:r>
      <w:r w:rsidR="006E47A1">
        <w:rPr>
          <w:rFonts w:ascii="Tahoma" w:hAnsi="Tahoma" w:cs="Tahoma"/>
          <w:bCs/>
          <w:sz w:val="20"/>
        </w:rPr>
        <w:tab/>
      </w:r>
      <w:r w:rsidR="006E47A1">
        <w:rPr>
          <w:rFonts w:ascii="Tahoma" w:hAnsi="Tahoma" w:cs="Tahoma"/>
          <w:b/>
          <w:bCs/>
          <w:sz w:val="20"/>
          <w:szCs w:val="20"/>
        </w:rPr>
        <w:t xml:space="preserve">SLUŽBY </w:t>
      </w:r>
    </w:p>
    <w:p w14:paraId="5029B680" w14:textId="27B45F83" w:rsidR="006E47A1" w:rsidRDefault="003D3941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</w:t>
      </w:r>
      <w:r w:rsidR="006E47A1">
        <w:rPr>
          <w:rFonts w:ascii="Tahoma" w:hAnsi="Tahoma" w:cs="Tahoma"/>
          <w:b/>
          <w:bCs/>
          <w:sz w:val="20"/>
          <w:szCs w:val="20"/>
        </w:rPr>
        <w:t>.1</w:t>
      </w:r>
      <w:r w:rsidR="006E47A1">
        <w:rPr>
          <w:rFonts w:ascii="Tahoma" w:hAnsi="Tahoma" w:cs="Tahoma"/>
          <w:b/>
          <w:bCs/>
          <w:sz w:val="20"/>
          <w:szCs w:val="20"/>
        </w:rPr>
        <w:tab/>
        <w:t>Rozsah</w:t>
      </w:r>
      <w:r w:rsidR="00DC023E">
        <w:rPr>
          <w:rFonts w:ascii="Tahoma" w:hAnsi="Tahoma" w:cs="Tahoma"/>
          <w:b/>
          <w:bCs/>
          <w:sz w:val="20"/>
          <w:szCs w:val="20"/>
        </w:rPr>
        <w:t>,</w:t>
      </w:r>
      <w:r w:rsidR="006E47A1">
        <w:rPr>
          <w:rFonts w:ascii="Tahoma" w:hAnsi="Tahoma" w:cs="Tahoma"/>
          <w:b/>
          <w:bCs/>
          <w:sz w:val="20"/>
          <w:szCs w:val="20"/>
        </w:rPr>
        <w:t xml:space="preserve"> kvalita </w:t>
      </w:r>
      <w:r w:rsidR="00DC023E">
        <w:rPr>
          <w:rFonts w:ascii="Tahoma" w:hAnsi="Tahoma" w:cs="Tahoma"/>
          <w:b/>
          <w:bCs/>
          <w:sz w:val="20"/>
          <w:szCs w:val="20"/>
        </w:rPr>
        <w:t xml:space="preserve">a všeobecné podmienky poskytovania </w:t>
      </w:r>
      <w:r>
        <w:rPr>
          <w:rFonts w:ascii="Tahoma" w:hAnsi="Tahoma" w:cs="Tahoma"/>
          <w:b/>
          <w:bCs/>
          <w:sz w:val="20"/>
          <w:szCs w:val="20"/>
        </w:rPr>
        <w:t>S</w:t>
      </w:r>
      <w:r w:rsidR="006E47A1">
        <w:rPr>
          <w:rFonts w:ascii="Tahoma" w:hAnsi="Tahoma" w:cs="Tahoma"/>
          <w:b/>
          <w:bCs/>
          <w:sz w:val="20"/>
          <w:szCs w:val="20"/>
        </w:rPr>
        <w:t>lužieb</w:t>
      </w:r>
    </w:p>
    <w:p w14:paraId="3F71CD9A" w14:textId="7A9E2EB9" w:rsidR="006E47A1" w:rsidRPr="004B2384" w:rsidRDefault="006E47A1" w:rsidP="006E47A1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(a)</w:t>
      </w:r>
      <w:r>
        <w:rPr>
          <w:rFonts w:ascii="Tahoma" w:hAnsi="Tahoma" w:cs="Tahoma"/>
          <w:sz w:val="20"/>
          <w:szCs w:val="20"/>
        </w:rPr>
        <w:tab/>
      </w:r>
      <w:r w:rsidR="00246A45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sa v súvislosti s Dielom zaväzuje na základe Zmluvy a v súlade so Zmluvou poskytovať </w:t>
      </w:r>
      <w:r w:rsidR="004E716E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</w:t>
      </w:r>
      <w:r w:rsidR="003D394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lužby</w:t>
      </w:r>
      <w:r w:rsidR="003D3941">
        <w:rPr>
          <w:rFonts w:ascii="Tahoma" w:hAnsi="Tahoma" w:cs="Tahoma"/>
          <w:sz w:val="20"/>
          <w:szCs w:val="20"/>
        </w:rPr>
        <w:t xml:space="preserve">, a to </w:t>
      </w:r>
      <w:r>
        <w:rPr>
          <w:rFonts w:ascii="Tahoma" w:hAnsi="Tahoma" w:cs="Tahoma"/>
          <w:sz w:val="20"/>
          <w:szCs w:val="20"/>
        </w:rPr>
        <w:t xml:space="preserve">riadne a včas, s odbornou starostlivosťou </w:t>
      </w:r>
      <w:r w:rsidRPr="004E6D54">
        <w:rPr>
          <w:rFonts w:ascii="Tahoma" w:hAnsi="Tahoma" w:cs="Tahoma"/>
          <w:sz w:val="20"/>
          <w:szCs w:val="20"/>
        </w:rPr>
        <w:t xml:space="preserve">a s neustálym </w:t>
      </w:r>
      <w:r w:rsidRPr="004B2384">
        <w:rPr>
          <w:rFonts w:ascii="Tahoma" w:hAnsi="Tahoma" w:cs="Tahoma"/>
          <w:sz w:val="20"/>
          <w:szCs w:val="20"/>
        </w:rPr>
        <w:t xml:space="preserve">prihliadaním na oprávnené záujmy </w:t>
      </w:r>
      <w:r w:rsidR="004E716E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a jeho pokyny</w:t>
      </w:r>
      <w:r w:rsidR="00084192" w:rsidRPr="004B2384">
        <w:rPr>
          <w:rFonts w:ascii="Tahoma" w:hAnsi="Tahoma" w:cs="Tahoma"/>
          <w:sz w:val="20"/>
          <w:szCs w:val="20"/>
        </w:rPr>
        <w:t xml:space="preserve"> a Podklady</w:t>
      </w:r>
      <w:r w:rsidRPr="004B2384">
        <w:rPr>
          <w:rFonts w:ascii="Tahoma" w:hAnsi="Tahoma" w:cs="Tahoma"/>
          <w:sz w:val="20"/>
          <w:szCs w:val="20"/>
        </w:rPr>
        <w:t xml:space="preserve">. </w:t>
      </w:r>
    </w:p>
    <w:p w14:paraId="11669B10" w14:textId="12E48127" w:rsidR="0017310A" w:rsidRPr="004E6D54" w:rsidRDefault="00DC023E" w:rsidP="00EB5623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3D3941" w:rsidRPr="004B2384">
        <w:rPr>
          <w:rFonts w:ascii="Tahoma" w:hAnsi="Tahoma" w:cs="Tahoma"/>
          <w:sz w:val="20"/>
          <w:szCs w:val="20"/>
        </w:rPr>
        <w:t>b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E02CB2">
        <w:rPr>
          <w:rFonts w:ascii="Tahoma" w:hAnsi="Tahoma" w:cs="Tahoma"/>
          <w:sz w:val="20"/>
          <w:szCs w:val="20"/>
        </w:rPr>
        <w:t>Projektant</w:t>
      </w:r>
      <w:r w:rsidR="0017310A" w:rsidRPr="004B2384">
        <w:rPr>
          <w:rFonts w:ascii="Tahoma" w:hAnsi="Tahoma" w:cs="Tahoma"/>
          <w:sz w:val="20"/>
          <w:szCs w:val="20"/>
        </w:rPr>
        <w:t xml:space="preserve"> bude </w:t>
      </w:r>
      <w:r w:rsidR="003D3941" w:rsidRPr="004B2384">
        <w:rPr>
          <w:rFonts w:ascii="Tahoma" w:hAnsi="Tahoma" w:cs="Tahoma"/>
          <w:sz w:val="20"/>
          <w:szCs w:val="20"/>
        </w:rPr>
        <w:t>S</w:t>
      </w:r>
      <w:r w:rsidR="0017310A" w:rsidRPr="004B2384">
        <w:rPr>
          <w:rFonts w:ascii="Tahoma" w:hAnsi="Tahoma" w:cs="Tahoma"/>
          <w:sz w:val="20"/>
          <w:szCs w:val="20"/>
        </w:rPr>
        <w:t>lužby poskytovať samostatne, pričom je oprávnený</w:t>
      </w:r>
      <w:r w:rsidR="00DF39B0" w:rsidRPr="004B2384">
        <w:rPr>
          <w:rFonts w:ascii="Tahoma" w:hAnsi="Tahoma" w:cs="Tahoma"/>
          <w:sz w:val="20"/>
          <w:szCs w:val="20"/>
        </w:rPr>
        <w:t>,</w:t>
      </w:r>
      <w:r w:rsidR="0017310A" w:rsidRPr="004B2384">
        <w:rPr>
          <w:rFonts w:ascii="Tahoma" w:hAnsi="Tahoma" w:cs="Tahoma"/>
          <w:sz w:val="20"/>
          <w:szCs w:val="20"/>
        </w:rPr>
        <w:t xml:space="preserve"> za podmienok podľa </w:t>
      </w:r>
      <w:r w:rsidR="00376026" w:rsidRPr="00CE63EF">
        <w:rPr>
          <w:rFonts w:ascii="Tahoma" w:hAnsi="Tahoma" w:cs="Tahoma"/>
          <w:sz w:val="20"/>
          <w:szCs w:val="20"/>
        </w:rPr>
        <w:t xml:space="preserve">čl. </w:t>
      </w:r>
      <w:r w:rsidR="003D3941" w:rsidRPr="00CE63EF">
        <w:rPr>
          <w:rFonts w:ascii="Tahoma" w:hAnsi="Tahoma" w:cs="Tahoma"/>
          <w:sz w:val="20"/>
          <w:szCs w:val="20"/>
        </w:rPr>
        <w:t>9</w:t>
      </w:r>
      <w:r w:rsidR="0017310A" w:rsidRPr="00CE63EF">
        <w:rPr>
          <w:rFonts w:ascii="Tahoma" w:hAnsi="Tahoma" w:cs="Tahoma"/>
          <w:sz w:val="20"/>
          <w:szCs w:val="20"/>
        </w:rPr>
        <w:t>,</w:t>
      </w:r>
      <w:r w:rsidR="0017310A" w:rsidRPr="004B2384">
        <w:rPr>
          <w:rFonts w:ascii="Tahoma" w:hAnsi="Tahoma" w:cs="Tahoma"/>
          <w:sz w:val="20"/>
          <w:szCs w:val="20"/>
        </w:rPr>
        <w:t xml:space="preserve"> využiť na</w:t>
      </w:r>
      <w:r w:rsidR="0017310A" w:rsidRPr="004E6D54">
        <w:rPr>
          <w:rFonts w:ascii="Tahoma" w:hAnsi="Tahoma" w:cs="Tahoma"/>
          <w:sz w:val="20"/>
          <w:szCs w:val="20"/>
        </w:rPr>
        <w:t xml:space="preserve"> niektoré plnenia subdodávateľov. </w:t>
      </w:r>
    </w:p>
    <w:p w14:paraId="699ADA00" w14:textId="63666DD2" w:rsidR="00CA603C" w:rsidRDefault="00CA603C" w:rsidP="00EB5623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E6D54">
        <w:rPr>
          <w:rFonts w:ascii="Tahoma" w:hAnsi="Tahoma" w:cs="Tahoma"/>
          <w:sz w:val="20"/>
          <w:szCs w:val="20"/>
        </w:rPr>
        <w:t xml:space="preserve">(c) </w:t>
      </w:r>
      <w:r w:rsidR="00D519F3" w:rsidRPr="004E6D54">
        <w:rPr>
          <w:rFonts w:ascii="Tahoma" w:hAnsi="Tahoma" w:cs="Tahoma"/>
          <w:sz w:val="20"/>
          <w:szCs w:val="20"/>
        </w:rPr>
        <w:tab/>
      </w:r>
      <w:r w:rsidRPr="004E6D54">
        <w:rPr>
          <w:rFonts w:ascii="Tahoma" w:hAnsi="Tahoma" w:cs="Tahoma"/>
          <w:sz w:val="20"/>
          <w:szCs w:val="20"/>
        </w:rPr>
        <w:t xml:space="preserve">Dohodnutým miestom dodania Služieb je </w:t>
      </w:r>
      <w:r w:rsidR="009321F2" w:rsidRPr="004E6D54">
        <w:rPr>
          <w:rFonts w:ascii="Tahoma" w:hAnsi="Tahoma" w:cs="Tahoma"/>
          <w:sz w:val="20"/>
          <w:szCs w:val="20"/>
        </w:rPr>
        <w:t xml:space="preserve">adresa sídla </w:t>
      </w:r>
      <w:r w:rsidR="00E02CB2">
        <w:rPr>
          <w:rFonts w:ascii="Tahoma" w:hAnsi="Tahoma" w:cs="Tahoma"/>
          <w:sz w:val="20"/>
          <w:szCs w:val="20"/>
        </w:rPr>
        <w:t>BBSK</w:t>
      </w:r>
      <w:r w:rsidR="009321F2" w:rsidRPr="004E6D54">
        <w:rPr>
          <w:rFonts w:ascii="Tahoma" w:hAnsi="Tahoma" w:cs="Tahoma"/>
          <w:sz w:val="20"/>
          <w:szCs w:val="20"/>
        </w:rPr>
        <w:t>.</w:t>
      </w:r>
    </w:p>
    <w:p w14:paraId="7EFE6C3C" w14:textId="2F680298" w:rsidR="00F80248" w:rsidRPr="004E6D54" w:rsidRDefault="003D3941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E6D54">
        <w:rPr>
          <w:rFonts w:ascii="Tahoma" w:hAnsi="Tahoma" w:cs="Tahoma"/>
          <w:b/>
          <w:bCs/>
          <w:sz w:val="20"/>
          <w:szCs w:val="20"/>
        </w:rPr>
        <w:t>8</w:t>
      </w:r>
      <w:r w:rsidR="006E47A1" w:rsidRPr="004E6D54">
        <w:rPr>
          <w:rFonts w:ascii="Tahoma" w:hAnsi="Tahoma" w:cs="Tahoma"/>
          <w:b/>
          <w:bCs/>
          <w:sz w:val="20"/>
          <w:szCs w:val="20"/>
        </w:rPr>
        <w:t>.2</w:t>
      </w:r>
      <w:r w:rsidR="006E47A1" w:rsidRPr="004E6D54">
        <w:rPr>
          <w:rFonts w:ascii="Tahoma" w:hAnsi="Tahoma" w:cs="Tahoma"/>
          <w:b/>
          <w:bCs/>
          <w:sz w:val="20"/>
          <w:szCs w:val="20"/>
        </w:rPr>
        <w:tab/>
      </w:r>
      <w:r w:rsidR="00F80248" w:rsidRPr="004E6D54">
        <w:rPr>
          <w:rFonts w:ascii="Tahoma" w:hAnsi="Tahoma" w:cs="Tahoma"/>
          <w:b/>
          <w:bCs/>
          <w:sz w:val="20"/>
          <w:szCs w:val="20"/>
        </w:rPr>
        <w:t>Všeobecné požiadavky na Inžinierske služby</w:t>
      </w:r>
    </w:p>
    <w:p w14:paraId="151A2DE9" w14:textId="477DB1CC" w:rsidR="00F80248" w:rsidRPr="004E6D54" w:rsidRDefault="00F80248" w:rsidP="00F8024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E6D54">
        <w:rPr>
          <w:rFonts w:ascii="Tahoma" w:hAnsi="Tahoma" w:cs="Tahoma"/>
          <w:sz w:val="20"/>
          <w:szCs w:val="20"/>
        </w:rPr>
        <w:t>(a)</w:t>
      </w:r>
      <w:r w:rsidRPr="004E6D54">
        <w:rPr>
          <w:rFonts w:ascii="Tahoma" w:hAnsi="Tahoma" w:cs="Tahoma"/>
          <w:sz w:val="20"/>
          <w:szCs w:val="20"/>
        </w:rPr>
        <w:tab/>
        <w:t xml:space="preserve">O priebehu poskytovania Inžinierskych služieb bude </w:t>
      </w:r>
      <w:r w:rsidR="00E02CB2">
        <w:rPr>
          <w:rFonts w:ascii="Tahoma" w:hAnsi="Tahoma" w:cs="Tahoma"/>
          <w:sz w:val="20"/>
          <w:szCs w:val="20"/>
        </w:rPr>
        <w:t>Projektant</w:t>
      </w:r>
      <w:r w:rsidRPr="004E6D54">
        <w:rPr>
          <w:rFonts w:ascii="Tahoma" w:hAnsi="Tahoma" w:cs="Tahoma"/>
          <w:sz w:val="20"/>
          <w:szCs w:val="20"/>
        </w:rPr>
        <w:t xml:space="preserve"> pravidelne raz týždenne </w:t>
      </w:r>
      <w:r w:rsidRPr="004E6D54">
        <w:rPr>
          <w:rFonts w:ascii="Tahoma" w:hAnsi="Tahoma" w:cs="Tahoma"/>
          <w:b/>
          <w:bCs/>
          <w:sz w:val="20"/>
          <w:szCs w:val="20"/>
        </w:rPr>
        <w:t xml:space="preserve">informovať </w:t>
      </w:r>
      <w:r w:rsidR="00E02CB2">
        <w:rPr>
          <w:rFonts w:ascii="Tahoma" w:hAnsi="Tahoma" w:cs="Tahoma"/>
          <w:sz w:val="20"/>
          <w:szCs w:val="20"/>
        </w:rPr>
        <w:t>BBSK</w:t>
      </w:r>
      <w:r w:rsidRPr="004E6D54">
        <w:rPr>
          <w:rFonts w:ascii="Tahoma" w:hAnsi="Tahoma" w:cs="Tahoma"/>
          <w:sz w:val="20"/>
          <w:szCs w:val="20"/>
        </w:rPr>
        <w:t xml:space="preserve"> e-mailom na adresu elektronickej pošty Kontaktných osôb </w:t>
      </w:r>
      <w:r w:rsidR="00E02CB2">
        <w:rPr>
          <w:rFonts w:ascii="Tahoma" w:hAnsi="Tahoma" w:cs="Tahoma"/>
          <w:sz w:val="20"/>
          <w:szCs w:val="20"/>
        </w:rPr>
        <w:t>BBSK</w:t>
      </w:r>
      <w:r w:rsidR="00E02CB2" w:rsidRPr="004E6D54">
        <w:rPr>
          <w:rFonts w:ascii="Tahoma" w:hAnsi="Tahoma" w:cs="Tahoma"/>
          <w:sz w:val="20"/>
          <w:szCs w:val="20"/>
        </w:rPr>
        <w:t xml:space="preserve"> </w:t>
      </w:r>
      <w:r w:rsidRPr="004E6D54">
        <w:rPr>
          <w:rFonts w:ascii="Tahoma" w:hAnsi="Tahoma" w:cs="Tahoma"/>
          <w:sz w:val="20"/>
          <w:szCs w:val="20"/>
        </w:rPr>
        <w:t>pre technické záležitosti.</w:t>
      </w:r>
    </w:p>
    <w:p w14:paraId="285FF4B9" w14:textId="647B5209" w:rsidR="00F80248" w:rsidRPr="004E6D54" w:rsidRDefault="00F80248" w:rsidP="00F80248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4E6D54">
        <w:rPr>
          <w:rFonts w:ascii="Tahoma" w:hAnsi="Tahoma" w:cs="Tahoma"/>
          <w:sz w:val="20"/>
          <w:szCs w:val="20"/>
        </w:rPr>
        <w:t>(b)</w:t>
      </w:r>
      <w:r w:rsidRPr="004E6D54">
        <w:rPr>
          <w:rFonts w:ascii="Tahoma" w:hAnsi="Tahoma" w:cs="Tahoma"/>
          <w:sz w:val="20"/>
          <w:szCs w:val="20"/>
        </w:rPr>
        <w:tab/>
      </w:r>
      <w:r w:rsidRPr="004E6D54">
        <w:rPr>
          <w:rFonts w:ascii="Tahoma" w:hAnsi="Tahoma" w:cs="Tahoma"/>
          <w:bCs/>
          <w:sz w:val="20"/>
        </w:rPr>
        <w:t xml:space="preserve">Za účelom poskytnutia Inžinierskych služieb, ak to bude povaha veci vyžadovať, vyhotoví a zašle </w:t>
      </w:r>
      <w:r w:rsidR="00E02CB2">
        <w:rPr>
          <w:rFonts w:ascii="Tahoma" w:hAnsi="Tahoma" w:cs="Tahoma"/>
          <w:bCs/>
          <w:sz w:val="20"/>
        </w:rPr>
        <w:t>Projektant BBSK</w:t>
      </w:r>
      <w:r w:rsidRPr="004E6D54">
        <w:rPr>
          <w:rFonts w:ascii="Tahoma" w:hAnsi="Tahoma" w:cs="Tahoma"/>
          <w:bCs/>
          <w:sz w:val="20"/>
        </w:rPr>
        <w:t xml:space="preserve"> návrh znenia </w:t>
      </w:r>
      <w:r w:rsidRPr="004E6D54">
        <w:rPr>
          <w:rFonts w:ascii="Tahoma" w:hAnsi="Tahoma" w:cs="Tahoma"/>
          <w:b/>
          <w:sz w:val="20"/>
        </w:rPr>
        <w:t>plnomocenstva</w:t>
      </w:r>
      <w:r w:rsidRPr="004E6D54">
        <w:rPr>
          <w:rFonts w:ascii="Tahoma" w:hAnsi="Tahoma" w:cs="Tahoma"/>
          <w:bCs/>
          <w:sz w:val="20"/>
        </w:rPr>
        <w:t xml:space="preserve">, ktoré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 bez meškania vystaví v počte rovnopisov podľa úvahy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, z ktorých aspoň jeden  odovzdá </w:t>
      </w:r>
      <w:r w:rsidR="00E02CB2">
        <w:rPr>
          <w:rFonts w:ascii="Tahoma" w:hAnsi="Tahoma" w:cs="Tahoma"/>
          <w:bCs/>
          <w:sz w:val="20"/>
        </w:rPr>
        <w:t>Projektantovi</w:t>
      </w:r>
      <w:r w:rsidRPr="004E6D54">
        <w:rPr>
          <w:rFonts w:ascii="Tahoma" w:hAnsi="Tahoma" w:cs="Tahoma"/>
          <w:bCs/>
          <w:sz w:val="20"/>
        </w:rPr>
        <w:t xml:space="preserve">; za týmto účelom je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 oprávnený upraviť návrh plnomocenstva tak, aby formálne aj vecne zodpovedal poskytovaným Inžinierskym službám a požiadavkám na zastúpenie </w:t>
      </w:r>
      <w:r w:rsidR="001D2558">
        <w:rPr>
          <w:rFonts w:ascii="Tahoma" w:hAnsi="Tahoma" w:cs="Tahoma"/>
          <w:bCs/>
          <w:sz w:val="20"/>
        </w:rPr>
        <w:t>BBSK</w:t>
      </w:r>
      <w:r w:rsidR="001D2558" w:rsidRPr="004E6D54">
        <w:rPr>
          <w:rFonts w:ascii="Tahoma" w:hAnsi="Tahoma" w:cs="Tahoma"/>
          <w:bCs/>
          <w:sz w:val="20"/>
        </w:rPr>
        <w:t xml:space="preserve"> </w:t>
      </w:r>
      <w:r w:rsidRPr="004E6D54">
        <w:rPr>
          <w:rFonts w:ascii="Tahoma" w:hAnsi="Tahoma" w:cs="Tahoma"/>
          <w:bCs/>
          <w:sz w:val="20"/>
        </w:rPr>
        <w:t xml:space="preserve">vyplývajúcim zo Zmluvy a z uplatniteľných právnych predpisov a interných predpisov </w:t>
      </w:r>
      <w:r w:rsidR="001D2558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>.</w:t>
      </w:r>
      <w:r w:rsidR="008A3EDF">
        <w:rPr>
          <w:rFonts w:ascii="Tahoma" w:hAnsi="Tahoma" w:cs="Tahoma"/>
          <w:bCs/>
          <w:sz w:val="20"/>
        </w:rPr>
        <w:t xml:space="preserve"> </w:t>
      </w:r>
      <w:r w:rsidR="00230D1D">
        <w:rPr>
          <w:rFonts w:ascii="Tahoma" w:hAnsi="Tahoma" w:cs="Tahoma"/>
          <w:bCs/>
          <w:sz w:val="20"/>
        </w:rPr>
        <w:t>N</w:t>
      </w:r>
      <w:r w:rsidR="008A3EDF">
        <w:rPr>
          <w:rFonts w:ascii="Tahoma" w:hAnsi="Tahoma" w:cs="Tahoma"/>
          <w:bCs/>
          <w:sz w:val="20"/>
        </w:rPr>
        <w:t xml:space="preserve">ávrh plnomocenstva musí </w:t>
      </w:r>
      <w:r w:rsidR="00230D1D">
        <w:rPr>
          <w:rFonts w:ascii="Tahoma" w:hAnsi="Tahoma" w:cs="Tahoma"/>
          <w:bCs/>
          <w:sz w:val="20"/>
        </w:rPr>
        <w:t xml:space="preserve">obsahovať označenie Zmluvy a musí v ňom byť výslovne uvedené, že </w:t>
      </w:r>
      <w:r w:rsidR="00586BB2">
        <w:rPr>
          <w:rFonts w:ascii="Tahoma" w:hAnsi="Tahoma" w:cs="Tahoma"/>
          <w:bCs/>
          <w:sz w:val="20"/>
        </w:rPr>
        <w:t>odmena za zastupovanie BBSK je súčasťou Ceny.</w:t>
      </w:r>
      <w:r w:rsidRPr="004E6D54">
        <w:rPr>
          <w:rFonts w:ascii="Tahoma" w:hAnsi="Tahoma" w:cs="Tahoma"/>
          <w:bCs/>
          <w:sz w:val="20"/>
        </w:rPr>
        <w:t xml:space="preserve"> </w:t>
      </w:r>
      <w:r w:rsidR="001D2558">
        <w:rPr>
          <w:rFonts w:ascii="Tahoma" w:hAnsi="Tahoma" w:cs="Tahoma"/>
          <w:bCs/>
          <w:sz w:val="20"/>
        </w:rPr>
        <w:t>Projektant</w:t>
      </w:r>
      <w:r w:rsidRPr="004E6D54">
        <w:rPr>
          <w:rFonts w:ascii="Tahoma" w:hAnsi="Tahoma" w:cs="Tahoma"/>
          <w:bCs/>
          <w:sz w:val="20"/>
        </w:rPr>
        <w:t xml:space="preserve"> sa zaväzuje akceptovať svojim podpisom všetky rovnopisy takto vystaveného plnomocenstva. </w:t>
      </w:r>
    </w:p>
    <w:p w14:paraId="043C3613" w14:textId="5613FEF5" w:rsidR="00F80248" w:rsidRDefault="00F80248" w:rsidP="00F80248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4E6D54">
        <w:rPr>
          <w:rFonts w:ascii="Tahoma" w:hAnsi="Tahoma" w:cs="Tahoma"/>
          <w:bCs/>
          <w:sz w:val="20"/>
        </w:rPr>
        <w:t>(c)</w:t>
      </w:r>
      <w:r w:rsidRPr="004E6D54">
        <w:rPr>
          <w:rFonts w:ascii="Tahoma" w:hAnsi="Tahoma" w:cs="Tahoma"/>
          <w:bCs/>
          <w:sz w:val="20"/>
        </w:rPr>
        <w:tab/>
      </w:r>
      <w:r w:rsidRPr="004E6D54">
        <w:rPr>
          <w:rFonts w:ascii="Tahoma" w:hAnsi="Tahoma" w:cs="Tahoma"/>
          <w:sz w:val="20"/>
          <w:szCs w:val="20"/>
        </w:rPr>
        <w:t xml:space="preserve">Všetka dokumentácia (vrátane korešpondencie), ktorá v súvislosti s poskytovaním Inžinierskych služieb vznikne a bude alebo by mala byť v dispozičnej sfére </w:t>
      </w:r>
      <w:r w:rsidR="001D2558">
        <w:rPr>
          <w:rFonts w:ascii="Tahoma" w:hAnsi="Tahoma" w:cs="Tahoma"/>
          <w:sz w:val="20"/>
          <w:szCs w:val="20"/>
        </w:rPr>
        <w:t>Projektanta</w:t>
      </w:r>
      <w:r w:rsidRPr="004E6D54">
        <w:rPr>
          <w:rFonts w:ascii="Tahoma" w:hAnsi="Tahoma" w:cs="Tahoma"/>
          <w:sz w:val="20"/>
          <w:szCs w:val="20"/>
        </w:rPr>
        <w:t xml:space="preserve">, patrí </w:t>
      </w:r>
      <w:r w:rsidR="001D2558">
        <w:rPr>
          <w:rFonts w:ascii="Tahoma" w:hAnsi="Tahoma" w:cs="Tahoma"/>
          <w:sz w:val="20"/>
          <w:szCs w:val="20"/>
        </w:rPr>
        <w:t>BBSK</w:t>
      </w:r>
      <w:r w:rsidRPr="004E6D54">
        <w:rPr>
          <w:rFonts w:ascii="Tahoma" w:hAnsi="Tahoma" w:cs="Tahoma"/>
          <w:sz w:val="20"/>
          <w:szCs w:val="20"/>
        </w:rPr>
        <w:t xml:space="preserve">. </w:t>
      </w:r>
      <w:r w:rsidRPr="004E6D54">
        <w:rPr>
          <w:rFonts w:ascii="Tahoma" w:hAnsi="Tahoma" w:cs="Tahoma"/>
          <w:bCs/>
          <w:sz w:val="20"/>
        </w:rPr>
        <w:t xml:space="preserve">Akékoľvek písomnosti, ktoré pri výkone mandátu v rozsahu Inžinierskych služieb </w:t>
      </w:r>
      <w:r w:rsidR="001D2558">
        <w:rPr>
          <w:rFonts w:ascii="Tahoma" w:hAnsi="Tahoma" w:cs="Tahoma"/>
          <w:bCs/>
          <w:sz w:val="20"/>
        </w:rPr>
        <w:t>Projektant</w:t>
      </w:r>
      <w:r w:rsidR="001D2558" w:rsidRPr="004E6D54">
        <w:rPr>
          <w:rFonts w:ascii="Tahoma" w:hAnsi="Tahoma" w:cs="Tahoma"/>
          <w:bCs/>
          <w:sz w:val="20"/>
        </w:rPr>
        <w:t xml:space="preserve"> </w:t>
      </w:r>
      <w:r w:rsidRPr="004E6D54">
        <w:rPr>
          <w:rFonts w:ascii="Tahoma" w:hAnsi="Tahoma" w:cs="Tahoma"/>
          <w:bCs/>
          <w:sz w:val="20"/>
        </w:rPr>
        <w:t xml:space="preserve">tretím stranám doručí alebo od tretích strán prijme, je </w:t>
      </w:r>
      <w:r w:rsidR="001D2558">
        <w:rPr>
          <w:rFonts w:ascii="Tahoma" w:hAnsi="Tahoma" w:cs="Tahoma"/>
          <w:bCs/>
          <w:sz w:val="20"/>
        </w:rPr>
        <w:t>Projektant</w:t>
      </w:r>
      <w:r w:rsidRPr="004E6D54">
        <w:rPr>
          <w:rFonts w:ascii="Tahoma" w:hAnsi="Tahoma" w:cs="Tahoma"/>
          <w:bCs/>
          <w:sz w:val="20"/>
        </w:rPr>
        <w:t xml:space="preserve"> povinný odovzdať </w:t>
      </w:r>
      <w:r w:rsidR="001D2558">
        <w:rPr>
          <w:rFonts w:ascii="Tahoma" w:hAnsi="Tahoma" w:cs="Tahoma"/>
          <w:bCs/>
          <w:sz w:val="20"/>
        </w:rPr>
        <w:t>BBSK</w:t>
      </w:r>
      <w:r>
        <w:rPr>
          <w:rFonts w:ascii="Tahoma" w:hAnsi="Tahoma" w:cs="Tahoma"/>
          <w:bCs/>
          <w:sz w:val="20"/>
        </w:rPr>
        <w:t xml:space="preserve"> najneskôr pri doručení faktúry za príslušnú  časť Inžinierskych služieb</w:t>
      </w:r>
      <w:r w:rsidRPr="00AD36F0">
        <w:rPr>
          <w:rFonts w:ascii="Tahoma" w:hAnsi="Tahoma" w:cs="Tahoma"/>
          <w:bCs/>
          <w:sz w:val="20"/>
        </w:rPr>
        <w:t>.</w:t>
      </w:r>
    </w:p>
    <w:p w14:paraId="094CDE64" w14:textId="5828D425" w:rsidR="00F5071F" w:rsidRDefault="00F80248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8.3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3B2C1D">
        <w:rPr>
          <w:rFonts w:ascii="Tahoma" w:hAnsi="Tahoma" w:cs="Tahoma"/>
          <w:b/>
          <w:bCs/>
          <w:sz w:val="20"/>
          <w:szCs w:val="20"/>
        </w:rPr>
        <w:t xml:space="preserve">Dohľad </w:t>
      </w:r>
      <w:r w:rsidR="0091354C">
        <w:rPr>
          <w:rFonts w:ascii="Tahoma" w:hAnsi="Tahoma" w:cs="Tahoma"/>
          <w:b/>
          <w:bCs/>
          <w:sz w:val="20"/>
          <w:szCs w:val="20"/>
        </w:rPr>
        <w:t>P</w:t>
      </w:r>
      <w:r w:rsidR="003B2C1D">
        <w:rPr>
          <w:rFonts w:ascii="Tahoma" w:hAnsi="Tahoma" w:cs="Tahoma"/>
          <w:b/>
          <w:bCs/>
          <w:sz w:val="20"/>
          <w:szCs w:val="20"/>
        </w:rPr>
        <w:t>rojektanta</w:t>
      </w:r>
    </w:p>
    <w:p w14:paraId="69180360" w14:textId="7488EEE0" w:rsidR="00F5071F" w:rsidRPr="00CE63EF" w:rsidRDefault="00F5071F" w:rsidP="00F5071F">
      <w:pPr>
        <w:ind w:left="1134" w:hanging="425"/>
        <w:jc w:val="both"/>
      </w:pPr>
      <w:r w:rsidRPr="2E07C1DA">
        <w:rPr>
          <w:rFonts w:ascii="Tahoma" w:hAnsi="Tahoma" w:cs="Tahoma"/>
          <w:sz w:val="20"/>
          <w:szCs w:val="20"/>
        </w:rPr>
        <w:t>(a)</w:t>
      </w:r>
      <w:r>
        <w:tab/>
      </w:r>
      <w:r w:rsidR="00EB101E" w:rsidRPr="2E07C1DA">
        <w:rPr>
          <w:rFonts w:ascii="Tahoma" w:hAnsi="Tahoma" w:cs="Tahoma"/>
          <w:sz w:val="20"/>
          <w:szCs w:val="20"/>
        </w:rPr>
        <w:t xml:space="preserve">Projektant </w:t>
      </w:r>
      <w:r w:rsidRPr="2E07C1DA">
        <w:rPr>
          <w:rFonts w:ascii="Tahoma" w:hAnsi="Tahoma" w:cs="Tahoma"/>
          <w:sz w:val="20"/>
          <w:szCs w:val="20"/>
        </w:rPr>
        <w:t xml:space="preserve">je povinný začať poskytovať služby </w:t>
      </w:r>
      <w:r w:rsidR="003B2C1D" w:rsidRPr="2E07C1DA">
        <w:rPr>
          <w:rFonts w:ascii="Tahoma" w:hAnsi="Tahoma" w:cs="Tahoma"/>
          <w:sz w:val="20"/>
          <w:szCs w:val="20"/>
        </w:rPr>
        <w:t xml:space="preserve">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Pr="2E07C1DA">
        <w:rPr>
          <w:rFonts w:ascii="Tahoma" w:hAnsi="Tahoma" w:cs="Tahoma"/>
          <w:sz w:val="20"/>
          <w:szCs w:val="20"/>
        </w:rPr>
        <w:t xml:space="preserve"> odo dňa uvedeného v</w:t>
      </w:r>
      <w:r w:rsidR="00F51FC5" w:rsidRPr="2E07C1DA">
        <w:rPr>
          <w:rFonts w:ascii="Tahoma" w:hAnsi="Tahoma" w:cs="Tahoma"/>
          <w:sz w:val="20"/>
          <w:szCs w:val="20"/>
        </w:rPr>
        <w:t xml:space="preserve">o výzve </w:t>
      </w:r>
      <w:r w:rsidR="00B652C6" w:rsidRPr="2E07C1DA">
        <w:rPr>
          <w:rFonts w:ascii="Tahoma" w:hAnsi="Tahoma" w:cs="Tahoma"/>
          <w:sz w:val="20"/>
          <w:szCs w:val="20"/>
        </w:rPr>
        <w:t>BBSK</w:t>
      </w:r>
      <w:r w:rsidR="00F51FC5" w:rsidRPr="2E07C1DA">
        <w:rPr>
          <w:rFonts w:ascii="Tahoma" w:hAnsi="Tahoma" w:cs="Tahoma"/>
          <w:sz w:val="20"/>
          <w:szCs w:val="20"/>
        </w:rPr>
        <w:t xml:space="preserve"> na poskytovanie </w:t>
      </w:r>
      <w:r w:rsidR="003B2C1D" w:rsidRPr="2E07C1DA">
        <w:rPr>
          <w:rFonts w:ascii="Tahoma" w:hAnsi="Tahoma" w:cs="Tahoma"/>
          <w:sz w:val="20"/>
          <w:szCs w:val="20"/>
        </w:rPr>
        <w:t xml:space="preserve">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="00F51FC5" w:rsidRPr="2E07C1DA">
        <w:rPr>
          <w:rFonts w:ascii="Tahoma" w:hAnsi="Tahoma" w:cs="Tahoma"/>
          <w:sz w:val="20"/>
          <w:szCs w:val="20"/>
        </w:rPr>
        <w:t xml:space="preserve"> do</w:t>
      </w:r>
      <w:r w:rsidR="004E47F8" w:rsidRPr="2E07C1DA">
        <w:rPr>
          <w:rFonts w:ascii="Tahoma" w:hAnsi="Tahoma" w:cs="Tahoma"/>
          <w:sz w:val="20"/>
          <w:szCs w:val="20"/>
        </w:rPr>
        <w:t>r</w:t>
      </w:r>
      <w:r w:rsidR="00F51FC5" w:rsidRPr="2E07C1DA">
        <w:rPr>
          <w:rFonts w:ascii="Tahoma" w:hAnsi="Tahoma" w:cs="Tahoma"/>
          <w:sz w:val="20"/>
          <w:szCs w:val="20"/>
        </w:rPr>
        <w:t xml:space="preserve">učenej </w:t>
      </w:r>
      <w:r w:rsidR="00B652C6" w:rsidRPr="2E07C1DA">
        <w:rPr>
          <w:rFonts w:ascii="Tahoma" w:hAnsi="Tahoma" w:cs="Tahoma"/>
          <w:sz w:val="20"/>
          <w:szCs w:val="20"/>
        </w:rPr>
        <w:t>Projektantovi</w:t>
      </w:r>
      <w:r w:rsidR="00243FF2" w:rsidRPr="2E07C1DA">
        <w:rPr>
          <w:rFonts w:ascii="Tahoma" w:hAnsi="Tahoma" w:cs="Tahoma"/>
          <w:sz w:val="20"/>
          <w:szCs w:val="20"/>
        </w:rPr>
        <w:t xml:space="preserve"> a je povinný vykonávať </w:t>
      </w:r>
      <w:r w:rsidR="003B2C1D" w:rsidRPr="2E07C1DA">
        <w:rPr>
          <w:rFonts w:ascii="Tahoma" w:hAnsi="Tahoma" w:cs="Tahoma"/>
          <w:sz w:val="20"/>
          <w:szCs w:val="20"/>
        </w:rPr>
        <w:t xml:space="preserve">Dohľad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="00243FF2" w:rsidRPr="2E07C1DA">
        <w:rPr>
          <w:rFonts w:ascii="Tahoma" w:hAnsi="Tahoma" w:cs="Tahoma"/>
          <w:sz w:val="20"/>
          <w:szCs w:val="20"/>
        </w:rPr>
        <w:t xml:space="preserve"> až do dňa kolaudačného rozhodnutia k Stavbe, resp. k poslednému kolaudovanému funkčnému celku (stavebnému objektu) Stavby. </w:t>
      </w:r>
      <w:r w:rsidR="00B652C6" w:rsidRPr="2E07C1DA">
        <w:rPr>
          <w:rFonts w:ascii="Tahoma" w:hAnsi="Tahoma" w:cs="Tahoma"/>
          <w:sz w:val="20"/>
          <w:szCs w:val="20"/>
        </w:rPr>
        <w:t xml:space="preserve">BBSK </w:t>
      </w:r>
      <w:r w:rsidR="00243FF2" w:rsidRPr="2E07C1DA">
        <w:rPr>
          <w:rFonts w:ascii="Tahoma" w:hAnsi="Tahoma" w:cs="Tahoma"/>
          <w:sz w:val="20"/>
          <w:szCs w:val="20"/>
        </w:rPr>
        <w:t xml:space="preserve">výzvu podľa predchádzajúcej vety nedoručí </w:t>
      </w:r>
      <w:r w:rsidR="00B652C6" w:rsidRPr="2E07C1DA">
        <w:rPr>
          <w:rFonts w:ascii="Tahoma" w:hAnsi="Tahoma" w:cs="Tahoma"/>
          <w:sz w:val="20"/>
          <w:szCs w:val="20"/>
        </w:rPr>
        <w:t>Projektantovi</w:t>
      </w:r>
      <w:r w:rsidR="00243FF2" w:rsidRPr="2E07C1DA">
        <w:rPr>
          <w:rFonts w:ascii="Tahoma" w:hAnsi="Tahoma" w:cs="Tahoma"/>
          <w:sz w:val="20"/>
          <w:szCs w:val="20"/>
        </w:rPr>
        <w:t xml:space="preserve"> skôr, než bude uzatvorená zmluva s Dodávateľom stavebných prác. Výzvu </w:t>
      </w:r>
      <w:r w:rsidRPr="2E07C1DA">
        <w:rPr>
          <w:rFonts w:ascii="Tahoma" w:hAnsi="Tahoma" w:cs="Tahoma"/>
          <w:sz w:val="20"/>
          <w:szCs w:val="20"/>
        </w:rPr>
        <w:t xml:space="preserve">podľa prvej vety tohto bodu Zmluvy zašle </w:t>
      </w:r>
      <w:r w:rsidR="00862877" w:rsidRPr="2E07C1DA">
        <w:rPr>
          <w:rFonts w:ascii="Tahoma" w:hAnsi="Tahoma" w:cs="Tahoma"/>
          <w:sz w:val="20"/>
          <w:szCs w:val="20"/>
        </w:rPr>
        <w:t xml:space="preserve">BBSK </w:t>
      </w:r>
      <w:r w:rsidR="00862877" w:rsidRPr="00CE63EF">
        <w:rPr>
          <w:rFonts w:ascii="Tahoma" w:hAnsi="Tahoma" w:cs="Tahoma"/>
          <w:sz w:val="20"/>
          <w:szCs w:val="20"/>
        </w:rPr>
        <w:t>Projektantovi</w:t>
      </w:r>
      <w:r w:rsidRPr="00CE63EF">
        <w:rPr>
          <w:rFonts w:ascii="Tahoma" w:hAnsi="Tahoma" w:cs="Tahoma"/>
          <w:sz w:val="20"/>
          <w:szCs w:val="20"/>
        </w:rPr>
        <w:t xml:space="preserve"> najneskôr 7 dní pred predpokladaným začatím stavebných prác na </w:t>
      </w:r>
      <w:r w:rsidR="002561C6" w:rsidRPr="00CE63EF">
        <w:rPr>
          <w:rFonts w:ascii="Tahoma" w:hAnsi="Tahoma" w:cs="Tahoma"/>
          <w:sz w:val="20"/>
          <w:szCs w:val="20"/>
        </w:rPr>
        <w:t>Stavbe</w:t>
      </w:r>
      <w:r w:rsidRPr="00CE63EF">
        <w:rPr>
          <w:rFonts w:ascii="Tahoma" w:hAnsi="Tahoma" w:cs="Tahoma"/>
          <w:sz w:val="20"/>
          <w:szCs w:val="20"/>
        </w:rPr>
        <w:t xml:space="preserve">. Predpokladaná dĺžka výkonu </w:t>
      </w:r>
      <w:r w:rsidR="00603C6C" w:rsidRPr="00CE63EF">
        <w:rPr>
          <w:rFonts w:ascii="Tahoma" w:hAnsi="Tahoma" w:cs="Tahoma"/>
          <w:sz w:val="20"/>
          <w:szCs w:val="20"/>
        </w:rPr>
        <w:t xml:space="preserve">Dohľadu </w:t>
      </w:r>
      <w:r w:rsidR="0091354C" w:rsidRPr="00CE63EF">
        <w:rPr>
          <w:rFonts w:ascii="Tahoma" w:hAnsi="Tahoma" w:cs="Tahoma"/>
          <w:sz w:val="20"/>
          <w:szCs w:val="20"/>
        </w:rPr>
        <w:t>P</w:t>
      </w:r>
      <w:r w:rsidR="00603C6C" w:rsidRPr="00CE63EF">
        <w:rPr>
          <w:rFonts w:ascii="Tahoma" w:hAnsi="Tahoma" w:cs="Tahoma"/>
          <w:sz w:val="20"/>
          <w:szCs w:val="20"/>
        </w:rPr>
        <w:t>rojektanta</w:t>
      </w:r>
      <w:r w:rsidRPr="00CE63EF">
        <w:rPr>
          <w:rFonts w:ascii="Tahoma" w:hAnsi="Tahoma" w:cs="Tahoma"/>
          <w:sz w:val="20"/>
          <w:szCs w:val="20"/>
        </w:rPr>
        <w:t xml:space="preserve"> je </w:t>
      </w:r>
      <w:r w:rsidR="00BE7CDB" w:rsidRPr="00CE63EF">
        <w:rPr>
          <w:rFonts w:ascii="Tahoma" w:hAnsi="Tahoma" w:cs="Tahoma"/>
          <w:sz w:val="20"/>
          <w:szCs w:val="20"/>
        </w:rPr>
        <w:t xml:space="preserve">v predpokladanej lehote výstavby, </w:t>
      </w:r>
      <w:r w:rsidRPr="00CE63EF">
        <w:rPr>
          <w:rFonts w:ascii="Tahoma" w:hAnsi="Tahoma" w:cs="Tahoma"/>
          <w:sz w:val="20"/>
          <w:szCs w:val="20"/>
        </w:rPr>
        <w:t xml:space="preserve">najmenej: </w:t>
      </w:r>
      <w:r w:rsidR="0099443E" w:rsidRPr="00CE63EF">
        <w:rPr>
          <w:rFonts w:ascii="Tahoma" w:hAnsi="Tahoma" w:cs="Tahoma"/>
          <w:sz w:val="20"/>
          <w:szCs w:val="20"/>
        </w:rPr>
        <w:t xml:space="preserve">18 </w:t>
      </w:r>
      <w:r w:rsidRPr="00CE63EF">
        <w:rPr>
          <w:rFonts w:ascii="Tahoma" w:hAnsi="Tahoma" w:cs="Tahoma"/>
          <w:sz w:val="20"/>
          <w:szCs w:val="20"/>
        </w:rPr>
        <w:t xml:space="preserve">mesiacov odo </w:t>
      </w:r>
      <w:r w:rsidR="00BE7CDB" w:rsidRPr="00CE63EF">
        <w:rPr>
          <w:rFonts w:ascii="Tahoma" w:hAnsi="Tahoma" w:cs="Tahoma"/>
          <w:sz w:val="20"/>
          <w:szCs w:val="20"/>
        </w:rPr>
        <w:t>d</w:t>
      </w:r>
      <w:r w:rsidRPr="00CE63EF">
        <w:rPr>
          <w:rFonts w:ascii="Tahoma" w:hAnsi="Tahoma" w:cs="Tahoma"/>
          <w:sz w:val="20"/>
          <w:szCs w:val="20"/>
        </w:rPr>
        <w:t>ňa</w:t>
      </w:r>
      <w:r w:rsidR="00BE7CDB" w:rsidRPr="00CE63EF">
        <w:rPr>
          <w:rFonts w:ascii="Tahoma" w:hAnsi="Tahoma" w:cs="Tahoma"/>
          <w:sz w:val="20"/>
          <w:szCs w:val="20"/>
        </w:rPr>
        <w:t xml:space="preserve">, v ktorom nadobudne </w:t>
      </w:r>
      <w:r w:rsidRPr="00CE63EF">
        <w:rPr>
          <w:rFonts w:ascii="Tahoma" w:hAnsi="Tahoma" w:cs="Tahoma"/>
          <w:sz w:val="20"/>
          <w:szCs w:val="20"/>
        </w:rPr>
        <w:t>účinnos</w:t>
      </w:r>
      <w:r w:rsidR="00BE7CDB" w:rsidRPr="00CE63EF">
        <w:rPr>
          <w:rFonts w:ascii="Tahoma" w:hAnsi="Tahoma" w:cs="Tahoma"/>
          <w:sz w:val="20"/>
          <w:szCs w:val="20"/>
        </w:rPr>
        <w:t>ť zmluva s Dodávateľom stavebných prác</w:t>
      </w:r>
      <w:r w:rsidRPr="00CE63EF">
        <w:rPr>
          <w:rFonts w:ascii="Tahoma" w:hAnsi="Tahoma" w:cs="Tahoma"/>
          <w:sz w:val="20"/>
          <w:szCs w:val="20"/>
        </w:rPr>
        <w:t>.</w:t>
      </w:r>
    </w:p>
    <w:p w14:paraId="1F53C630" w14:textId="4D3496FE" w:rsidR="00243FF2" w:rsidRDefault="00F5071F" w:rsidP="00F5071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 xml:space="preserve">(b) </w:t>
      </w:r>
      <w:r w:rsidRPr="00CE63EF">
        <w:rPr>
          <w:rFonts w:ascii="Tahoma" w:hAnsi="Tahoma" w:cs="Tahoma"/>
          <w:sz w:val="20"/>
          <w:szCs w:val="20"/>
        </w:rPr>
        <w:tab/>
      </w:r>
      <w:r w:rsidR="00243FF2" w:rsidRPr="00CE63EF">
        <w:rPr>
          <w:rFonts w:ascii="Tahoma" w:hAnsi="Tahoma" w:cs="Tahoma"/>
          <w:sz w:val="20"/>
          <w:szCs w:val="20"/>
        </w:rPr>
        <w:t xml:space="preserve">Zmluvné strany sa výslovne dohodli, že ak výzva podľa bodu 8.3 písm. a) nebude doručená </w:t>
      </w:r>
      <w:r w:rsidR="00EB45CF" w:rsidRPr="00CE63EF">
        <w:rPr>
          <w:rFonts w:ascii="Tahoma" w:hAnsi="Tahoma" w:cs="Tahoma"/>
          <w:sz w:val="20"/>
          <w:szCs w:val="20"/>
        </w:rPr>
        <w:t>BBSK</w:t>
      </w:r>
      <w:r w:rsidR="00243FF2" w:rsidRPr="00CE63EF">
        <w:rPr>
          <w:rFonts w:ascii="Tahoma" w:hAnsi="Tahoma" w:cs="Tahoma"/>
          <w:sz w:val="20"/>
          <w:szCs w:val="20"/>
        </w:rPr>
        <w:t xml:space="preserve"> ani do 36 mesiacov odo Dňa účinnosti, záväzok</w:t>
      </w:r>
      <w:r w:rsidR="00243FF2" w:rsidRPr="004B2384">
        <w:rPr>
          <w:rFonts w:ascii="Tahoma" w:hAnsi="Tahoma" w:cs="Tahoma"/>
          <w:sz w:val="20"/>
          <w:szCs w:val="20"/>
        </w:rPr>
        <w:t xml:space="preserve"> </w:t>
      </w:r>
      <w:r w:rsidR="00EB45CF">
        <w:rPr>
          <w:rFonts w:ascii="Tahoma" w:hAnsi="Tahoma" w:cs="Tahoma"/>
          <w:sz w:val="20"/>
          <w:szCs w:val="20"/>
        </w:rPr>
        <w:t>Projektanta</w:t>
      </w:r>
      <w:r w:rsidR="00243FF2" w:rsidRPr="004B2384">
        <w:rPr>
          <w:rFonts w:ascii="Tahoma" w:hAnsi="Tahoma" w:cs="Tahoma"/>
          <w:sz w:val="20"/>
          <w:szCs w:val="20"/>
        </w:rPr>
        <w:t xml:space="preserve"> poskytovať služby </w:t>
      </w:r>
      <w:r w:rsidR="00603C6C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603C6C">
        <w:rPr>
          <w:rFonts w:ascii="Tahoma" w:hAnsi="Tahoma" w:cs="Tahoma"/>
          <w:sz w:val="20"/>
          <w:szCs w:val="20"/>
        </w:rPr>
        <w:t>rojektanta</w:t>
      </w:r>
      <w:r w:rsidR="00243FF2" w:rsidRPr="004B2384">
        <w:rPr>
          <w:rFonts w:ascii="Tahoma" w:hAnsi="Tahoma" w:cs="Tahoma"/>
          <w:sz w:val="20"/>
          <w:szCs w:val="20"/>
        </w:rPr>
        <w:t xml:space="preserve"> podľa tejto Zmluvy</w:t>
      </w:r>
      <w:r w:rsidR="00243FF2">
        <w:rPr>
          <w:rFonts w:ascii="Tahoma" w:hAnsi="Tahoma" w:cs="Tahoma"/>
          <w:sz w:val="20"/>
          <w:szCs w:val="20"/>
        </w:rPr>
        <w:t xml:space="preserve"> zaniká v celom rozsahu.</w:t>
      </w:r>
    </w:p>
    <w:p w14:paraId="7BEF0F2A" w14:textId="158D58EB" w:rsidR="00F5071F" w:rsidRDefault="00243FF2" w:rsidP="00F47F9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>
        <w:rPr>
          <w:rFonts w:ascii="Tahoma" w:hAnsi="Tahoma" w:cs="Tahoma"/>
          <w:sz w:val="20"/>
          <w:szCs w:val="20"/>
        </w:rPr>
        <w:tab/>
      </w:r>
      <w:r w:rsidR="000B7937">
        <w:rPr>
          <w:rFonts w:ascii="Tahoma" w:hAnsi="Tahoma" w:cs="Tahoma"/>
          <w:sz w:val="20"/>
          <w:szCs w:val="20"/>
        </w:rPr>
        <w:t>Projektant sa aj bez</w:t>
      </w:r>
      <w:r w:rsidR="00B854C5">
        <w:rPr>
          <w:rFonts w:ascii="Tahoma" w:hAnsi="Tahoma" w:cs="Tahoma"/>
          <w:sz w:val="20"/>
          <w:szCs w:val="20"/>
        </w:rPr>
        <w:t xml:space="preserve"> </w:t>
      </w:r>
      <w:r w:rsidR="00F30204">
        <w:rPr>
          <w:rFonts w:ascii="Tahoma" w:hAnsi="Tahoma" w:cs="Tahoma"/>
          <w:sz w:val="20"/>
          <w:szCs w:val="20"/>
        </w:rPr>
        <w:t xml:space="preserve">potreby </w:t>
      </w:r>
      <w:r w:rsidR="00B854C5">
        <w:rPr>
          <w:rFonts w:ascii="Tahoma" w:hAnsi="Tahoma" w:cs="Tahoma"/>
          <w:sz w:val="20"/>
          <w:szCs w:val="20"/>
        </w:rPr>
        <w:t>osobitnej žiadosti alebo výzvy BBSK</w:t>
      </w:r>
      <w:r w:rsidR="000B7937">
        <w:rPr>
          <w:rFonts w:ascii="Tahoma" w:hAnsi="Tahoma" w:cs="Tahoma"/>
          <w:sz w:val="20"/>
          <w:szCs w:val="20"/>
        </w:rPr>
        <w:t xml:space="preserve"> </w:t>
      </w:r>
      <w:r w:rsidR="00EF4F14">
        <w:rPr>
          <w:rFonts w:ascii="Tahoma" w:hAnsi="Tahoma" w:cs="Tahoma"/>
          <w:sz w:val="20"/>
          <w:szCs w:val="20"/>
        </w:rPr>
        <w:t xml:space="preserve">zaväzuje </w:t>
      </w:r>
      <w:r w:rsidR="001629C7">
        <w:rPr>
          <w:rFonts w:ascii="Tahoma" w:hAnsi="Tahoma" w:cs="Tahoma"/>
          <w:sz w:val="20"/>
          <w:szCs w:val="20"/>
        </w:rPr>
        <w:t>v rámci Dohľadu Projektanta</w:t>
      </w:r>
      <w:r w:rsidR="000A3D17">
        <w:rPr>
          <w:rFonts w:ascii="Tahoma" w:hAnsi="Tahoma" w:cs="Tahoma"/>
          <w:sz w:val="20"/>
          <w:szCs w:val="20"/>
        </w:rPr>
        <w:t xml:space="preserve"> </w:t>
      </w:r>
      <w:r w:rsidR="00F5071F">
        <w:rPr>
          <w:rFonts w:ascii="Tahoma" w:hAnsi="Tahoma" w:cs="Tahoma"/>
          <w:sz w:val="20"/>
          <w:szCs w:val="20"/>
        </w:rPr>
        <w:t>najmä, nie však výlučne:</w:t>
      </w:r>
    </w:p>
    <w:p w14:paraId="1D25B3F9" w14:textId="5B132DE5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sz w:val="20"/>
          <w:szCs w:val="20"/>
        </w:rPr>
        <w:t>(i)</w:t>
      </w:r>
      <w:r>
        <w:tab/>
      </w:r>
      <w:r w:rsidRPr="2E07C1DA">
        <w:rPr>
          <w:rFonts w:ascii="Tahoma" w:hAnsi="Tahoma" w:cs="Tahoma"/>
          <w:sz w:val="20"/>
          <w:szCs w:val="20"/>
        </w:rPr>
        <w:t xml:space="preserve">sledovať postup výstavby z technického a technologického hľadiska a kontrolovať dodržiavanie podmienok stanovených v Dokumentácii (vrátane </w:t>
      </w:r>
      <w:r w:rsidR="00AE6D1C" w:rsidRPr="2E07C1DA">
        <w:rPr>
          <w:rFonts w:ascii="Tahoma" w:hAnsi="Tahoma" w:cs="Tahoma"/>
          <w:sz w:val="20"/>
          <w:szCs w:val="20"/>
        </w:rPr>
        <w:t>overeného projektu stavby</w:t>
      </w:r>
      <w:r w:rsidRPr="2E07C1DA">
        <w:rPr>
          <w:rFonts w:ascii="Tahoma" w:hAnsi="Tahoma" w:cs="Tahoma"/>
          <w:sz w:val="20"/>
          <w:szCs w:val="20"/>
        </w:rPr>
        <w:t>), vo všeobecne záväzných právnych predpisoch a technických normách</w:t>
      </w:r>
      <w:r w:rsidR="005F34A8" w:rsidRPr="2E07C1DA">
        <w:rPr>
          <w:rFonts w:ascii="Tahoma" w:hAnsi="Tahoma" w:cs="Tahoma"/>
          <w:sz w:val="20"/>
          <w:szCs w:val="20"/>
        </w:rPr>
        <w:t xml:space="preserve"> a</w:t>
      </w:r>
      <w:r w:rsidR="00DC1466">
        <w:rPr>
          <w:rFonts w:ascii="Tahoma" w:hAnsi="Tahoma" w:cs="Tahoma"/>
          <w:sz w:val="20"/>
          <w:szCs w:val="20"/>
        </w:rPr>
        <w:t xml:space="preserve"> v prípade, </w:t>
      </w:r>
      <w:r w:rsidR="00815F0F">
        <w:rPr>
          <w:rFonts w:ascii="Tahoma" w:hAnsi="Tahoma" w:cs="Tahoma"/>
          <w:sz w:val="20"/>
          <w:szCs w:val="20"/>
        </w:rPr>
        <w:t>ak je Stavb</w:t>
      </w:r>
      <w:r w:rsidR="002D06EE">
        <w:rPr>
          <w:rFonts w:ascii="Tahoma" w:hAnsi="Tahoma" w:cs="Tahoma"/>
          <w:sz w:val="20"/>
          <w:szCs w:val="20"/>
        </w:rPr>
        <w:t>a</w:t>
      </w:r>
      <w:r w:rsidR="00815F0F">
        <w:rPr>
          <w:rFonts w:ascii="Tahoma" w:hAnsi="Tahoma" w:cs="Tahoma"/>
          <w:sz w:val="20"/>
          <w:szCs w:val="20"/>
        </w:rPr>
        <w:t xml:space="preserve"> vyhradenou stavbou podľa Stavebného zákona, </w:t>
      </w:r>
      <w:r w:rsidR="005619C2" w:rsidRPr="2E07C1DA">
        <w:rPr>
          <w:rFonts w:ascii="Tahoma" w:hAnsi="Tahoma" w:cs="Tahoma"/>
          <w:sz w:val="20"/>
          <w:szCs w:val="20"/>
        </w:rPr>
        <w:t>kontrolovať</w:t>
      </w:r>
      <w:r w:rsidR="005F34A8" w:rsidRPr="2E07C1DA">
        <w:rPr>
          <w:rFonts w:ascii="Tahoma" w:hAnsi="Tahoma" w:cs="Tahoma"/>
          <w:sz w:val="20"/>
          <w:szCs w:val="20"/>
        </w:rPr>
        <w:t xml:space="preserve"> </w:t>
      </w:r>
      <w:r w:rsidR="005619C2" w:rsidRPr="2E07C1DA">
        <w:rPr>
          <w:rFonts w:ascii="Tahoma" w:hAnsi="Tahoma" w:cs="Tahoma"/>
          <w:sz w:val="20"/>
          <w:szCs w:val="20"/>
        </w:rPr>
        <w:t>s</w:t>
      </w:r>
      <w:r w:rsidR="005F34A8" w:rsidRPr="2E07C1DA">
        <w:rPr>
          <w:rFonts w:ascii="Tahoma" w:hAnsi="Tahoma" w:cs="Tahoma"/>
          <w:sz w:val="20"/>
          <w:szCs w:val="20"/>
        </w:rPr>
        <w:t>tatické zabezpečeni</w:t>
      </w:r>
      <w:r w:rsidR="005619C2" w:rsidRPr="2E07C1DA">
        <w:rPr>
          <w:rFonts w:ascii="Tahoma" w:hAnsi="Tahoma" w:cs="Tahoma"/>
          <w:sz w:val="20"/>
          <w:szCs w:val="20"/>
        </w:rPr>
        <w:t>e</w:t>
      </w:r>
      <w:r w:rsidR="005F34A8" w:rsidRPr="2E07C1DA">
        <w:rPr>
          <w:rFonts w:ascii="Tahoma" w:hAnsi="Tahoma" w:cs="Tahoma"/>
          <w:sz w:val="20"/>
          <w:szCs w:val="20"/>
        </w:rPr>
        <w:t xml:space="preserve"> pomocných nosných konštrukcií</w:t>
      </w:r>
      <w:r w:rsidRPr="2E07C1DA">
        <w:rPr>
          <w:rFonts w:ascii="Tahoma" w:hAnsi="Tahoma" w:cs="Tahoma"/>
          <w:sz w:val="20"/>
          <w:szCs w:val="20"/>
        </w:rPr>
        <w:t>;</w:t>
      </w:r>
    </w:p>
    <w:p w14:paraId="590CC462" w14:textId="4163AE74" w:rsidR="00DC0E6A" w:rsidRDefault="00DC0E6A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9927A1">
        <w:rPr>
          <w:rFonts w:ascii="Tahoma" w:hAnsi="Tahoma" w:cs="Tahoma"/>
          <w:sz w:val="20"/>
          <w:szCs w:val="20"/>
        </w:rPr>
        <w:t xml:space="preserve">plniť úlohy koordinátora projektovej dokumentácie podľa </w:t>
      </w:r>
      <w:r w:rsidR="00132B60">
        <w:rPr>
          <w:rFonts w:ascii="Tahoma" w:hAnsi="Tahoma" w:cs="Tahoma"/>
          <w:sz w:val="20"/>
          <w:szCs w:val="20"/>
        </w:rPr>
        <w:t>Nariadenia o minimálnych požiadavkách;</w:t>
      </w:r>
      <w:r w:rsidR="009927A1">
        <w:rPr>
          <w:rFonts w:ascii="Tahoma" w:hAnsi="Tahoma" w:cs="Tahoma"/>
          <w:sz w:val="20"/>
          <w:szCs w:val="20"/>
        </w:rPr>
        <w:t xml:space="preserve"> </w:t>
      </w:r>
    </w:p>
    <w:p w14:paraId="4A7618B8" w14:textId="1A8E9D24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i)</w:t>
      </w:r>
      <w:r>
        <w:rPr>
          <w:rFonts w:ascii="Tahoma" w:hAnsi="Tahoma" w:cs="Tahoma"/>
          <w:sz w:val="20"/>
          <w:szCs w:val="20"/>
        </w:rPr>
        <w:tab/>
        <w:t xml:space="preserve">vyjadrovať sa k návrhom </w:t>
      </w:r>
      <w:r w:rsidR="00BE7CDB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 xml:space="preserve">odávateľa stavebných prác na zmeny Dokumentácie z technického i technologického hľadiska a zúčastňovať sa </w:t>
      </w:r>
      <w:r w:rsidR="00857B16">
        <w:rPr>
          <w:rFonts w:ascii="Tahoma" w:hAnsi="Tahoma" w:cs="Tahoma"/>
          <w:sz w:val="20"/>
          <w:szCs w:val="20"/>
        </w:rPr>
        <w:t xml:space="preserve">prípadného nového konania o stavebnom zámere, resp. </w:t>
      </w:r>
      <w:r w:rsidR="00E8668F">
        <w:rPr>
          <w:rFonts w:ascii="Tahoma" w:hAnsi="Tahoma" w:cs="Tahoma"/>
          <w:sz w:val="20"/>
          <w:szCs w:val="20"/>
        </w:rPr>
        <w:t xml:space="preserve">overenia zmeny projektu </w:t>
      </w:r>
      <w:r w:rsidR="00233C86">
        <w:rPr>
          <w:rFonts w:ascii="Tahoma" w:hAnsi="Tahoma" w:cs="Tahoma"/>
          <w:sz w:val="20"/>
          <w:szCs w:val="20"/>
        </w:rPr>
        <w:t>S</w:t>
      </w:r>
      <w:r w:rsidR="00E8668F">
        <w:rPr>
          <w:rFonts w:ascii="Tahoma" w:hAnsi="Tahoma" w:cs="Tahoma"/>
          <w:sz w:val="20"/>
          <w:szCs w:val="20"/>
        </w:rPr>
        <w:t>tavby</w:t>
      </w:r>
      <w:r>
        <w:rPr>
          <w:rFonts w:ascii="Tahoma" w:hAnsi="Tahoma" w:cs="Tahoma"/>
          <w:sz w:val="20"/>
          <w:szCs w:val="20"/>
        </w:rPr>
        <w:t>;</w:t>
      </w:r>
    </w:p>
    <w:p w14:paraId="7A614DF1" w14:textId="30407E49" w:rsidR="00FE30FB" w:rsidRDefault="00FE30FB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132B6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vyjadrovať sa </w:t>
      </w:r>
      <w:r w:rsidRPr="00F91D55">
        <w:rPr>
          <w:rFonts w:ascii="Tahoma" w:hAnsi="Tahoma" w:cs="Tahoma"/>
          <w:sz w:val="20"/>
          <w:szCs w:val="20"/>
        </w:rPr>
        <w:t>k</w:t>
      </w:r>
      <w:r w:rsidRPr="00BB249B">
        <w:rPr>
          <w:rFonts w:ascii="Tahoma" w:hAnsi="Tahoma" w:cs="Tahoma"/>
          <w:sz w:val="20"/>
          <w:szCs w:val="20"/>
        </w:rPr>
        <w:t> </w:t>
      </w:r>
      <w:r w:rsidRPr="00F91D55">
        <w:rPr>
          <w:rFonts w:ascii="Tahoma" w:hAnsi="Tahoma" w:cs="Tahoma"/>
          <w:sz w:val="20"/>
          <w:szCs w:val="20"/>
        </w:rPr>
        <w:t>porovnaniu</w:t>
      </w:r>
      <w:r>
        <w:rPr>
          <w:rFonts w:ascii="Tahoma" w:hAnsi="Tahoma" w:cs="Tahoma"/>
          <w:sz w:val="20"/>
          <w:szCs w:val="20"/>
        </w:rPr>
        <w:t xml:space="preserve"> výsledkov prieskumov so skutočnosťou zistenou pri zemných prácach a v prípade odlišností prijímať v spolupráci so špecialistom pre </w:t>
      </w:r>
      <w:proofErr w:type="spellStart"/>
      <w:r>
        <w:rPr>
          <w:rFonts w:ascii="Tahoma" w:hAnsi="Tahoma" w:cs="Tahoma"/>
          <w:sz w:val="20"/>
          <w:szCs w:val="20"/>
        </w:rPr>
        <w:t>geotechniku</w:t>
      </w:r>
      <w:proofErr w:type="spellEnd"/>
      <w:r>
        <w:rPr>
          <w:rFonts w:ascii="Tahoma" w:hAnsi="Tahoma" w:cs="Tahoma"/>
          <w:sz w:val="20"/>
          <w:szCs w:val="20"/>
        </w:rPr>
        <w:t xml:space="preserve"> návrhy doplnkových riešení</w:t>
      </w:r>
      <w:r w:rsidR="003A24DD">
        <w:rPr>
          <w:rFonts w:ascii="Tahoma" w:hAnsi="Tahoma" w:cs="Tahoma"/>
          <w:sz w:val="20"/>
          <w:szCs w:val="20"/>
        </w:rPr>
        <w:t>;</w:t>
      </w:r>
    </w:p>
    <w:p w14:paraId="4D78F9DD" w14:textId="21DF73BE" w:rsidR="00BE70E1" w:rsidRDefault="001B7F30" w:rsidP="00DC0E6A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  <w:t>zúčastňovať sa kontrol a skúšok podľa Kontrolného a skúšobného plánu;</w:t>
      </w:r>
    </w:p>
    <w:p w14:paraId="18DCCF94" w14:textId="5D8FC78D" w:rsidR="00F5071F" w:rsidRPr="004B2384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vyjadrovať sa k požiadavkám </w:t>
      </w:r>
      <w:r w:rsidR="00BE7CDB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 xml:space="preserve">odávateľa stavebných prác na tzv. naviac práce, t. j. práce nad rozsah stavebných prác </w:t>
      </w:r>
      <w:r w:rsidRPr="004B2384">
        <w:rPr>
          <w:rFonts w:ascii="Tahoma" w:hAnsi="Tahoma" w:cs="Tahoma"/>
          <w:sz w:val="20"/>
          <w:szCs w:val="20"/>
        </w:rPr>
        <w:t>vyplývajúcich z Dokumentácie;</w:t>
      </w:r>
    </w:p>
    <w:p w14:paraId="239DAF0E" w14:textId="351907DB" w:rsidR="00F5071F" w:rsidRPr="004B2384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(v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084192" w:rsidRPr="004B2384">
        <w:rPr>
          <w:rFonts w:ascii="Tahoma" w:hAnsi="Tahoma" w:cs="Tahoma"/>
          <w:sz w:val="20"/>
          <w:szCs w:val="20"/>
        </w:rPr>
        <w:t xml:space="preserve">na </w:t>
      </w:r>
      <w:r w:rsidRPr="004B2384">
        <w:rPr>
          <w:rFonts w:ascii="Tahoma" w:hAnsi="Tahoma" w:cs="Tahoma"/>
          <w:sz w:val="20"/>
          <w:szCs w:val="20"/>
        </w:rPr>
        <w:t xml:space="preserve">základe zistených skutočností sa vyjadrovať k prípadným zmenám stavebných a technologických postupov na </w:t>
      </w:r>
      <w:r w:rsidR="00BE7CDB" w:rsidRPr="004B2384">
        <w:rPr>
          <w:rFonts w:ascii="Tahoma" w:hAnsi="Tahoma" w:cs="Tahoma"/>
          <w:sz w:val="20"/>
          <w:szCs w:val="20"/>
        </w:rPr>
        <w:t>Stavbe</w:t>
      </w:r>
      <w:r w:rsidRPr="004B2384">
        <w:rPr>
          <w:rFonts w:ascii="Tahoma" w:hAnsi="Tahoma" w:cs="Tahoma"/>
          <w:sz w:val="20"/>
          <w:szCs w:val="20"/>
        </w:rPr>
        <w:t>;</w:t>
      </w:r>
    </w:p>
    <w:p w14:paraId="14C31DDE" w14:textId="2818CE6C" w:rsidR="00F5071F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1B4A62">
        <w:rPr>
          <w:rFonts w:ascii="Tahoma" w:hAnsi="Tahoma" w:cs="Tahoma"/>
          <w:sz w:val="20"/>
          <w:szCs w:val="20"/>
        </w:rPr>
        <w:t>vi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  <w:t>v prípade zložitých riešení a v prípade potreby</w:t>
      </w:r>
      <w:r>
        <w:rPr>
          <w:rFonts w:ascii="Tahoma" w:hAnsi="Tahoma" w:cs="Tahoma"/>
          <w:sz w:val="20"/>
          <w:szCs w:val="20"/>
        </w:rPr>
        <w:t xml:space="preserve"> stanoviska jednotlivých špecialistov, </w:t>
      </w:r>
      <w:r>
        <w:rPr>
          <w:rFonts w:ascii="Tahoma" w:hAnsi="Tahoma" w:cs="Tahoma"/>
          <w:sz w:val="20"/>
          <w:szCs w:val="20"/>
        </w:rPr>
        <w:lastRenderedPageBreak/>
        <w:t>dodať stanovisko v medzi Zmluvnými stranami dohodnutom termíne stanovenom podľa zložitosti vyžadovaných riešení;</w:t>
      </w:r>
    </w:p>
    <w:p w14:paraId="1C5D7789" w14:textId="5AB3D3E8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32B60">
        <w:rPr>
          <w:rFonts w:ascii="Tahoma" w:hAnsi="Tahoma" w:cs="Tahoma"/>
          <w:sz w:val="20"/>
          <w:szCs w:val="20"/>
        </w:rPr>
        <w:t>ix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>v prípade, ak skutkový stav zistený na stavenisku nebude zodpovedať predpokladom v Dokumentácii, navrhovať technické riešenie vyvolanej zmeny, vrátane komplexného projekčného spracovania zmeny technického riešenia do Dokumentácie;</w:t>
      </w:r>
    </w:p>
    <w:p w14:paraId="48BF8ADA" w14:textId="3FD560D8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B7F30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zaujímať stanovisko s vysvetlením a návrhom riešenia k prípadným skrytým vadám </w:t>
      </w:r>
      <w:r w:rsidR="00BE7CDB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tavby;</w:t>
      </w:r>
    </w:p>
    <w:p w14:paraId="34542A7D" w14:textId="63322FAF" w:rsidR="00E5011E" w:rsidRDefault="00DC6507" w:rsidP="00F47F9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B4A62">
        <w:rPr>
          <w:rFonts w:ascii="Tahoma" w:hAnsi="Tahoma" w:cs="Tahoma"/>
          <w:sz w:val="20"/>
          <w:szCs w:val="20"/>
        </w:rPr>
        <w:t>x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 w:rsidR="00512F35">
        <w:rPr>
          <w:rFonts w:ascii="Tahoma" w:hAnsi="Tahoma" w:cs="Tahoma"/>
          <w:sz w:val="20"/>
          <w:szCs w:val="20"/>
        </w:rPr>
        <w:tab/>
      </w:r>
      <w:r w:rsidR="00E5011E">
        <w:rPr>
          <w:rFonts w:ascii="Tahoma" w:hAnsi="Tahoma" w:cs="Tahoma"/>
          <w:sz w:val="20"/>
          <w:szCs w:val="20"/>
        </w:rPr>
        <w:t xml:space="preserve">poskytovať </w:t>
      </w:r>
      <w:r w:rsidR="00D80AF8">
        <w:rPr>
          <w:rFonts w:ascii="Tahoma" w:hAnsi="Tahoma" w:cs="Tahoma"/>
          <w:sz w:val="20"/>
          <w:szCs w:val="20"/>
        </w:rPr>
        <w:t>Dodávateľovi stavebných prác</w:t>
      </w:r>
      <w:r w:rsidR="0068339B">
        <w:rPr>
          <w:rFonts w:ascii="Tahoma" w:hAnsi="Tahoma" w:cs="Tahoma"/>
          <w:sz w:val="20"/>
          <w:szCs w:val="20"/>
        </w:rPr>
        <w:t xml:space="preserve"> potrebné</w:t>
      </w:r>
      <w:r w:rsidR="00E5011E">
        <w:rPr>
          <w:rFonts w:ascii="Tahoma" w:hAnsi="Tahoma" w:cs="Tahoma"/>
          <w:sz w:val="20"/>
          <w:szCs w:val="20"/>
        </w:rPr>
        <w:t xml:space="preserve"> usmernenia</w:t>
      </w:r>
      <w:r w:rsidR="0068339B">
        <w:rPr>
          <w:rFonts w:ascii="Tahoma" w:hAnsi="Tahoma" w:cs="Tahoma"/>
          <w:sz w:val="20"/>
          <w:szCs w:val="20"/>
        </w:rPr>
        <w:t xml:space="preserve"> a spolupracovať s ním</w:t>
      </w:r>
      <w:r w:rsidR="00E5011E">
        <w:rPr>
          <w:rFonts w:ascii="Tahoma" w:hAnsi="Tahoma" w:cs="Tahoma"/>
          <w:sz w:val="20"/>
          <w:szCs w:val="20"/>
        </w:rPr>
        <w:t xml:space="preserve"> </w:t>
      </w:r>
      <w:r w:rsidR="0068339B">
        <w:rPr>
          <w:rFonts w:ascii="Tahoma" w:hAnsi="Tahoma" w:cs="Tahoma"/>
          <w:sz w:val="20"/>
          <w:szCs w:val="20"/>
        </w:rPr>
        <w:t>pri</w:t>
      </w:r>
      <w:r w:rsidR="00B727AD">
        <w:rPr>
          <w:rFonts w:ascii="Tahoma" w:hAnsi="Tahoma" w:cs="Tahoma"/>
          <w:sz w:val="20"/>
          <w:szCs w:val="20"/>
        </w:rPr>
        <w:t xml:space="preserve"> vyhotoven</w:t>
      </w:r>
      <w:r w:rsidR="0068339B">
        <w:rPr>
          <w:rFonts w:ascii="Tahoma" w:hAnsi="Tahoma" w:cs="Tahoma"/>
          <w:sz w:val="20"/>
          <w:szCs w:val="20"/>
        </w:rPr>
        <w:t>í</w:t>
      </w:r>
      <w:r w:rsidR="00B727AD">
        <w:rPr>
          <w:rFonts w:ascii="Tahoma" w:hAnsi="Tahoma" w:cs="Tahoma"/>
          <w:sz w:val="20"/>
          <w:szCs w:val="20"/>
        </w:rPr>
        <w:t xml:space="preserve"> </w:t>
      </w:r>
      <w:r w:rsidR="00D30C76">
        <w:rPr>
          <w:rFonts w:ascii="Tahoma" w:hAnsi="Tahoma" w:cs="Tahoma"/>
          <w:sz w:val="20"/>
          <w:szCs w:val="20"/>
        </w:rPr>
        <w:t xml:space="preserve">Plánu užívania Stavby a dokumentácie skutočného </w:t>
      </w:r>
      <w:r w:rsidR="00B75208">
        <w:rPr>
          <w:rFonts w:ascii="Tahoma" w:hAnsi="Tahoma" w:cs="Tahoma"/>
          <w:sz w:val="20"/>
          <w:szCs w:val="20"/>
        </w:rPr>
        <w:t>zhotovenia</w:t>
      </w:r>
      <w:r w:rsidR="00D30C76">
        <w:rPr>
          <w:rFonts w:ascii="Tahoma" w:hAnsi="Tahoma" w:cs="Tahoma"/>
          <w:sz w:val="20"/>
          <w:szCs w:val="20"/>
        </w:rPr>
        <w:t xml:space="preserve"> Stavby</w:t>
      </w:r>
      <w:r w:rsidR="00F367FE">
        <w:rPr>
          <w:rFonts w:ascii="Tahoma" w:hAnsi="Tahoma" w:cs="Tahoma"/>
          <w:sz w:val="20"/>
          <w:szCs w:val="20"/>
        </w:rPr>
        <w:t>;</w:t>
      </w:r>
    </w:p>
    <w:p w14:paraId="0C875510" w14:textId="56574712" w:rsidR="00DC6507" w:rsidRDefault="001C37F3" w:rsidP="008F36B9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(x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 w:rsidR="00512F35">
        <w:rPr>
          <w:rFonts w:ascii="Tahoma" w:hAnsi="Tahoma" w:cs="Tahoma"/>
          <w:sz w:val="20"/>
          <w:szCs w:val="20"/>
        </w:rPr>
        <w:tab/>
      </w:r>
      <w:r w:rsidR="00DC6507">
        <w:rPr>
          <w:rFonts w:ascii="Tahoma" w:hAnsi="Tahoma" w:cs="Tahoma"/>
          <w:sz w:val="20"/>
          <w:szCs w:val="20"/>
        </w:rPr>
        <w:t>schv</w:t>
      </w:r>
      <w:r w:rsidR="003B5ED2">
        <w:rPr>
          <w:rFonts w:ascii="Tahoma" w:hAnsi="Tahoma" w:cs="Tahoma"/>
          <w:sz w:val="20"/>
          <w:szCs w:val="20"/>
        </w:rPr>
        <w:t>aľovať</w:t>
      </w:r>
      <w:r w:rsidR="00DC6507">
        <w:rPr>
          <w:rFonts w:ascii="Tahoma" w:hAnsi="Tahoma" w:cs="Tahoma"/>
          <w:sz w:val="20"/>
          <w:szCs w:val="20"/>
        </w:rPr>
        <w:t xml:space="preserve"> návrh Plánu užívania Stavby</w:t>
      </w:r>
      <w:r w:rsidR="00715E0B">
        <w:rPr>
          <w:rFonts w:ascii="Tahoma" w:hAnsi="Tahoma" w:cs="Tahoma"/>
          <w:sz w:val="20"/>
          <w:szCs w:val="20"/>
        </w:rPr>
        <w:t xml:space="preserve"> predložený </w:t>
      </w:r>
      <w:r w:rsidR="006D206C">
        <w:rPr>
          <w:rFonts w:ascii="Tahoma" w:hAnsi="Tahoma" w:cs="Tahoma"/>
          <w:sz w:val="20"/>
          <w:szCs w:val="20"/>
        </w:rPr>
        <w:t>Dodávateľom stavebných prác</w:t>
      </w:r>
      <w:r w:rsidR="00DC6507">
        <w:rPr>
          <w:rFonts w:ascii="Tahoma" w:hAnsi="Tahoma" w:cs="Tahoma"/>
          <w:sz w:val="20"/>
          <w:szCs w:val="20"/>
        </w:rPr>
        <w:t>,</w:t>
      </w:r>
    </w:p>
    <w:p w14:paraId="773E9CFE" w14:textId="6430B84D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(x</w:t>
      </w:r>
      <w:r w:rsidR="00512F35">
        <w:rPr>
          <w:rFonts w:ascii="Tahoma" w:hAnsi="Tahoma" w:cs="Tahoma"/>
          <w:sz w:val="20"/>
          <w:szCs w:val="20"/>
        </w:rPr>
        <w:t>i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zabezpečiť vypracovanie záverečnej správy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 xml:space="preserve"> o priebehu stavebných prác na </w:t>
      </w:r>
      <w:r w:rsidR="00BE7CDB">
        <w:rPr>
          <w:rFonts w:ascii="Tahoma" w:hAnsi="Tahoma" w:cs="Tahoma"/>
          <w:sz w:val="20"/>
          <w:szCs w:val="20"/>
        </w:rPr>
        <w:t>Stavbe</w:t>
      </w:r>
      <w:r w:rsidR="00941FE3">
        <w:rPr>
          <w:rFonts w:ascii="Tahoma" w:hAnsi="Tahoma" w:cs="Tahoma"/>
          <w:sz w:val="20"/>
          <w:szCs w:val="20"/>
        </w:rPr>
        <w:t xml:space="preserve">, resp. ktoromkoľvek jej funkčnom celku (stavebnom objekte), pokiaľ sa </w:t>
      </w:r>
      <w:r w:rsidR="00EC276D">
        <w:rPr>
          <w:rFonts w:ascii="Tahoma" w:hAnsi="Tahoma" w:cs="Tahoma"/>
          <w:sz w:val="20"/>
          <w:szCs w:val="20"/>
        </w:rPr>
        <w:t>BBSK</w:t>
      </w:r>
      <w:r w:rsidR="00941FE3">
        <w:rPr>
          <w:rFonts w:ascii="Tahoma" w:hAnsi="Tahoma" w:cs="Tahoma"/>
          <w:sz w:val="20"/>
          <w:szCs w:val="20"/>
        </w:rPr>
        <w:t xml:space="preserve"> rozhodne </w:t>
      </w:r>
      <w:r w:rsidR="00B90DCD">
        <w:rPr>
          <w:rFonts w:ascii="Tahoma" w:hAnsi="Tahoma" w:cs="Tahoma"/>
          <w:sz w:val="20"/>
          <w:szCs w:val="20"/>
        </w:rPr>
        <w:t>realizovať Stavbu na etapy</w:t>
      </w:r>
      <w:r>
        <w:rPr>
          <w:rFonts w:ascii="Tahoma" w:hAnsi="Tahoma" w:cs="Tahoma"/>
          <w:sz w:val="20"/>
          <w:szCs w:val="20"/>
        </w:rPr>
        <w:t>.</w:t>
      </w:r>
    </w:p>
    <w:p w14:paraId="3A53C9D8" w14:textId="6456291A" w:rsidR="00107FCD" w:rsidRDefault="00107FCD" w:rsidP="00457A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(d)</w:t>
      </w:r>
      <w:r>
        <w:rPr>
          <w:rFonts w:ascii="Tahoma" w:hAnsi="Tahoma" w:cs="Tahoma"/>
          <w:sz w:val="20"/>
          <w:szCs w:val="20"/>
        </w:rPr>
        <w:tab/>
        <w:t xml:space="preserve">Projektant sa </w:t>
      </w:r>
      <w:r w:rsidR="00EF4F14">
        <w:rPr>
          <w:rFonts w:ascii="Tahoma" w:hAnsi="Tahoma" w:cs="Tahoma"/>
          <w:sz w:val="20"/>
          <w:szCs w:val="20"/>
        </w:rPr>
        <w:t>v</w:t>
      </w:r>
      <w:r w:rsidR="00DF045C">
        <w:rPr>
          <w:rFonts w:ascii="Tahoma" w:hAnsi="Tahoma" w:cs="Tahoma"/>
          <w:sz w:val="20"/>
          <w:szCs w:val="20"/>
        </w:rPr>
        <w:t> </w:t>
      </w:r>
      <w:r w:rsidR="00EF4F14">
        <w:rPr>
          <w:rFonts w:ascii="Tahoma" w:hAnsi="Tahoma" w:cs="Tahoma"/>
          <w:sz w:val="20"/>
          <w:szCs w:val="20"/>
        </w:rPr>
        <w:t>prípade</w:t>
      </w:r>
      <w:r>
        <w:rPr>
          <w:rFonts w:ascii="Tahoma" w:hAnsi="Tahoma" w:cs="Tahoma"/>
          <w:sz w:val="20"/>
          <w:szCs w:val="20"/>
        </w:rPr>
        <w:t>,</w:t>
      </w:r>
      <w:r w:rsidR="00DF045C">
        <w:rPr>
          <w:rFonts w:ascii="Tahoma" w:hAnsi="Tahoma" w:cs="Tahoma"/>
          <w:sz w:val="20"/>
          <w:szCs w:val="20"/>
        </w:rPr>
        <w:t xml:space="preserve"> ak ho o to BBSK požiada, resp. ak ho na to </w:t>
      </w:r>
      <w:r w:rsidR="00457AAF">
        <w:rPr>
          <w:rFonts w:ascii="Tahoma" w:hAnsi="Tahoma" w:cs="Tahoma"/>
          <w:sz w:val="20"/>
          <w:szCs w:val="20"/>
        </w:rPr>
        <w:t>BBSK vyzve, zaväzuje</w:t>
      </w:r>
      <w:r>
        <w:rPr>
          <w:rFonts w:ascii="Tahoma" w:hAnsi="Tahoma" w:cs="Tahoma"/>
          <w:sz w:val="20"/>
          <w:szCs w:val="20"/>
        </w:rPr>
        <w:t xml:space="preserve"> v rámci Dohľadu Projektanta najmä, nie však výlučne:</w:t>
      </w:r>
    </w:p>
    <w:p w14:paraId="0B1FC2AB" w14:textId="77777777" w:rsidR="00BD5CED" w:rsidRDefault="00457AAF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</w:r>
      <w:r w:rsidR="00364BD6">
        <w:rPr>
          <w:rFonts w:ascii="Tahoma" w:hAnsi="Tahoma" w:cs="Tahoma"/>
          <w:sz w:val="20"/>
          <w:szCs w:val="20"/>
        </w:rPr>
        <w:t xml:space="preserve">zúčastniť sa na odovzdaní staveniska Dodávateľovi stavebných prác, ak bude Projektant na odovzdanie </w:t>
      </w:r>
      <w:r w:rsidR="00364BD6" w:rsidRPr="004B2384">
        <w:rPr>
          <w:rFonts w:ascii="Tahoma" w:hAnsi="Tahoma" w:cs="Tahoma"/>
          <w:sz w:val="20"/>
          <w:szCs w:val="20"/>
        </w:rPr>
        <w:t xml:space="preserve">pozvaný </w:t>
      </w:r>
      <w:r w:rsidR="00364BD6" w:rsidRPr="00ED001A">
        <w:rPr>
          <w:rFonts w:ascii="Tahoma" w:hAnsi="Tahoma" w:cs="Tahoma"/>
          <w:sz w:val="20"/>
          <w:szCs w:val="20"/>
        </w:rPr>
        <w:t>aspoň tri pracovné dni</w:t>
      </w:r>
      <w:r w:rsidR="00364BD6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5C956A73" w14:textId="59B62827" w:rsidR="00726632" w:rsidRDefault="00BD5CED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 xml:space="preserve">zúčastňovať sa na kontrolných dňoch Stavby, ak bude </w:t>
      </w:r>
      <w:r w:rsidR="00726632">
        <w:rPr>
          <w:rFonts w:ascii="Tahoma" w:hAnsi="Tahoma" w:cs="Tahoma"/>
          <w:sz w:val="20"/>
          <w:szCs w:val="20"/>
        </w:rPr>
        <w:t>Projektant</w:t>
      </w:r>
      <w:r w:rsidR="00726632" w:rsidRPr="004B2384">
        <w:rPr>
          <w:rFonts w:ascii="Tahoma" w:hAnsi="Tahoma" w:cs="Tahoma"/>
          <w:sz w:val="20"/>
          <w:szCs w:val="20"/>
        </w:rPr>
        <w:t xml:space="preserve"> na kontrolný deň pozvaný </w:t>
      </w:r>
      <w:r w:rsidR="00726632" w:rsidRPr="00ED001A">
        <w:rPr>
          <w:rFonts w:ascii="Tahoma" w:hAnsi="Tahoma" w:cs="Tahoma"/>
          <w:sz w:val="20"/>
          <w:szCs w:val="20"/>
        </w:rPr>
        <w:t>aspoň tri pracovné dni</w:t>
      </w:r>
      <w:r w:rsidR="00726632" w:rsidRPr="004B2384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2692C162" w14:textId="1A087F7F" w:rsidR="00023590" w:rsidRDefault="00023590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(iii)</w:t>
      </w:r>
      <w:r>
        <w:rPr>
          <w:rFonts w:ascii="Tahoma" w:hAnsi="Tahoma" w:cs="Tahoma"/>
          <w:sz w:val="20"/>
          <w:szCs w:val="20"/>
        </w:rPr>
        <w:tab/>
        <w:t>zúčast</w:t>
      </w:r>
      <w:r w:rsidR="00A07A99">
        <w:rPr>
          <w:rFonts w:ascii="Tahoma" w:hAnsi="Tahoma" w:cs="Tahoma"/>
          <w:sz w:val="20"/>
          <w:szCs w:val="20"/>
        </w:rPr>
        <w:t>ňovať</w:t>
      </w:r>
      <w:r>
        <w:rPr>
          <w:rFonts w:ascii="Tahoma" w:hAnsi="Tahoma" w:cs="Tahoma"/>
          <w:sz w:val="20"/>
          <w:szCs w:val="20"/>
        </w:rPr>
        <w:t xml:space="preserve"> sa na kontroln</w:t>
      </w:r>
      <w:r w:rsidR="00A07A99">
        <w:rPr>
          <w:rFonts w:ascii="Tahoma" w:hAnsi="Tahoma" w:cs="Tahoma"/>
          <w:sz w:val="20"/>
          <w:szCs w:val="20"/>
        </w:rPr>
        <w:t>ých</w:t>
      </w:r>
      <w:r>
        <w:rPr>
          <w:rFonts w:ascii="Tahoma" w:hAnsi="Tahoma" w:cs="Tahoma"/>
          <w:sz w:val="20"/>
          <w:szCs w:val="20"/>
        </w:rPr>
        <w:t xml:space="preserve"> prehliadk</w:t>
      </w:r>
      <w:r w:rsidR="00A07A99">
        <w:rPr>
          <w:rFonts w:ascii="Tahoma" w:hAnsi="Tahoma" w:cs="Tahoma"/>
          <w:sz w:val="20"/>
          <w:szCs w:val="20"/>
        </w:rPr>
        <w:t>ach</w:t>
      </w:r>
      <w:r>
        <w:rPr>
          <w:rFonts w:ascii="Tahoma" w:hAnsi="Tahoma" w:cs="Tahoma"/>
          <w:sz w:val="20"/>
          <w:szCs w:val="20"/>
        </w:rPr>
        <w:t xml:space="preserve"> </w:t>
      </w:r>
      <w:r w:rsidR="00EA1F8B">
        <w:rPr>
          <w:rFonts w:ascii="Tahoma" w:hAnsi="Tahoma" w:cs="Tahoma"/>
          <w:sz w:val="20"/>
          <w:szCs w:val="20"/>
        </w:rPr>
        <w:t>Stavby,</w:t>
      </w:r>
      <w:r w:rsidR="00035CC4">
        <w:rPr>
          <w:rFonts w:ascii="Tahoma" w:hAnsi="Tahoma" w:cs="Tahoma"/>
          <w:sz w:val="20"/>
          <w:szCs w:val="20"/>
        </w:rPr>
        <w:t xml:space="preserve"> ako aj na mimoriadn</w:t>
      </w:r>
      <w:r w:rsidR="00A07A99">
        <w:rPr>
          <w:rFonts w:ascii="Tahoma" w:hAnsi="Tahoma" w:cs="Tahoma"/>
          <w:sz w:val="20"/>
          <w:szCs w:val="20"/>
        </w:rPr>
        <w:t>ych</w:t>
      </w:r>
      <w:r w:rsidR="00035CC4">
        <w:rPr>
          <w:rFonts w:ascii="Tahoma" w:hAnsi="Tahoma" w:cs="Tahoma"/>
          <w:sz w:val="20"/>
          <w:szCs w:val="20"/>
        </w:rPr>
        <w:t xml:space="preserve"> kontroln</w:t>
      </w:r>
      <w:r w:rsidR="00A07A99">
        <w:rPr>
          <w:rFonts w:ascii="Tahoma" w:hAnsi="Tahoma" w:cs="Tahoma"/>
          <w:sz w:val="20"/>
          <w:szCs w:val="20"/>
        </w:rPr>
        <w:t>ých</w:t>
      </w:r>
      <w:r w:rsidR="00035CC4">
        <w:rPr>
          <w:rFonts w:ascii="Tahoma" w:hAnsi="Tahoma" w:cs="Tahoma"/>
          <w:sz w:val="20"/>
          <w:szCs w:val="20"/>
        </w:rPr>
        <w:t xml:space="preserve"> </w:t>
      </w:r>
      <w:r w:rsidR="0003128C">
        <w:rPr>
          <w:rFonts w:ascii="Tahoma" w:hAnsi="Tahoma" w:cs="Tahoma"/>
          <w:sz w:val="20"/>
          <w:szCs w:val="20"/>
        </w:rPr>
        <w:t>prehliadkach</w:t>
      </w:r>
      <w:r w:rsidR="00035CC4">
        <w:rPr>
          <w:rFonts w:ascii="Tahoma" w:hAnsi="Tahoma" w:cs="Tahoma"/>
          <w:sz w:val="20"/>
          <w:szCs w:val="20"/>
        </w:rPr>
        <w:t xml:space="preserve"> Stavby</w:t>
      </w:r>
      <w:r w:rsidR="00AB7224">
        <w:rPr>
          <w:rFonts w:ascii="Tahoma" w:hAnsi="Tahoma" w:cs="Tahoma"/>
          <w:sz w:val="20"/>
          <w:szCs w:val="20"/>
        </w:rPr>
        <w:t>,</w:t>
      </w:r>
      <w:r w:rsidR="00EA1F8B">
        <w:rPr>
          <w:rFonts w:ascii="Tahoma" w:hAnsi="Tahoma" w:cs="Tahoma"/>
          <w:sz w:val="20"/>
          <w:szCs w:val="20"/>
        </w:rPr>
        <w:t xml:space="preserve"> </w:t>
      </w:r>
      <w:r w:rsidR="00EA1F8B" w:rsidRPr="004B2384">
        <w:rPr>
          <w:rFonts w:ascii="Tahoma" w:hAnsi="Tahoma" w:cs="Tahoma"/>
          <w:sz w:val="20"/>
          <w:szCs w:val="20"/>
        </w:rPr>
        <w:t xml:space="preserve">ak bude </w:t>
      </w:r>
      <w:r w:rsidR="00EA1F8B">
        <w:rPr>
          <w:rFonts w:ascii="Tahoma" w:hAnsi="Tahoma" w:cs="Tahoma"/>
          <w:sz w:val="20"/>
          <w:szCs w:val="20"/>
        </w:rPr>
        <w:t>Projektant</w:t>
      </w:r>
      <w:r w:rsidR="00EA1F8B" w:rsidRPr="004B2384">
        <w:rPr>
          <w:rFonts w:ascii="Tahoma" w:hAnsi="Tahoma" w:cs="Tahoma"/>
          <w:sz w:val="20"/>
          <w:szCs w:val="20"/>
        </w:rPr>
        <w:t xml:space="preserve"> na </w:t>
      </w:r>
      <w:r w:rsidR="00EA1F8B">
        <w:rPr>
          <w:rFonts w:ascii="Tahoma" w:hAnsi="Tahoma" w:cs="Tahoma"/>
          <w:sz w:val="20"/>
          <w:szCs w:val="20"/>
        </w:rPr>
        <w:t>kontrolnú prehliadku</w:t>
      </w:r>
      <w:r w:rsidR="0003128C">
        <w:rPr>
          <w:rFonts w:ascii="Tahoma" w:hAnsi="Tahoma" w:cs="Tahoma"/>
          <w:sz w:val="20"/>
          <w:szCs w:val="20"/>
        </w:rPr>
        <w:t xml:space="preserve"> alebo na mimoriadnu kontrolnú prehliadku</w:t>
      </w:r>
      <w:r w:rsidR="00EA1F8B" w:rsidRPr="004B2384">
        <w:rPr>
          <w:rFonts w:ascii="Tahoma" w:hAnsi="Tahoma" w:cs="Tahoma"/>
          <w:sz w:val="20"/>
          <w:szCs w:val="20"/>
        </w:rPr>
        <w:t xml:space="preserve"> pozvaný </w:t>
      </w:r>
      <w:r w:rsidR="00EA1F8B" w:rsidRPr="00ED001A">
        <w:rPr>
          <w:rFonts w:ascii="Tahoma" w:hAnsi="Tahoma" w:cs="Tahoma"/>
          <w:sz w:val="20"/>
          <w:szCs w:val="20"/>
        </w:rPr>
        <w:t>aspoň tri pracovné dni</w:t>
      </w:r>
      <w:r w:rsidR="00EA1F8B" w:rsidRPr="004B2384">
        <w:rPr>
          <w:rFonts w:ascii="Tahoma" w:hAnsi="Tahoma" w:cs="Tahoma"/>
          <w:sz w:val="20"/>
          <w:szCs w:val="20"/>
        </w:rPr>
        <w:t xml:space="preserve"> pred je</w:t>
      </w:r>
      <w:r w:rsidR="00EA1F8B">
        <w:rPr>
          <w:rFonts w:ascii="Tahoma" w:hAnsi="Tahoma" w:cs="Tahoma"/>
          <w:sz w:val="20"/>
          <w:szCs w:val="20"/>
        </w:rPr>
        <w:t>j</w:t>
      </w:r>
      <w:r w:rsidR="00EA1F8B" w:rsidRPr="004B2384">
        <w:rPr>
          <w:rFonts w:ascii="Tahoma" w:hAnsi="Tahoma" w:cs="Tahoma"/>
          <w:sz w:val="20"/>
          <w:szCs w:val="20"/>
        </w:rPr>
        <w:t xml:space="preserve"> stanoveným termínom</w:t>
      </w:r>
      <w:r w:rsidR="00EA1F8B">
        <w:rPr>
          <w:rFonts w:ascii="Tahoma" w:hAnsi="Tahoma" w:cs="Tahoma"/>
          <w:sz w:val="20"/>
          <w:szCs w:val="20"/>
        </w:rPr>
        <w:t>;</w:t>
      </w:r>
    </w:p>
    <w:p w14:paraId="127FADDB" w14:textId="6D3591F1" w:rsidR="00726632" w:rsidRDefault="00D15500" w:rsidP="0072663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7A178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>zúčastniť sa na</w:t>
      </w:r>
      <w:r w:rsidR="00F23FD5">
        <w:rPr>
          <w:rFonts w:ascii="Tahoma" w:hAnsi="Tahoma" w:cs="Tahoma"/>
          <w:sz w:val="20"/>
          <w:szCs w:val="20"/>
        </w:rPr>
        <w:t xml:space="preserve"> prehliadke dokončenej Stavby</w:t>
      </w:r>
      <w:r w:rsidR="008736DE">
        <w:rPr>
          <w:rFonts w:ascii="Tahoma" w:hAnsi="Tahoma" w:cs="Tahoma"/>
          <w:sz w:val="20"/>
          <w:szCs w:val="20"/>
        </w:rPr>
        <w:t xml:space="preserve"> a na</w:t>
      </w:r>
      <w:r w:rsidR="00726632" w:rsidRPr="004B2384">
        <w:rPr>
          <w:rFonts w:ascii="Tahoma" w:hAnsi="Tahoma" w:cs="Tahoma"/>
          <w:sz w:val="20"/>
          <w:szCs w:val="20"/>
        </w:rPr>
        <w:t xml:space="preserve"> odovzdaní a prevzatí dokončenia Stavby alebo jej časti, ak bude </w:t>
      </w:r>
      <w:r w:rsidR="00726632">
        <w:rPr>
          <w:rFonts w:ascii="Tahoma" w:hAnsi="Tahoma" w:cs="Tahoma"/>
          <w:sz w:val="20"/>
          <w:szCs w:val="20"/>
        </w:rPr>
        <w:t>Projektant</w:t>
      </w:r>
      <w:r w:rsidR="00726632" w:rsidRPr="004B2384">
        <w:rPr>
          <w:rFonts w:ascii="Tahoma" w:hAnsi="Tahoma" w:cs="Tahoma"/>
          <w:sz w:val="20"/>
          <w:szCs w:val="20"/>
        </w:rPr>
        <w:t xml:space="preserve"> na </w:t>
      </w:r>
      <w:r w:rsidR="006750FF">
        <w:rPr>
          <w:rFonts w:ascii="Tahoma" w:hAnsi="Tahoma" w:cs="Tahoma"/>
          <w:sz w:val="20"/>
          <w:szCs w:val="20"/>
        </w:rPr>
        <w:t>odovzdanie a prevzatie dokončenej Stavby</w:t>
      </w:r>
      <w:r w:rsidR="00726632" w:rsidRPr="004B2384">
        <w:rPr>
          <w:rFonts w:ascii="Tahoma" w:hAnsi="Tahoma" w:cs="Tahoma"/>
          <w:sz w:val="20"/>
          <w:szCs w:val="20"/>
        </w:rPr>
        <w:t xml:space="preserve"> pozvaný </w:t>
      </w:r>
      <w:r w:rsidR="00726632" w:rsidRPr="00ED001A">
        <w:rPr>
          <w:rFonts w:ascii="Tahoma" w:hAnsi="Tahoma" w:cs="Tahoma"/>
          <w:sz w:val="20"/>
          <w:szCs w:val="20"/>
        </w:rPr>
        <w:t>aspoň tri pracovné dni</w:t>
      </w:r>
      <w:r w:rsidR="00726632" w:rsidRPr="004B2384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77AC7327" w14:textId="4DA04E90" w:rsidR="005C63A5" w:rsidRDefault="005C63A5" w:rsidP="0072663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7A178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>zúčastni</w:t>
      </w:r>
      <w:r w:rsidR="005603A8">
        <w:rPr>
          <w:rFonts w:ascii="Tahoma" w:hAnsi="Tahoma" w:cs="Tahoma"/>
          <w:sz w:val="20"/>
          <w:szCs w:val="20"/>
        </w:rPr>
        <w:t>ť sa</w:t>
      </w:r>
      <w:r w:rsidR="00185A97">
        <w:rPr>
          <w:rFonts w:ascii="Tahoma" w:hAnsi="Tahoma" w:cs="Tahoma"/>
          <w:sz w:val="20"/>
          <w:szCs w:val="20"/>
        </w:rPr>
        <w:t xml:space="preserve"> na</w:t>
      </w:r>
      <w:r w:rsidR="005603A8">
        <w:rPr>
          <w:rFonts w:ascii="Tahoma" w:hAnsi="Tahoma" w:cs="Tahoma"/>
          <w:sz w:val="20"/>
          <w:szCs w:val="20"/>
        </w:rPr>
        <w:t xml:space="preserve"> kolaudačnej obhliadke Stavby</w:t>
      </w:r>
      <w:r w:rsidR="00185A97">
        <w:rPr>
          <w:rFonts w:ascii="Tahoma" w:hAnsi="Tahoma" w:cs="Tahoma"/>
          <w:sz w:val="20"/>
          <w:szCs w:val="20"/>
        </w:rPr>
        <w:t>;</w:t>
      </w:r>
    </w:p>
    <w:p w14:paraId="216317F4" w14:textId="522DF4DD" w:rsidR="007A1780" w:rsidRDefault="00077FF3" w:rsidP="007A1780">
      <w:pPr>
        <w:ind w:left="1560" w:hanging="426"/>
        <w:jc w:val="both"/>
        <w:rPr>
          <w:ins w:id="19" w:author="Bubák Martin" w:date="2026-02-02T10:43:00Z" w16du:dateUtc="2026-02-02T09:43:00Z"/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7A1780">
        <w:rPr>
          <w:rFonts w:ascii="Tahoma" w:hAnsi="Tahoma" w:cs="Tahoma"/>
          <w:sz w:val="20"/>
          <w:szCs w:val="20"/>
        </w:rPr>
        <w:t>vi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 xml:space="preserve">na výzvu </w:t>
      </w:r>
      <w:r w:rsidR="00794497">
        <w:rPr>
          <w:rFonts w:ascii="Tahoma" w:hAnsi="Tahoma" w:cs="Tahoma"/>
          <w:sz w:val="20"/>
          <w:szCs w:val="20"/>
        </w:rPr>
        <w:t xml:space="preserve">osoby poverenej výkonom </w:t>
      </w:r>
      <w:r w:rsidR="00726632" w:rsidRPr="004B2384">
        <w:rPr>
          <w:rFonts w:ascii="Tahoma" w:hAnsi="Tahoma" w:cs="Tahoma"/>
          <w:sz w:val="20"/>
          <w:szCs w:val="20"/>
        </w:rPr>
        <w:t>stavebného dozoru</w:t>
      </w:r>
      <w:r w:rsidR="00794497">
        <w:rPr>
          <w:rFonts w:ascii="Tahoma" w:hAnsi="Tahoma" w:cs="Tahoma"/>
          <w:sz w:val="20"/>
          <w:szCs w:val="20"/>
        </w:rPr>
        <w:t xml:space="preserve"> alebo na výzvu</w:t>
      </w:r>
      <w:r>
        <w:rPr>
          <w:rFonts w:ascii="Tahoma" w:hAnsi="Tahoma" w:cs="Tahoma"/>
          <w:sz w:val="20"/>
          <w:szCs w:val="20"/>
        </w:rPr>
        <w:t xml:space="preserve"> BBSK</w:t>
      </w:r>
      <w:r w:rsidR="00726632" w:rsidRPr="004B2384">
        <w:rPr>
          <w:rFonts w:ascii="Tahoma" w:hAnsi="Tahoma" w:cs="Tahoma"/>
          <w:sz w:val="20"/>
          <w:szCs w:val="20"/>
        </w:rPr>
        <w:t xml:space="preserve"> sa dostaviť na Stavbu </w:t>
      </w:r>
      <w:r w:rsidR="00726632" w:rsidRPr="00CE63EF">
        <w:rPr>
          <w:rFonts w:ascii="Tahoma" w:hAnsi="Tahoma" w:cs="Tahoma"/>
          <w:sz w:val="20"/>
          <w:szCs w:val="20"/>
        </w:rPr>
        <w:t>do 3 dní, v mimoriadnych prípadoch do 24 hodín,</w:t>
      </w:r>
      <w:r w:rsidR="00726632" w:rsidRPr="004B2384">
        <w:rPr>
          <w:rFonts w:ascii="Tahoma" w:hAnsi="Tahoma" w:cs="Tahoma"/>
          <w:sz w:val="20"/>
          <w:szCs w:val="20"/>
        </w:rPr>
        <w:t xml:space="preserve"> odo dňa doručenia takejto výzvy;</w:t>
      </w:r>
    </w:p>
    <w:p w14:paraId="3DC0B581" w14:textId="7F4A381D" w:rsidR="0037383A" w:rsidRDefault="0037383A" w:rsidP="007A1780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ins w:id="20" w:author="Bubák Martin" w:date="2026-02-02T10:43:00Z" w16du:dateUtc="2026-02-02T09:43:00Z">
        <w:r>
          <w:rPr>
            <w:rStyle w:val="cf01"/>
            <w:rFonts w:ascii="Tahoma" w:eastAsiaTheme="majorEastAsia" w:hAnsi="Tahoma" w:cs="Tahoma"/>
            <w:sz w:val="20"/>
            <w:szCs w:val="20"/>
          </w:rPr>
          <w:t>(vii)</w:t>
        </w:r>
        <w:r>
          <w:rPr>
            <w:rStyle w:val="cf01"/>
            <w:rFonts w:ascii="Tahoma" w:eastAsiaTheme="majorEastAsia" w:hAnsi="Tahoma" w:cs="Tahoma"/>
            <w:sz w:val="20"/>
            <w:szCs w:val="20"/>
          </w:rPr>
          <w:tab/>
        </w:r>
        <w:r w:rsidRPr="00364640">
          <w:rPr>
            <w:rStyle w:val="cf01"/>
            <w:rFonts w:ascii="Tahoma" w:eastAsiaTheme="majorEastAsia" w:hAnsi="Tahoma" w:cs="Tahoma"/>
            <w:sz w:val="20"/>
            <w:szCs w:val="20"/>
          </w:rPr>
          <w:t>v prípade zmeny Dodávateľa stavebných prác aktualizovať Dokumentáciu (výkaz výmer)</w:t>
        </w:r>
        <w:r>
          <w:rPr>
            <w:rStyle w:val="cf01"/>
            <w:rFonts w:ascii="Tahoma" w:eastAsiaTheme="majorEastAsia" w:hAnsi="Tahoma" w:cs="Tahoma"/>
            <w:sz w:val="20"/>
            <w:szCs w:val="20"/>
          </w:rPr>
          <w:t xml:space="preserve"> spôsobom predpokladaným v zmluve uzatvorenej medzi BBSK a Dodávateľom stavebných prác</w:t>
        </w:r>
        <w:r w:rsidRPr="00364640">
          <w:rPr>
            <w:rStyle w:val="cf01"/>
            <w:rFonts w:ascii="Tahoma" w:eastAsiaTheme="majorEastAsia" w:hAnsi="Tahoma" w:cs="Tahoma"/>
            <w:sz w:val="20"/>
            <w:szCs w:val="20"/>
          </w:rPr>
          <w:t>, a to podľa aktuálneho stavu rozostavanosti Stavby;</w:t>
        </w:r>
      </w:ins>
    </w:p>
    <w:p w14:paraId="7FE31E94" w14:textId="63BDE4B1" w:rsidR="00364BD6" w:rsidRPr="00F47F94" w:rsidRDefault="007A1780" w:rsidP="007A1780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(vii</w:t>
      </w:r>
      <w:ins w:id="21" w:author="Bubák Martin" w:date="2026-02-02T10:43:00Z" w16du:dateUtc="2026-02-02T09:43:00Z">
        <w:r w:rsidR="0037383A">
          <w:rPr>
            <w:rFonts w:ascii="Tahoma" w:hAnsi="Tahoma" w:cs="Tahoma"/>
            <w:sz w:val="20"/>
            <w:szCs w:val="20"/>
          </w:rPr>
          <w:t>i</w:t>
        </w:r>
      </w:ins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BE226A" w:rsidRPr="00F47F94">
        <w:rPr>
          <w:rFonts w:ascii="Tahoma" w:hAnsi="Tahoma" w:cs="Tahoma"/>
          <w:sz w:val="20"/>
          <w:szCs w:val="20"/>
        </w:rPr>
        <w:t>v prípade potreby predkladať stanoviská a vysvetľovať problémy spojené s nejasnosťami vyplývajúcimi z vyhotovenej Dokumentácie</w:t>
      </w:r>
      <w:r w:rsidR="003778F4" w:rsidRPr="00F47F94">
        <w:rPr>
          <w:rFonts w:ascii="Tahoma" w:hAnsi="Tahoma" w:cs="Tahoma"/>
          <w:sz w:val="20"/>
          <w:szCs w:val="20"/>
        </w:rPr>
        <w:t>.</w:t>
      </w:r>
    </w:p>
    <w:p w14:paraId="3819A746" w14:textId="73D87F11" w:rsidR="00F5071F" w:rsidRDefault="00F5071F" w:rsidP="00364BD6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3778F4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A90647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zabezpečí </w:t>
      </w:r>
      <w:r w:rsidR="00A90647">
        <w:rPr>
          <w:rFonts w:ascii="Tahoma" w:hAnsi="Tahoma" w:cs="Tahoma"/>
          <w:sz w:val="20"/>
          <w:szCs w:val="20"/>
        </w:rPr>
        <w:t>Projektantovi</w:t>
      </w:r>
      <w:r>
        <w:rPr>
          <w:rFonts w:ascii="Tahoma" w:hAnsi="Tahoma" w:cs="Tahoma"/>
          <w:sz w:val="20"/>
          <w:szCs w:val="20"/>
        </w:rPr>
        <w:t xml:space="preserve"> primerané organizačno-technické predpoklady, najmä zabezpečí prístup </w:t>
      </w:r>
      <w:r w:rsidR="00A90647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k stavebnému denníku vedenom na </w:t>
      </w:r>
      <w:r w:rsidR="00BE7CDB">
        <w:rPr>
          <w:rFonts w:ascii="Tahoma" w:hAnsi="Tahoma" w:cs="Tahoma"/>
          <w:sz w:val="20"/>
          <w:szCs w:val="20"/>
        </w:rPr>
        <w:t xml:space="preserve">Stavbe </w:t>
      </w:r>
      <w:r>
        <w:rPr>
          <w:rFonts w:ascii="Tahoma" w:hAnsi="Tahoma" w:cs="Tahoma"/>
          <w:sz w:val="20"/>
          <w:szCs w:val="20"/>
        </w:rPr>
        <w:t>každodenne počas celej pracovnej doby.</w:t>
      </w:r>
    </w:p>
    <w:p w14:paraId="4B32EA97" w14:textId="1DFF7DE8" w:rsidR="00F5071F" w:rsidRDefault="00F5071F" w:rsidP="00BE7CDB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3778F4">
        <w:rPr>
          <w:rFonts w:ascii="Tahoma" w:hAnsi="Tahoma" w:cs="Tahoma"/>
          <w:sz w:val="20"/>
          <w:szCs w:val="20"/>
        </w:rPr>
        <w:t>f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91354C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bude pravidelne a včas oboznamovať </w:t>
      </w:r>
      <w:r w:rsidR="0091354C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so všetkými skutočnosťami a okolnosťami, ktoré môžu ovplyvňovať poskytovanie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>.</w:t>
      </w:r>
    </w:p>
    <w:p w14:paraId="432E3394" w14:textId="730E2108" w:rsidR="00524E86" w:rsidRDefault="00BE7CDB" w:rsidP="00BE7CDB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524E86">
        <w:rPr>
          <w:rFonts w:ascii="Tahoma" w:hAnsi="Tahoma" w:cs="Tahoma"/>
          <w:sz w:val="20"/>
          <w:szCs w:val="20"/>
        </w:rPr>
        <w:t>g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4B0487">
        <w:rPr>
          <w:rFonts w:ascii="Tahoma" w:hAnsi="Tahoma" w:cs="Tahoma"/>
          <w:sz w:val="20"/>
          <w:szCs w:val="20"/>
        </w:rPr>
        <w:t>P</w:t>
      </w:r>
      <w:r w:rsidRPr="00BE7CDB">
        <w:rPr>
          <w:rFonts w:ascii="Tahoma" w:hAnsi="Tahoma" w:cs="Tahoma"/>
          <w:sz w:val="20"/>
          <w:szCs w:val="20"/>
        </w:rPr>
        <w:t xml:space="preserve">re výkon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 xml:space="preserve"> </w:t>
      </w:r>
      <w:r w:rsidR="004B0487">
        <w:rPr>
          <w:rFonts w:ascii="Tahoma" w:hAnsi="Tahoma" w:cs="Tahoma"/>
          <w:sz w:val="20"/>
          <w:szCs w:val="20"/>
        </w:rPr>
        <w:t xml:space="preserve">odovzdá </w:t>
      </w:r>
      <w:r w:rsidR="0091354C">
        <w:rPr>
          <w:rFonts w:ascii="Tahoma" w:hAnsi="Tahoma" w:cs="Tahoma"/>
          <w:sz w:val="20"/>
          <w:szCs w:val="20"/>
        </w:rPr>
        <w:t>BBSK Projektantovi</w:t>
      </w:r>
      <w:r w:rsidR="004B0487">
        <w:rPr>
          <w:rFonts w:ascii="Tahoma" w:hAnsi="Tahoma" w:cs="Tahoma"/>
          <w:sz w:val="20"/>
          <w:szCs w:val="20"/>
        </w:rPr>
        <w:t xml:space="preserve"> </w:t>
      </w:r>
      <w:r w:rsidR="003B2099">
        <w:rPr>
          <w:rFonts w:ascii="Tahoma" w:hAnsi="Tahoma" w:cs="Tahoma"/>
          <w:sz w:val="20"/>
          <w:szCs w:val="20"/>
        </w:rPr>
        <w:t xml:space="preserve">ako Podklad </w:t>
      </w:r>
      <w:r w:rsidR="0091354C">
        <w:rPr>
          <w:rFonts w:ascii="Tahoma" w:hAnsi="Tahoma" w:cs="Tahoma"/>
          <w:sz w:val="20"/>
          <w:szCs w:val="20"/>
        </w:rPr>
        <w:t>BBSK</w:t>
      </w:r>
      <w:r w:rsidR="003B2099">
        <w:rPr>
          <w:rFonts w:ascii="Tahoma" w:hAnsi="Tahoma" w:cs="Tahoma"/>
          <w:sz w:val="20"/>
          <w:szCs w:val="20"/>
        </w:rPr>
        <w:t xml:space="preserve"> aj</w:t>
      </w:r>
      <w:r w:rsidR="004B0487">
        <w:rPr>
          <w:rFonts w:ascii="Tahoma" w:hAnsi="Tahoma" w:cs="Tahoma"/>
          <w:sz w:val="20"/>
          <w:szCs w:val="20"/>
        </w:rPr>
        <w:t xml:space="preserve"> </w:t>
      </w:r>
      <w:r w:rsidRPr="00BE7CDB">
        <w:rPr>
          <w:rFonts w:ascii="Tahoma" w:hAnsi="Tahoma" w:cs="Tahoma"/>
          <w:sz w:val="20"/>
          <w:szCs w:val="20"/>
        </w:rPr>
        <w:t xml:space="preserve">časový harmonogram stavebných prác doručený </w:t>
      </w:r>
      <w:r>
        <w:rPr>
          <w:rFonts w:ascii="Tahoma" w:hAnsi="Tahoma" w:cs="Tahoma"/>
          <w:sz w:val="20"/>
          <w:szCs w:val="20"/>
        </w:rPr>
        <w:t>D</w:t>
      </w:r>
      <w:r w:rsidRPr="00BE7CDB">
        <w:rPr>
          <w:rFonts w:ascii="Tahoma" w:hAnsi="Tahoma" w:cs="Tahoma"/>
          <w:sz w:val="20"/>
          <w:szCs w:val="20"/>
        </w:rPr>
        <w:t>odávateľom stavebných prác</w:t>
      </w:r>
      <w:r w:rsidR="00972F70">
        <w:rPr>
          <w:rFonts w:ascii="Tahoma" w:hAnsi="Tahoma" w:cs="Tahoma"/>
          <w:sz w:val="20"/>
          <w:szCs w:val="20"/>
        </w:rPr>
        <w:t>, spravidla</w:t>
      </w:r>
      <w:r w:rsidRPr="00BE7CDB">
        <w:rPr>
          <w:rFonts w:ascii="Tahoma" w:hAnsi="Tahoma" w:cs="Tahoma"/>
          <w:sz w:val="20"/>
          <w:szCs w:val="20"/>
        </w:rPr>
        <w:t xml:space="preserve"> ku dňu odovzdania a prevzatia staveniska.</w:t>
      </w:r>
    </w:p>
    <w:p w14:paraId="6FD3A262" w14:textId="64D53EB8" w:rsidR="00AB10BB" w:rsidRDefault="00524E86" w:rsidP="00AB10BB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524E86">
        <w:rPr>
          <w:rFonts w:ascii="Tahoma" w:hAnsi="Tahoma" w:cs="Tahoma"/>
          <w:sz w:val="20"/>
          <w:szCs w:val="20"/>
        </w:rPr>
        <w:t>(h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Projektant je pri </w:t>
      </w:r>
      <w:r w:rsidR="00F11AA1">
        <w:rPr>
          <w:rFonts w:ascii="Tahoma" w:hAnsi="Tahoma" w:cs="Tahoma"/>
          <w:sz w:val="20"/>
          <w:szCs w:val="20"/>
        </w:rPr>
        <w:t>Dohľade Projektanta povinný spolupracovať so stavebným dozorom BBSK</w:t>
      </w:r>
      <w:r w:rsidR="00B123DC">
        <w:rPr>
          <w:rFonts w:ascii="Tahoma" w:hAnsi="Tahoma" w:cs="Tahoma"/>
          <w:sz w:val="20"/>
          <w:szCs w:val="20"/>
        </w:rPr>
        <w:t xml:space="preserve"> a zároveň je oboznámený s</w:t>
      </w:r>
      <w:r w:rsidR="00C14316">
        <w:rPr>
          <w:rFonts w:ascii="Tahoma" w:hAnsi="Tahoma" w:cs="Tahoma"/>
          <w:sz w:val="20"/>
          <w:szCs w:val="20"/>
        </w:rPr>
        <w:t> </w:t>
      </w:r>
      <w:r w:rsidR="00B123DC">
        <w:rPr>
          <w:rFonts w:ascii="Tahoma" w:hAnsi="Tahoma" w:cs="Tahoma"/>
          <w:sz w:val="20"/>
          <w:szCs w:val="20"/>
        </w:rPr>
        <w:t>tým</w:t>
      </w:r>
      <w:r w:rsidR="00C14316">
        <w:rPr>
          <w:rFonts w:ascii="Tahoma" w:hAnsi="Tahoma" w:cs="Tahoma"/>
          <w:sz w:val="20"/>
          <w:szCs w:val="20"/>
        </w:rPr>
        <w:t>, že</w:t>
      </w:r>
      <w:r w:rsidR="006814CD">
        <w:rPr>
          <w:rFonts w:ascii="Tahoma" w:hAnsi="Tahoma" w:cs="Tahoma"/>
          <w:sz w:val="20"/>
          <w:szCs w:val="20"/>
        </w:rPr>
        <w:t> pri niektorých úkonoch môže za BBSK konať</w:t>
      </w:r>
      <w:r w:rsidR="00972F70">
        <w:rPr>
          <w:rFonts w:ascii="Tahoma" w:hAnsi="Tahoma" w:cs="Tahoma"/>
          <w:sz w:val="20"/>
          <w:szCs w:val="20"/>
        </w:rPr>
        <w:t xml:space="preserve"> (a teda požadovať plnenie povinností Projektanta podľa tejto Zmluvy)</w:t>
      </w:r>
      <w:r w:rsidR="006814CD">
        <w:rPr>
          <w:rFonts w:ascii="Tahoma" w:hAnsi="Tahoma" w:cs="Tahoma"/>
          <w:sz w:val="20"/>
          <w:szCs w:val="20"/>
        </w:rPr>
        <w:t xml:space="preserve"> stavebný dozor, a to v rozsahu, ktorý bude </w:t>
      </w:r>
      <w:r w:rsidR="00AA7F7C">
        <w:rPr>
          <w:rFonts w:ascii="Tahoma" w:hAnsi="Tahoma" w:cs="Tahoma"/>
          <w:sz w:val="20"/>
          <w:szCs w:val="20"/>
        </w:rPr>
        <w:t>vymedzený v osobitnej zmluve uzatvorenej medzi BBSK a osobou, ktorá bude na Stavbe vykonávať stavebný dozor.</w:t>
      </w:r>
      <w:r w:rsidR="00B123DC">
        <w:rPr>
          <w:rFonts w:ascii="Tahoma" w:hAnsi="Tahoma" w:cs="Tahoma"/>
          <w:sz w:val="20"/>
          <w:szCs w:val="20"/>
        </w:rPr>
        <w:t xml:space="preserve"> </w:t>
      </w:r>
      <w:bookmarkStart w:id="22" w:name="_Hlk204163242"/>
      <w:r w:rsidR="00AB10BB" w:rsidRPr="00343991">
        <w:rPr>
          <w:rFonts w:ascii="Tahoma" w:hAnsi="Tahoma" w:cs="Tahoma"/>
          <w:bCs/>
          <w:sz w:val="20"/>
        </w:rPr>
        <w:t xml:space="preserve">Projektant sa </w:t>
      </w:r>
      <w:r w:rsidR="00AB10BB">
        <w:rPr>
          <w:rFonts w:ascii="Tahoma" w:hAnsi="Tahoma" w:cs="Tahoma"/>
          <w:bCs/>
          <w:sz w:val="20"/>
        </w:rPr>
        <w:t xml:space="preserve">tiež </w:t>
      </w:r>
      <w:r w:rsidR="00AB10BB" w:rsidRPr="00343991">
        <w:rPr>
          <w:rFonts w:ascii="Tahoma" w:hAnsi="Tahoma" w:cs="Tahoma"/>
          <w:bCs/>
          <w:sz w:val="20"/>
        </w:rPr>
        <w:t xml:space="preserve">zaväzuje </w:t>
      </w:r>
      <w:r w:rsidR="00AB10BB">
        <w:rPr>
          <w:rFonts w:ascii="Tahoma" w:hAnsi="Tahoma" w:cs="Tahoma"/>
          <w:bCs/>
          <w:sz w:val="20"/>
        </w:rPr>
        <w:t>pri Dohľade Projektanta</w:t>
      </w:r>
      <w:r w:rsidR="00AB10BB" w:rsidRPr="00343991">
        <w:rPr>
          <w:rFonts w:ascii="Tahoma" w:hAnsi="Tahoma" w:cs="Tahoma"/>
          <w:bCs/>
          <w:sz w:val="20"/>
        </w:rPr>
        <w:t xml:space="preserve"> spolupracovať s kontaktnými osobami Dodávateľa stavebných prác, stavbyvedúcim a koordinátorom bezpečnosti na Stavbe</w:t>
      </w:r>
      <w:r w:rsidR="00AB10BB">
        <w:rPr>
          <w:rFonts w:ascii="Tahoma" w:hAnsi="Tahoma" w:cs="Tahoma"/>
          <w:bCs/>
          <w:sz w:val="20"/>
        </w:rPr>
        <w:t xml:space="preserve"> a poskytovať im riadnu a bezodkladnú súčinnosť potrebnú na riadne a včasné dodanie diela podľa zmluvy, ktorú BBSK uzatvorí s Dodávateľom stavebných prác.</w:t>
      </w:r>
      <w:r w:rsidR="00AB10BB" w:rsidRPr="006E3685">
        <w:rPr>
          <w:rFonts w:ascii="Tahoma" w:hAnsi="Tahoma" w:cs="Tahoma"/>
          <w:bCs/>
          <w:sz w:val="20"/>
        </w:rPr>
        <w:t xml:space="preserve"> </w:t>
      </w:r>
    </w:p>
    <w:bookmarkEnd w:id="22"/>
    <w:p w14:paraId="24E1384C" w14:textId="447BBC94" w:rsidR="0089314D" w:rsidRDefault="00F5071F" w:rsidP="00F47F94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524E86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F5CAD">
        <w:rPr>
          <w:rFonts w:ascii="Tahoma" w:hAnsi="Tahoma" w:cs="Tahoma"/>
          <w:sz w:val="20"/>
          <w:szCs w:val="20"/>
        </w:rPr>
        <w:t>Na doručeni</w:t>
      </w:r>
      <w:r w:rsidR="00E50D44">
        <w:rPr>
          <w:rFonts w:ascii="Tahoma" w:hAnsi="Tahoma" w:cs="Tahoma"/>
          <w:sz w:val="20"/>
          <w:szCs w:val="20"/>
        </w:rPr>
        <w:t>e</w:t>
      </w:r>
      <w:r w:rsidR="001F5CAD">
        <w:rPr>
          <w:rFonts w:ascii="Tahoma" w:hAnsi="Tahoma" w:cs="Tahoma"/>
          <w:sz w:val="20"/>
          <w:szCs w:val="20"/>
        </w:rPr>
        <w:t xml:space="preserve"> stanovísk</w:t>
      </w:r>
      <w:r w:rsidR="004B269B">
        <w:rPr>
          <w:rFonts w:ascii="Tahoma" w:hAnsi="Tahoma" w:cs="Tahoma"/>
          <w:sz w:val="20"/>
          <w:szCs w:val="20"/>
        </w:rPr>
        <w:t xml:space="preserve">, vyjadrení, </w:t>
      </w:r>
      <w:r w:rsidR="004F6DAA">
        <w:rPr>
          <w:rFonts w:ascii="Tahoma" w:hAnsi="Tahoma" w:cs="Tahoma"/>
          <w:sz w:val="20"/>
          <w:szCs w:val="20"/>
        </w:rPr>
        <w:t>schválení</w:t>
      </w:r>
      <w:r w:rsidR="004B269B">
        <w:rPr>
          <w:rFonts w:ascii="Tahoma" w:hAnsi="Tahoma" w:cs="Tahoma"/>
          <w:sz w:val="20"/>
          <w:szCs w:val="20"/>
        </w:rPr>
        <w:t>,</w:t>
      </w:r>
      <w:r w:rsidR="00972F70">
        <w:rPr>
          <w:rFonts w:ascii="Tahoma" w:hAnsi="Tahoma" w:cs="Tahoma"/>
          <w:sz w:val="20"/>
          <w:szCs w:val="20"/>
        </w:rPr>
        <w:t xml:space="preserve"> súhlasov,</w:t>
      </w:r>
      <w:r w:rsidR="004B269B">
        <w:rPr>
          <w:rFonts w:ascii="Tahoma" w:hAnsi="Tahoma" w:cs="Tahoma"/>
          <w:sz w:val="20"/>
          <w:szCs w:val="20"/>
        </w:rPr>
        <w:t xml:space="preserve"> </w:t>
      </w:r>
      <w:r w:rsidR="00F64995">
        <w:rPr>
          <w:rFonts w:ascii="Tahoma" w:hAnsi="Tahoma" w:cs="Tahoma"/>
          <w:sz w:val="20"/>
          <w:szCs w:val="20"/>
        </w:rPr>
        <w:t>alebo oznámení</w:t>
      </w:r>
      <w:r w:rsidR="001F5CAD">
        <w:rPr>
          <w:rFonts w:ascii="Tahoma" w:hAnsi="Tahoma" w:cs="Tahoma"/>
          <w:sz w:val="20"/>
          <w:szCs w:val="20"/>
        </w:rPr>
        <w:t xml:space="preserve"> Projektanta</w:t>
      </w:r>
      <w:r w:rsidR="00972F70">
        <w:rPr>
          <w:rFonts w:ascii="Tahoma" w:hAnsi="Tahoma" w:cs="Tahoma"/>
          <w:sz w:val="20"/>
          <w:szCs w:val="20"/>
        </w:rPr>
        <w:t>,</w:t>
      </w:r>
      <w:r w:rsidR="001F5CAD">
        <w:rPr>
          <w:rFonts w:ascii="Tahoma" w:hAnsi="Tahoma" w:cs="Tahoma"/>
          <w:sz w:val="20"/>
          <w:szCs w:val="20"/>
        </w:rPr>
        <w:t xml:space="preserve"> </w:t>
      </w:r>
      <w:r w:rsidR="00B97203">
        <w:rPr>
          <w:rFonts w:ascii="Tahoma" w:hAnsi="Tahoma" w:cs="Tahoma"/>
          <w:sz w:val="20"/>
          <w:szCs w:val="20"/>
        </w:rPr>
        <w:t xml:space="preserve">ktoré predpokladá </w:t>
      </w:r>
      <w:r w:rsidR="001F5CAD">
        <w:rPr>
          <w:rFonts w:ascii="Tahoma" w:hAnsi="Tahoma" w:cs="Tahoma"/>
          <w:sz w:val="20"/>
          <w:szCs w:val="20"/>
        </w:rPr>
        <w:t>výkon činnosti Do</w:t>
      </w:r>
      <w:r w:rsidR="00F25199">
        <w:rPr>
          <w:rFonts w:ascii="Tahoma" w:hAnsi="Tahoma" w:cs="Tahoma"/>
          <w:sz w:val="20"/>
          <w:szCs w:val="20"/>
        </w:rPr>
        <w:t>hľadu</w:t>
      </w:r>
      <w:r w:rsidR="001F5CAD">
        <w:rPr>
          <w:rFonts w:ascii="Tahoma" w:hAnsi="Tahoma" w:cs="Tahoma"/>
          <w:sz w:val="20"/>
          <w:szCs w:val="20"/>
        </w:rPr>
        <w:t xml:space="preserve"> Projektant</w:t>
      </w:r>
      <w:r w:rsidR="00F25199">
        <w:rPr>
          <w:rFonts w:ascii="Tahoma" w:hAnsi="Tahoma" w:cs="Tahoma"/>
          <w:sz w:val="20"/>
          <w:szCs w:val="20"/>
        </w:rPr>
        <w:t>a</w:t>
      </w:r>
      <w:r w:rsidR="00972F70">
        <w:rPr>
          <w:rFonts w:ascii="Tahoma" w:hAnsi="Tahoma" w:cs="Tahoma"/>
          <w:sz w:val="20"/>
          <w:szCs w:val="20"/>
        </w:rPr>
        <w:t xml:space="preserve"> v rozsahu podľa tejto Zmluvy,</w:t>
      </w:r>
      <w:r w:rsidR="001F5CAD">
        <w:rPr>
          <w:rFonts w:ascii="Tahoma" w:hAnsi="Tahoma" w:cs="Tahoma"/>
          <w:sz w:val="20"/>
          <w:szCs w:val="20"/>
        </w:rPr>
        <w:t xml:space="preserve"> sa budú aplikovať </w:t>
      </w:r>
      <w:r w:rsidR="001F5CAD" w:rsidRPr="00CE63EF">
        <w:rPr>
          <w:rFonts w:ascii="Tahoma" w:hAnsi="Tahoma" w:cs="Tahoma"/>
          <w:sz w:val="20"/>
          <w:szCs w:val="20"/>
        </w:rPr>
        <w:t xml:space="preserve">ustanovenia </w:t>
      </w:r>
      <w:r w:rsidR="00091325" w:rsidRPr="00CE63EF">
        <w:rPr>
          <w:rFonts w:ascii="Tahoma" w:hAnsi="Tahoma" w:cs="Tahoma"/>
          <w:sz w:val="20"/>
          <w:szCs w:val="20"/>
        </w:rPr>
        <w:t>čl.</w:t>
      </w:r>
      <w:r w:rsidR="00721987" w:rsidRPr="00CE63EF">
        <w:rPr>
          <w:rFonts w:ascii="Tahoma" w:hAnsi="Tahoma" w:cs="Tahoma"/>
          <w:sz w:val="20"/>
          <w:szCs w:val="20"/>
        </w:rPr>
        <w:t xml:space="preserve"> 15 </w:t>
      </w:r>
      <w:r w:rsidR="00972F70" w:rsidRPr="00CE63EF">
        <w:rPr>
          <w:rFonts w:ascii="Tahoma" w:hAnsi="Tahoma" w:cs="Tahoma"/>
          <w:sz w:val="20"/>
          <w:szCs w:val="20"/>
        </w:rPr>
        <w:t>o doručovaní Korešpondencie</w:t>
      </w:r>
      <w:r w:rsidRPr="00CE63EF">
        <w:rPr>
          <w:rFonts w:ascii="Tahoma" w:hAnsi="Tahoma" w:cs="Tahoma"/>
          <w:sz w:val="20"/>
          <w:szCs w:val="20"/>
        </w:rPr>
        <w:t xml:space="preserve">. </w:t>
      </w:r>
      <w:r w:rsidR="00F03FD0" w:rsidRPr="00CE63EF">
        <w:rPr>
          <w:rFonts w:ascii="Tahoma" w:hAnsi="Tahoma" w:cs="Tahoma"/>
          <w:sz w:val="20"/>
          <w:szCs w:val="20"/>
        </w:rPr>
        <w:t xml:space="preserve">Ak však má byť adresátom </w:t>
      </w:r>
      <w:r w:rsidR="006F0407" w:rsidRPr="00CE63EF">
        <w:rPr>
          <w:rFonts w:ascii="Tahoma" w:hAnsi="Tahoma" w:cs="Tahoma"/>
          <w:sz w:val="20"/>
          <w:szCs w:val="20"/>
        </w:rPr>
        <w:t xml:space="preserve">úkonu podľa predchádzajúcej vety iná osoba než </w:t>
      </w:r>
      <w:r w:rsidR="00580A3E" w:rsidRPr="00CE63EF">
        <w:rPr>
          <w:rFonts w:ascii="Tahoma" w:hAnsi="Tahoma" w:cs="Tahoma"/>
          <w:sz w:val="20"/>
          <w:szCs w:val="20"/>
        </w:rPr>
        <w:t>BBSK, najmä, nie však výlučne</w:t>
      </w:r>
      <w:r w:rsidR="00BD5E9D" w:rsidRPr="00CE63EF">
        <w:rPr>
          <w:rFonts w:ascii="Tahoma" w:hAnsi="Tahoma" w:cs="Tahoma"/>
          <w:sz w:val="20"/>
          <w:szCs w:val="20"/>
        </w:rPr>
        <w:t>,</w:t>
      </w:r>
      <w:r w:rsidR="00580A3E" w:rsidRPr="00CE63EF">
        <w:rPr>
          <w:rFonts w:ascii="Tahoma" w:hAnsi="Tahoma" w:cs="Tahoma"/>
          <w:sz w:val="20"/>
          <w:szCs w:val="20"/>
        </w:rPr>
        <w:t xml:space="preserve"> </w:t>
      </w:r>
      <w:r w:rsidR="001D6F36" w:rsidRPr="00CE63EF">
        <w:rPr>
          <w:rFonts w:ascii="Tahoma" w:hAnsi="Tahoma" w:cs="Tahoma"/>
          <w:sz w:val="20"/>
          <w:szCs w:val="20"/>
        </w:rPr>
        <w:t>stavebný dozor BBSK</w:t>
      </w:r>
      <w:r w:rsidR="00580A3E" w:rsidRPr="00CE63EF">
        <w:rPr>
          <w:rFonts w:ascii="Tahoma" w:hAnsi="Tahoma" w:cs="Tahoma"/>
          <w:sz w:val="20"/>
          <w:szCs w:val="20"/>
        </w:rPr>
        <w:t xml:space="preserve"> alebo Dodávateľ stavebných prác, </w:t>
      </w:r>
      <w:r w:rsidR="002B4B79" w:rsidRPr="00CE63EF">
        <w:rPr>
          <w:rFonts w:ascii="Tahoma" w:hAnsi="Tahoma" w:cs="Tahoma"/>
          <w:sz w:val="20"/>
          <w:szCs w:val="20"/>
        </w:rPr>
        <w:t>je Projektant povinný zabezpečiť</w:t>
      </w:r>
      <w:r w:rsidR="00EA13E8" w:rsidRPr="00CE63EF">
        <w:rPr>
          <w:rFonts w:ascii="Tahoma" w:hAnsi="Tahoma" w:cs="Tahoma"/>
          <w:sz w:val="20"/>
          <w:szCs w:val="20"/>
        </w:rPr>
        <w:t xml:space="preserve">, </w:t>
      </w:r>
      <w:r w:rsidR="00843E6F" w:rsidRPr="00CE63EF">
        <w:rPr>
          <w:rFonts w:ascii="Tahoma" w:hAnsi="Tahoma" w:cs="Tahoma"/>
          <w:sz w:val="20"/>
          <w:szCs w:val="20"/>
        </w:rPr>
        <w:t>aby bol</w:t>
      </w:r>
      <w:r w:rsidR="003A6A81" w:rsidRPr="00CE63EF">
        <w:rPr>
          <w:rFonts w:ascii="Tahoma" w:hAnsi="Tahoma" w:cs="Tahoma"/>
          <w:sz w:val="20"/>
          <w:szCs w:val="20"/>
        </w:rPr>
        <w:t>a</w:t>
      </w:r>
      <w:r w:rsidR="00843E6F" w:rsidRPr="00CE63EF">
        <w:rPr>
          <w:rFonts w:ascii="Tahoma" w:hAnsi="Tahoma" w:cs="Tahoma"/>
          <w:sz w:val="20"/>
          <w:szCs w:val="20"/>
        </w:rPr>
        <w:t xml:space="preserve"> </w:t>
      </w:r>
      <w:r w:rsidR="00843E6F" w:rsidRPr="00CE63EF">
        <w:rPr>
          <w:rFonts w:ascii="Tahoma" w:hAnsi="Tahoma" w:cs="Tahoma"/>
          <w:sz w:val="20"/>
          <w:szCs w:val="20"/>
        </w:rPr>
        <w:lastRenderedPageBreak/>
        <w:t>predmetn</w:t>
      </w:r>
      <w:r w:rsidR="003A6A81" w:rsidRPr="00CE63EF">
        <w:rPr>
          <w:rFonts w:ascii="Tahoma" w:hAnsi="Tahoma" w:cs="Tahoma"/>
          <w:sz w:val="20"/>
          <w:szCs w:val="20"/>
        </w:rPr>
        <w:t>á</w:t>
      </w:r>
      <w:r w:rsidR="00843E6F" w:rsidRPr="00CE63EF">
        <w:rPr>
          <w:rFonts w:ascii="Tahoma" w:hAnsi="Tahoma" w:cs="Tahoma"/>
          <w:sz w:val="20"/>
          <w:szCs w:val="20"/>
        </w:rPr>
        <w:t xml:space="preserve"> </w:t>
      </w:r>
      <w:r w:rsidR="003A6A81" w:rsidRPr="00CE63EF">
        <w:rPr>
          <w:rFonts w:ascii="Tahoma" w:hAnsi="Tahoma" w:cs="Tahoma"/>
          <w:sz w:val="20"/>
          <w:szCs w:val="20"/>
        </w:rPr>
        <w:t>písomnosť</w:t>
      </w:r>
      <w:r w:rsidR="00843E6F" w:rsidRPr="00CE63EF">
        <w:rPr>
          <w:rFonts w:ascii="Tahoma" w:hAnsi="Tahoma" w:cs="Tahoma"/>
          <w:sz w:val="20"/>
          <w:szCs w:val="20"/>
        </w:rPr>
        <w:t xml:space="preserve"> doručen</w:t>
      </w:r>
      <w:r w:rsidR="003A6A81" w:rsidRPr="00CE63EF">
        <w:rPr>
          <w:rFonts w:ascii="Tahoma" w:hAnsi="Tahoma" w:cs="Tahoma"/>
          <w:sz w:val="20"/>
          <w:szCs w:val="20"/>
        </w:rPr>
        <w:t>á</w:t>
      </w:r>
      <w:r w:rsidR="00843E6F" w:rsidRPr="00CE63EF">
        <w:rPr>
          <w:rFonts w:ascii="Tahoma" w:hAnsi="Tahoma" w:cs="Tahoma"/>
          <w:sz w:val="20"/>
          <w:szCs w:val="20"/>
        </w:rPr>
        <w:t xml:space="preserve"> do dispozičnej sféry</w:t>
      </w:r>
      <w:r w:rsidR="00EA13E8" w:rsidRPr="00CE63EF">
        <w:rPr>
          <w:rFonts w:ascii="Tahoma" w:hAnsi="Tahoma" w:cs="Tahoma"/>
          <w:sz w:val="20"/>
          <w:szCs w:val="20"/>
        </w:rPr>
        <w:t xml:space="preserve"> takéhoto adresáta. </w:t>
      </w:r>
      <w:r w:rsidR="00776386" w:rsidRPr="00CE63EF">
        <w:rPr>
          <w:rFonts w:ascii="Tahoma" w:hAnsi="Tahoma" w:cs="Tahoma"/>
          <w:sz w:val="20"/>
          <w:szCs w:val="20"/>
        </w:rPr>
        <w:t xml:space="preserve">Ustanovenia o doručovaní Korešpondencie podľa </w:t>
      </w:r>
      <w:r w:rsidR="00091325" w:rsidRPr="00CE63EF">
        <w:rPr>
          <w:rFonts w:ascii="Tahoma" w:hAnsi="Tahoma" w:cs="Tahoma"/>
          <w:sz w:val="20"/>
          <w:szCs w:val="20"/>
        </w:rPr>
        <w:t>čl.</w:t>
      </w:r>
      <w:r w:rsidR="00776386" w:rsidRPr="00CE63EF">
        <w:rPr>
          <w:rFonts w:ascii="Tahoma" w:hAnsi="Tahoma" w:cs="Tahoma"/>
          <w:sz w:val="20"/>
          <w:szCs w:val="20"/>
        </w:rPr>
        <w:t xml:space="preserve"> 15 sa</w:t>
      </w:r>
      <w:r w:rsidR="00776386">
        <w:rPr>
          <w:rFonts w:ascii="Tahoma" w:hAnsi="Tahoma" w:cs="Tahoma"/>
          <w:sz w:val="20"/>
          <w:szCs w:val="20"/>
        </w:rPr>
        <w:t xml:space="preserve"> neuplatnia v prípade úkonov</w:t>
      </w:r>
      <w:r w:rsidR="00B61105">
        <w:rPr>
          <w:rFonts w:ascii="Tahoma" w:hAnsi="Tahoma" w:cs="Tahoma"/>
          <w:sz w:val="20"/>
          <w:szCs w:val="20"/>
        </w:rPr>
        <w:t xml:space="preserve"> </w:t>
      </w:r>
      <w:r w:rsidR="006568D2">
        <w:rPr>
          <w:rFonts w:ascii="Tahoma" w:hAnsi="Tahoma" w:cs="Tahoma"/>
          <w:sz w:val="20"/>
          <w:szCs w:val="20"/>
        </w:rPr>
        <w:t>adresovaných stavebnému dozoru BBSK alebo Dodávateľovi stavebných prác</w:t>
      </w:r>
      <w:r w:rsidR="006479F2">
        <w:rPr>
          <w:rFonts w:ascii="Tahoma" w:hAnsi="Tahoma" w:cs="Tahoma"/>
          <w:sz w:val="20"/>
          <w:szCs w:val="20"/>
        </w:rPr>
        <w:t xml:space="preserve">, </w:t>
      </w:r>
      <w:r w:rsidR="00153586">
        <w:rPr>
          <w:rFonts w:ascii="Tahoma" w:hAnsi="Tahoma" w:cs="Tahoma"/>
          <w:sz w:val="20"/>
          <w:szCs w:val="20"/>
        </w:rPr>
        <w:t xml:space="preserve">pri </w:t>
      </w:r>
      <w:r w:rsidR="00A272ED">
        <w:rPr>
          <w:rFonts w:ascii="Tahoma" w:hAnsi="Tahoma" w:cs="Tahoma"/>
          <w:sz w:val="20"/>
          <w:szCs w:val="20"/>
        </w:rPr>
        <w:t>ktorých</w:t>
      </w:r>
      <w:r w:rsidR="007742A1">
        <w:rPr>
          <w:rFonts w:ascii="Tahoma" w:hAnsi="Tahoma" w:cs="Tahoma"/>
          <w:sz w:val="20"/>
          <w:szCs w:val="20"/>
        </w:rPr>
        <w:t xml:space="preserve"> </w:t>
      </w:r>
      <w:r w:rsidR="00925B17">
        <w:rPr>
          <w:rFonts w:ascii="Tahoma" w:hAnsi="Tahoma" w:cs="Tahoma"/>
          <w:sz w:val="20"/>
          <w:szCs w:val="20"/>
        </w:rPr>
        <w:t>podľa obchodných zvyklostí</w:t>
      </w:r>
      <w:r w:rsidR="00D12966">
        <w:rPr>
          <w:rFonts w:ascii="Tahoma" w:hAnsi="Tahoma" w:cs="Tahoma"/>
          <w:sz w:val="20"/>
          <w:szCs w:val="20"/>
        </w:rPr>
        <w:t xml:space="preserve"> alebo</w:t>
      </w:r>
      <w:r w:rsidR="00925B17">
        <w:rPr>
          <w:rFonts w:ascii="Tahoma" w:hAnsi="Tahoma" w:cs="Tahoma"/>
          <w:sz w:val="20"/>
          <w:szCs w:val="20"/>
        </w:rPr>
        <w:t xml:space="preserve"> o</w:t>
      </w:r>
      <w:r w:rsidR="00D12966">
        <w:rPr>
          <w:rFonts w:ascii="Tahoma" w:hAnsi="Tahoma" w:cs="Tahoma"/>
          <w:sz w:val="20"/>
          <w:szCs w:val="20"/>
        </w:rPr>
        <w:t>dvetvovej</w:t>
      </w:r>
      <w:r w:rsidR="00925B17">
        <w:rPr>
          <w:rFonts w:ascii="Tahoma" w:hAnsi="Tahoma" w:cs="Tahoma"/>
          <w:sz w:val="20"/>
          <w:szCs w:val="20"/>
        </w:rPr>
        <w:t xml:space="preserve"> praxe</w:t>
      </w:r>
      <w:r w:rsidR="00D12966">
        <w:rPr>
          <w:rFonts w:ascii="Tahoma" w:hAnsi="Tahoma" w:cs="Tahoma"/>
          <w:sz w:val="20"/>
          <w:szCs w:val="20"/>
        </w:rPr>
        <w:t xml:space="preserve"> postačuje</w:t>
      </w:r>
      <w:r w:rsidR="00A272ED">
        <w:rPr>
          <w:rFonts w:ascii="Tahoma" w:hAnsi="Tahoma" w:cs="Tahoma"/>
          <w:sz w:val="20"/>
          <w:szCs w:val="20"/>
        </w:rPr>
        <w:t>, aby bol úkon urobený vo forme zápis</w:t>
      </w:r>
      <w:r w:rsidR="0051176E">
        <w:rPr>
          <w:rFonts w:ascii="Tahoma" w:hAnsi="Tahoma" w:cs="Tahoma"/>
          <w:sz w:val="20"/>
          <w:szCs w:val="20"/>
        </w:rPr>
        <w:t>u</w:t>
      </w:r>
      <w:r w:rsidR="00A272ED">
        <w:rPr>
          <w:rFonts w:ascii="Tahoma" w:hAnsi="Tahoma" w:cs="Tahoma"/>
          <w:sz w:val="20"/>
          <w:szCs w:val="20"/>
        </w:rPr>
        <w:t xml:space="preserve"> v stavebnom denníku, pričom</w:t>
      </w:r>
      <w:r w:rsidR="005D4C28">
        <w:rPr>
          <w:rFonts w:ascii="Tahoma" w:hAnsi="Tahoma" w:cs="Tahoma"/>
          <w:sz w:val="20"/>
          <w:szCs w:val="20"/>
        </w:rPr>
        <w:t xml:space="preserve"> takéto </w:t>
      </w:r>
      <w:r w:rsidR="00C13176">
        <w:rPr>
          <w:rFonts w:ascii="Tahoma" w:hAnsi="Tahoma" w:cs="Tahoma"/>
          <w:sz w:val="20"/>
          <w:szCs w:val="20"/>
        </w:rPr>
        <w:t>pí</w:t>
      </w:r>
      <w:r w:rsidR="00A13DAB">
        <w:rPr>
          <w:rFonts w:ascii="Tahoma" w:hAnsi="Tahoma" w:cs="Tahoma"/>
          <w:sz w:val="20"/>
          <w:szCs w:val="20"/>
        </w:rPr>
        <w:t>s</w:t>
      </w:r>
      <w:r w:rsidR="00C13176">
        <w:rPr>
          <w:rFonts w:ascii="Tahoma" w:hAnsi="Tahoma" w:cs="Tahoma"/>
          <w:sz w:val="20"/>
          <w:szCs w:val="20"/>
        </w:rPr>
        <w:t>omnosti</w:t>
      </w:r>
      <w:r w:rsidR="005D4C28">
        <w:rPr>
          <w:rFonts w:ascii="Tahoma" w:hAnsi="Tahoma" w:cs="Tahoma"/>
          <w:sz w:val="20"/>
          <w:szCs w:val="20"/>
        </w:rPr>
        <w:t xml:space="preserve"> sa považujú za doručené</w:t>
      </w:r>
      <w:r w:rsidR="00561BDC">
        <w:rPr>
          <w:rFonts w:ascii="Tahoma" w:hAnsi="Tahoma" w:cs="Tahoma"/>
          <w:sz w:val="20"/>
          <w:szCs w:val="20"/>
        </w:rPr>
        <w:t xml:space="preserve"> uplynutím </w:t>
      </w:r>
      <w:r w:rsidR="00972F70">
        <w:rPr>
          <w:rFonts w:ascii="Tahoma" w:hAnsi="Tahoma" w:cs="Tahoma"/>
          <w:sz w:val="20"/>
          <w:szCs w:val="20"/>
        </w:rPr>
        <w:t>tretieho dňa</w:t>
      </w:r>
      <w:r w:rsidR="00561BDC">
        <w:rPr>
          <w:rFonts w:ascii="Tahoma" w:hAnsi="Tahoma" w:cs="Tahoma"/>
          <w:sz w:val="20"/>
          <w:szCs w:val="20"/>
        </w:rPr>
        <w:t xml:space="preserve"> odo dňa </w:t>
      </w:r>
      <w:r w:rsidR="00327151">
        <w:rPr>
          <w:rFonts w:ascii="Tahoma" w:hAnsi="Tahoma" w:cs="Tahoma"/>
          <w:sz w:val="20"/>
          <w:szCs w:val="20"/>
        </w:rPr>
        <w:t xml:space="preserve">uskutočnenia </w:t>
      </w:r>
      <w:r w:rsidR="00561BDC">
        <w:rPr>
          <w:rFonts w:ascii="Tahoma" w:hAnsi="Tahoma" w:cs="Tahoma"/>
          <w:sz w:val="20"/>
          <w:szCs w:val="20"/>
        </w:rPr>
        <w:t>zápisu</w:t>
      </w:r>
      <w:r w:rsidR="00327151">
        <w:rPr>
          <w:rFonts w:ascii="Tahoma" w:hAnsi="Tahoma" w:cs="Tahoma"/>
          <w:sz w:val="20"/>
          <w:szCs w:val="20"/>
        </w:rPr>
        <w:t xml:space="preserve"> v stavebnom denníku.</w:t>
      </w:r>
      <w:r w:rsidR="00561BDC">
        <w:rPr>
          <w:rFonts w:ascii="Tahoma" w:hAnsi="Tahoma" w:cs="Tahoma"/>
          <w:sz w:val="20"/>
          <w:szCs w:val="20"/>
        </w:rPr>
        <w:t xml:space="preserve"> </w:t>
      </w:r>
      <w:r w:rsidR="005D4C28">
        <w:rPr>
          <w:rFonts w:ascii="Tahoma" w:hAnsi="Tahoma" w:cs="Tahoma"/>
          <w:sz w:val="20"/>
          <w:szCs w:val="20"/>
        </w:rPr>
        <w:t xml:space="preserve"> </w:t>
      </w:r>
      <w:r w:rsidR="00A272ED">
        <w:rPr>
          <w:rFonts w:ascii="Tahoma" w:hAnsi="Tahoma" w:cs="Tahoma"/>
          <w:sz w:val="20"/>
          <w:szCs w:val="20"/>
        </w:rPr>
        <w:t xml:space="preserve">  </w:t>
      </w:r>
      <w:r w:rsidR="00843E6F">
        <w:rPr>
          <w:rFonts w:ascii="Tahoma" w:hAnsi="Tahoma" w:cs="Tahoma"/>
          <w:sz w:val="20"/>
          <w:szCs w:val="20"/>
        </w:rPr>
        <w:t xml:space="preserve"> </w:t>
      </w:r>
      <w:r w:rsidR="002B4B7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510471">
        <w:rPr>
          <w:rFonts w:ascii="Tahoma" w:hAnsi="Tahoma" w:cs="Tahoma"/>
          <w:sz w:val="20"/>
          <w:szCs w:val="20"/>
        </w:rPr>
        <w:t xml:space="preserve"> </w:t>
      </w:r>
    </w:p>
    <w:p w14:paraId="6D6F00D5" w14:textId="1AF5FBBD" w:rsidR="006E47A1" w:rsidRDefault="00F5071F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8.</w:t>
      </w:r>
      <w:r w:rsidR="00F80248">
        <w:rPr>
          <w:rFonts w:ascii="Tahoma" w:hAnsi="Tahoma" w:cs="Tahoma"/>
          <w:b/>
          <w:bCs/>
          <w:sz w:val="20"/>
          <w:szCs w:val="20"/>
        </w:rPr>
        <w:t>4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D519F3">
        <w:rPr>
          <w:rFonts w:ascii="Tahoma" w:hAnsi="Tahoma" w:cs="Tahoma"/>
          <w:b/>
          <w:bCs/>
          <w:sz w:val="20"/>
          <w:szCs w:val="20"/>
        </w:rPr>
        <w:t>K</w:t>
      </w:r>
      <w:r w:rsidR="006E47A1">
        <w:rPr>
          <w:rFonts w:ascii="Tahoma" w:hAnsi="Tahoma" w:cs="Tahoma"/>
          <w:b/>
          <w:bCs/>
          <w:sz w:val="20"/>
          <w:szCs w:val="20"/>
        </w:rPr>
        <w:t>onzultačné služby</w:t>
      </w:r>
    </w:p>
    <w:p w14:paraId="024A1E3A" w14:textId="24BDF71E" w:rsidR="006E47A1" w:rsidRDefault="00D519F3" w:rsidP="00D519F3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D3112">
        <w:rPr>
          <w:rFonts w:ascii="Tahoma" w:hAnsi="Tahoma" w:cs="Tahoma"/>
          <w:sz w:val="20"/>
          <w:szCs w:val="20"/>
        </w:rPr>
        <w:t>Projektant</w:t>
      </w:r>
      <w:r w:rsidR="006E47A1">
        <w:rPr>
          <w:rFonts w:ascii="Tahoma" w:hAnsi="Tahoma" w:cs="Tahoma"/>
          <w:sz w:val="20"/>
          <w:szCs w:val="20"/>
        </w:rPr>
        <w:t xml:space="preserve"> je povinný kedykoľvek</w:t>
      </w:r>
      <w:r w:rsidR="004348F4">
        <w:rPr>
          <w:rFonts w:ascii="Tahoma" w:hAnsi="Tahoma" w:cs="Tahoma"/>
          <w:sz w:val="20"/>
          <w:szCs w:val="20"/>
        </w:rPr>
        <w:t xml:space="preserve"> počas trvania záručnej doby</w:t>
      </w:r>
      <w:r w:rsidR="006E47A1">
        <w:rPr>
          <w:rFonts w:ascii="Tahoma" w:hAnsi="Tahoma" w:cs="Tahoma"/>
          <w:sz w:val="20"/>
          <w:szCs w:val="20"/>
        </w:rPr>
        <w:t xml:space="preserve"> </w:t>
      </w:r>
      <w:r w:rsidR="00EB5623">
        <w:rPr>
          <w:rFonts w:ascii="Tahoma" w:hAnsi="Tahoma" w:cs="Tahoma"/>
          <w:sz w:val="20"/>
          <w:szCs w:val="20"/>
        </w:rPr>
        <w:t xml:space="preserve">k Dielu </w:t>
      </w:r>
      <w:r w:rsidR="006E47A1">
        <w:rPr>
          <w:rFonts w:ascii="Tahoma" w:hAnsi="Tahoma" w:cs="Tahoma"/>
          <w:sz w:val="20"/>
          <w:szCs w:val="20"/>
        </w:rPr>
        <w:t xml:space="preserve">na žiadosť </w:t>
      </w:r>
      <w:r w:rsidR="000D3112">
        <w:rPr>
          <w:rFonts w:ascii="Tahoma" w:hAnsi="Tahoma" w:cs="Tahoma"/>
          <w:sz w:val="20"/>
          <w:szCs w:val="20"/>
        </w:rPr>
        <w:t xml:space="preserve">BBSK </w:t>
      </w:r>
      <w:r w:rsidR="006E47A1">
        <w:rPr>
          <w:rFonts w:ascii="Tahoma" w:hAnsi="Tahoma" w:cs="Tahoma"/>
          <w:sz w:val="20"/>
          <w:szCs w:val="20"/>
        </w:rPr>
        <w:t xml:space="preserve">ako verejného obstarávateľa bezodkladne poskytnúť písomné vysvetlenia týkajúce sa technických otázok a záležitostí Diela ako súťažného podkladu vo verejnom obstarávaní vyhlásenom na </w:t>
      </w:r>
      <w:r w:rsidR="00017445">
        <w:rPr>
          <w:rFonts w:ascii="Tahoma" w:hAnsi="Tahoma" w:cs="Tahoma"/>
          <w:sz w:val="20"/>
          <w:szCs w:val="20"/>
        </w:rPr>
        <w:t xml:space="preserve">zákazku na </w:t>
      </w:r>
      <w:r w:rsidR="007B0990">
        <w:rPr>
          <w:rFonts w:ascii="Tahoma" w:hAnsi="Tahoma" w:cs="Tahoma"/>
          <w:sz w:val="20"/>
          <w:szCs w:val="20"/>
        </w:rPr>
        <w:t>zhotovenie</w:t>
      </w:r>
      <w:r w:rsidR="00017445">
        <w:rPr>
          <w:rFonts w:ascii="Tahoma" w:hAnsi="Tahoma" w:cs="Tahoma"/>
          <w:sz w:val="20"/>
          <w:szCs w:val="20"/>
        </w:rPr>
        <w:t xml:space="preserve"> Stavby</w:t>
      </w:r>
      <w:r w:rsidR="00D87A18">
        <w:rPr>
          <w:rFonts w:ascii="Tahoma" w:hAnsi="Tahoma" w:cs="Tahoma"/>
          <w:sz w:val="20"/>
          <w:szCs w:val="20"/>
        </w:rPr>
        <w:t xml:space="preserve"> alebo jej časti</w:t>
      </w:r>
      <w:r w:rsidR="006E47A1">
        <w:rPr>
          <w:rFonts w:ascii="Tahoma" w:hAnsi="Tahoma" w:cs="Tahoma"/>
          <w:sz w:val="20"/>
          <w:szCs w:val="20"/>
        </w:rPr>
        <w:t xml:space="preserve">, ak </w:t>
      </w:r>
      <w:r w:rsidR="00FA664F">
        <w:rPr>
          <w:rFonts w:ascii="Tahoma" w:hAnsi="Tahoma" w:cs="Tahoma"/>
          <w:sz w:val="20"/>
          <w:szCs w:val="20"/>
        </w:rPr>
        <w:t>BBSK</w:t>
      </w:r>
      <w:r w:rsidR="006E47A1">
        <w:rPr>
          <w:rFonts w:ascii="Tahoma" w:hAnsi="Tahoma" w:cs="Tahoma"/>
          <w:sz w:val="20"/>
          <w:szCs w:val="20"/>
        </w:rPr>
        <w:t xml:space="preserve"> takúto požiadavku uplatní</w:t>
      </w:r>
      <w:r w:rsidR="00BE0682">
        <w:rPr>
          <w:rFonts w:ascii="Tahoma" w:hAnsi="Tahoma" w:cs="Tahoma"/>
          <w:sz w:val="20"/>
          <w:szCs w:val="20"/>
        </w:rPr>
        <w:t xml:space="preserve">, a to aj po ukončení verejného obstarávania, ak by bola takáto súčinnosť </w:t>
      </w:r>
      <w:r w:rsidR="005D0F82">
        <w:rPr>
          <w:rFonts w:ascii="Tahoma" w:hAnsi="Tahoma" w:cs="Tahoma"/>
          <w:sz w:val="20"/>
          <w:szCs w:val="20"/>
        </w:rPr>
        <w:t>Projektanta</w:t>
      </w:r>
      <w:r w:rsidR="00BE0682">
        <w:rPr>
          <w:rFonts w:ascii="Tahoma" w:hAnsi="Tahoma" w:cs="Tahoma"/>
          <w:sz w:val="20"/>
          <w:szCs w:val="20"/>
        </w:rPr>
        <w:t xml:space="preserve"> potrebná za účelom výkonu kontroly riadiaceho alebo iného kompetentného orgánu pri financovaní projektovej dokumentácie vyššieho stupňa z </w:t>
      </w:r>
      <w:r w:rsidR="00730F7B">
        <w:rPr>
          <w:rFonts w:ascii="Tahoma" w:hAnsi="Tahoma" w:cs="Tahoma"/>
          <w:sz w:val="20"/>
          <w:szCs w:val="20"/>
        </w:rPr>
        <w:t xml:space="preserve">iných </w:t>
      </w:r>
      <w:r w:rsidR="00BE0682">
        <w:rPr>
          <w:rFonts w:ascii="Tahoma" w:hAnsi="Tahoma" w:cs="Tahoma"/>
          <w:sz w:val="20"/>
          <w:szCs w:val="20"/>
        </w:rPr>
        <w:t>zdrojov</w:t>
      </w:r>
      <w:r w:rsidR="00730F7B">
        <w:rPr>
          <w:rFonts w:ascii="Tahoma" w:hAnsi="Tahoma" w:cs="Tahoma"/>
          <w:sz w:val="20"/>
          <w:szCs w:val="20"/>
        </w:rPr>
        <w:t xml:space="preserve"> ako zo zdrojov rozpočtu BBSK</w:t>
      </w:r>
    </w:p>
    <w:p w14:paraId="6E029CBB" w14:textId="4E94A969" w:rsidR="00D519F3" w:rsidRDefault="00D519F3" w:rsidP="00D519F3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0667F8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sa zaväzuje zúčastniť sa akýchkoľvek rokovaní, verejných prerokovaní Diela alebo verejných rokovaní s Dielom súvisiacich, ak ho na to </w:t>
      </w:r>
      <w:r w:rsidR="000667F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vyzve. </w:t>
      </w:r>
    </w:p>
    <w:p w14:paraId="532871B3" w14:textId="219EDB6A" w:rsidR="005A35A5" w:rsidRPr="00AA3489" w:rsidRDefault="008B0313" w:rsidP="00AA3489">
      <w:pPr>
        <w:pStyle w:val="Odsekzoznamu"/>
        <w:tabs>
          <w:tab w:val="left" w:pos="1134"/>
        </w:tabs>
        <w:ind w:left="1134" w:hanging="425"/>
      </w:pPr>
      <w:r>
        <w:rPr>
          <w:rFonts w:ascii="Tahoma" w:hAnsi="Tahoma" w:cs="Tahoma"/>
          <w:bCs/>
          <w:sz w:val="20"/>
        </w:rPr>
        <w:tab/>
      </w:r>
    </w:p>
    <w:p w14:paraId="6501116D" w14:textId="7471F6E6" w:rsidR="0081596B" w:rsidRPr="00E85BED" w:rsidRDefault="00BE63AB" w:rsidP="0081596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b/>
          <w:bCs/>
          <w:caps/>
          <w:sz w:val="20"/>
          <w:szCs w:val="20"/>
        </w:rPr>
        <w:t>9</w:t>
      </w:r>
      <w:r w:rsidR="002B3C10" w:rsidRPr="00E85BED">
        <w:rPr>
          <w:rFonts w:ascii="Tahoma" w:hAnsi="Tahoma" w:cs="Tahoma"/>
          <w:b/>
          <w:bCs/>
          <w:caps/>
          <w:sz w:val="20"/>
          <w:szCs w:val="20"/>
        </w:rPr>
        <w:tab/>
      </w:r>
      <w:r w:rsidR="0081596B" w:rsidRPr="00E85BED">
        <w:rPr>
          <w:rFonts w:ascii="Tahoma" w:hAnsi="Tahoma" w:cs="Tahoma"/>
          <w:b/>
          <w:bCs/>
          <w:caps/>
          <w:sz w:val="20"/>
          <w:szCs w:val="20"/>
        </w:rPr>
        <w:t>Subdodávatelia</w:t>
      </w:r>
    </w:p>
    <w:p w14:paraId="1034A4F1" w14:textId="76AB836E" w:rsidR="0081596B" w:rsidRPr="00EB758B" w:rsidRDefault="001E6E3D" w:rsidP="00E85BE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2B3C10">
        <w:rPr>
          <w:rFonts w:ascii="Tahoma" w:hAnsi="Tahoma" w:cs="Tahoma"/>
          <w:sz w:val="20"/>
          <w:szCs w:val="20"/>
        </w:rPr>
        <w:t>.1</w:t>
      </w:r>
      <w:r w:rsidR="002B3C10">
        <w:rPr>
          <w:rFonts w:ascii="Tahoma" w:hAnsi="Tahoma" w:cs="Tahoma"/>
          <w:sz w:val="20"/>
          <w:szCs w:val="20"/>
        </w:rPr>
        <w:tab/>
      </w:r>
      <w:r w:rsidR="0081596B" w:rsidRPr="00EB758B">
        <w:rPr>
          <w:rFonts w:ascii="Tahoma" w:hAnsi="Tahoma" w:cs="Tahoma"/>
          <w:sz w:val="20"/>
          <w:szCs w:val="20"/>
        </w:rPr>
        <w:t xml:space="preserve">Časť predmetu plnenia Zmluvy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A910E5" w:rsidRPr="00EB758B">
        <w:rPr>
          <w:rFonts w:ascii="Tahoma" w:hAnsi="Tahoma" w:cs="Tahoma"/>
          <w:sz w:val="20"/>
          <w:szCs w:val="20"/>
        </w:rPr>
        <w:t xml:space="preserve"> </w:t>
      </w:r>
      <w:r w:rsidR="0081596B" w:rsidRPr="00EB758B">
        <w:rPr>
          <w:rFonts w:ascii="Tahoma" w:hAnsi="Tahoma" w:cs="Tahoma"/>
          <w:sz w:val="20"/>
          <w:szCs w:val="20"/>
        </w:rPr>
        <w:t>môže zabezpečiť prostredníctvom</w:t>
      </w:r>
      <w:r w:rsidR="002B3C10">
        <w:rPr>
          <w:rFonts w:ascii="Tahoma" w:hAnsi="Tahoma" w:cs="Tahoma"/>
          <w:sz w:val="20"/>
          <w:szCs w:val="20"/>
        </w:rPr>
        <w:t xml:space="preserve"> </w:t>
      </w:r>
      <w:r w:rsidR="0081596B" w:rsidRPr="00EB758B">
        <w:rPr>
          <w:rFonts w:ascii="Tahoma" w:hAnsi="Tahoma" w:cs="Tahoma"/>
          <w:sz w:val="20"/>
          <w:szCs w:val="20"/>
        </w:rPr>
        <w:t xml:space="preserve">subdodávateľov. V takom prípade zodpovedá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za riadne, včasné a úplné vykonanie subdodávok tak, akoby subdodávku vykonával sám. Ak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počas Verejného obstarávania uviedol na preukázanie splnenia akejkoľvek kvalifikácie konkrétnu fyzickú osobu (ďalej len „</w:t>
      </w:r>
      <w:r w:rsidR="0081596B" w:rsidRPr="00EB758B">
        <w:rPr>
          <w:rFonts w:ascii="Tahoma" w:hAnsi="Tahoma" w:cs="Tahoma"/>
          <w:b/>
          <w:bCs/>
          <w:sz w:val="20"/>
          <w:szCs w:val="20"/>
        </w:rPr>
        <w:t>Expert</w:t>
      </w:r>
      <w:r w:rsidR="0081596B" w:rsidRPr="00EB758B">
        <w:rPr>
          <w:rFonts w:ascii="Tahoma" w:hAnsi="Tahoma" w:cs="Tahoma"/>
          <w:sz w:val="20"/>
          <w:szCs w:val="20"/>
        </w:rPr>
        <w:t>“), je povinný zabezpečiť, aby v tomu zodpovedajúcom rozsahu vykonával príslušné činnosti tento Expert.</w:t>
      </w:r>
    </w:p>
    <w:p w14:paraId="4EA85DAF" w14:textId="7378743F" w:rsidR="0081596B" w:rsidRPr="002B6ECD" w:rsidRDefault="001E6E3D" w:rsidP="00E85BE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2B3C10">
        <w:rPr>
          <w:rFonts w:ascii="Tahoma" w:hAnsi="Tahoma" w:cs="Tahoma"/>
          <w:sz w:val="20"/>
          <w:szCs w:val="20"/>
        </w:rPr>
        <w:t>.2</w:t>
      </w:r>
      <w:r w:rsidR="002B3C10">
        <w:rPr>
          <w:rFonts w:ascii="Tahoma" w:hAnsi="Tahoma" w:cs="Tahoma"/>
          <w:sz w:val="20"/>
          <w:szCs w:val="20"/>
        </w:rPr>
        <w:tab/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zabezpečí riadne plnenie svojich záväzkov vyplývajúcich zo Zmluvy prostredníctvom primeranej úpravy záväzkov v zmluvách so subdodávateľmi súvisiacimi s plnením Zmluvy; primeranou úpravou sa myslí aj odzrkadlenie podmienok tejto Zmluvy do zmluvy so subdodávateľom v primeranom rozsahu tak, aby nebola ohrozená </w:t>
      </w:r>
      <w:proofErr w:type="spellStart"/>
      <w:r w:rsidR="0081596B" w:rsidRPr="00EB758B">
        <w:rPr>
          <w:rFonts w:ascii="Tahoma" w:hAnsi="Tahoma" w:cs="Tahoma"/>
          <w:sz w:val="20"/>
          <w:szCs w:val="20"/>
        </w:rPr>
        <w:t>riadnosť</w:t>
      </w:r>
      <w:proofErr w:type="spellEnd"/>
      <w:r w:rsidR="0081596B" w:rsidRPr="00EB758B">
        <w:rPr>
          <w:rFonts w:ascii="Tahoma" w:hAnsi="Tahoma" w:cs="Tahoma"/>
          <w:sz w:val="20"/>
          <w:szCs w:val="20"/>
        </w:rPr>
        <w:t>, úplnosť a včasnosť vykonania Diela</w:t>
      </w:r>
      <w:r w:rsidR="0081596B">
        <w:rPr>
          <w:rFonts w:ascii="Tahoma" w:hAnsi="Tahoma" w:cs="Tahoma"/>
          <w:sz w:val="20"/>
          <w:szCs w:val="20"/>
        </w:rPr>
        <w:t xml:space="preserve"> a/alebo poskytnutia </w:t>
      </w:r>
      <w:r w:rsidR="00E22B54">
        <w:rPr>
          <w:rFonts w:ascii="Tahoma" w:hAnsi="Tahoma" w:cs="Tahoma"/>
          <w:sz w:val="20"/>
          <w:szCs w:val="20"/>
        </w:rPr>
        <w:t>S</w:t>
      </w:r>
      <w:r w:rsidR="0081596B">
        <w:rPr>
          <w:rFonts w:ascii="Tahoma" w:hAnsi="Tahoma" w:cs="Tahoma"/>
          <w:sz w:val="20"/>
          <w:szCs w:val="20"/>
        </w:rPr>
        <w:t>lužieb</w:t>
      </w:r>
      <w:r w:rsidR="0081596B" w:rsidRPr="00EB758B">
        <w:rPr>
          <w:rFonts w:ascii="Tahoma" w:hAnsi="Tahoma" w:cs="Tahoma"/>
          <w:sz w:val="20"/>
          <w:szCs w:val="20"/>
        </w:rPr>
        <w:t xml:space="preserve">.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  <w:lang w:eastAsia="ar-SA"/>
        </w:rPr>
        <w:t xml:space="preserve"> sa zaväzuje zabezpečiť, aby jeho subdodávatelia v </w:t>
      </w:r>
      <w:r w:rsidR="0081596B" w:rsidRPr="002B6ECD">
        <w:rPr>
          <w:rFonts w:ascii="Tahoma" w:hAnsi="Tahoma" w:cs="Tahoma"/>
          <w:sz w:val="20"/>
          <w:szCs w:val="20"/>
          <w:lang w:eastAsia="ar-SA"/>
        </w:rPr>
        <w:t>zmysle § 2 ods. 1 písm. a) bod 7 Zákona o RPVS boli riadne zapísaní v registri partnerov verejného sektora po dobu trvania subdodávateľskej zmluvy s</w:t>
      </w:r>
      <w:r w:rsidR="00FD2539">
        <w:rPr>
          <w:rFonts w:ascii="Tahoma" w:hAnsi="Tahoma" w:cs="Tahoma"/>
          <w:sz w:val="20"/>
          <w:szCs w:val="20"/>
        </w:rPr>
        <w:t xml:space="preserve"> Projektantom</w:t>
      </w:r>
      <w:r w:rsidR="0081596B" w:rsidRPr="002B6ECD">
        <w:rPr>
          <w:rFonts w:ascii="Tahoma" w:hAnsi="Tahoma" w:cs="Tahoma"/>
          <w:sz w:val="20"/>
          <w:szCs w:val="20"/>
          <w:lang w:eastAsia="ar-SA"/>
        </w:rPr>
        <w:t xml:space="preserve">, ak im taká povinnosť vyplýva zo Zákona o RPVS. </w:t>
      </w:r>
    </w:p>
    <w:p w14:paraId="3933AC16" w14:textId="1FDD4BEA" w:rsidR="00EF4CC4" w:rsidRPr="00CE63EF" w:rsidRDefault="001E6E3D" w:rsidP="00166282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2B6ECD">
        <w:rPr>
          <w:rFonts w:ascii="Tahoma" w:hAnsi="Tahoma" w:cs="Tahoma"/>
          <w:sz w:val="20"/>
          <w:szCs w:val="20"/>
        </w:rPr>
        <w:t>9</w:t>
      </w:r>
      <w:r w:rsidR="002B3C10" w:rsidRPr="002B6ECD">
        <w:rPr>
          <w:rFonts w:ascii="Tahoma" w:hAnsi="Tahoma" w:cs="Tahoma"/>
          <w:sz w:val="20"/>
          <w:szCs w:val="20"/>
        </w:rPr>
        <w:t>.3</w:t>
      </w:r>
      <w:r w:rsidR="002B3C10" w:rsidRPr="002B6ECD">
        <w:rPr>
          <w:rFonts w:ascii="Tahoma" w:hAnsi="Tahoma" w:cs="Tahoma"/>
          <w:sz w:val="20"/>
          <w:szCs w:val="20"/>
        </w:rPr>
        <w:tab/>
      </w:r>
      <w:r w:rsidR="00D11815" w:rsidRPr="002B6ECD">
        <w:rPr>
          <w:rFonts w:ascii="Tahoma" w:hAnsi="Tahoma" w:cs="Tahoma"/>
          <w:sz w:val="20"/>
          <w:szCs w:val="20"/>
        </w:rPr>
        <w:t xml:space="preserve">Zoznam subdodávateľov </w:t>
      </w:r>
      <w:r w:rsidR="00A910E5">
        <w:rPr>
          <w:rFonts w:ascii="Tahoma" w:hAnsi="Tahoma" w:cs="Tahoma"/>
          <w:sz w:val="20"/>
          <w:szCs w:val="20"/>
        </w:rPr>
        <w:t>Projektanta</w:t>
      </w:r>
      <w:r w:rsidR="00D11815" w:rsidRPr="002B6ECD">
        <w:rPr>
          <w:rFonts w:ascii="Tahoma" w:hAnsi="Tahoma" w:cs="Tahoma"/>
          <w:sz w:val="20"/>
          <w:szCs w:val="20"/>
        </w:rPr>
        <w:t xml:space="preserve"> resp. vyhlásenie </w:t>
      </w:r>
      <w:r w:rsidR="00A910E5">
        <w:rPr>
          <w:rFonts w:ascii="Tahoma" w:hAnsi="Tahoma" w:cs="Tahoma"/>
          <w:sz w:val="20"/>
          <w:szCs w:val="20"/>
        </w:rPr>
        <w:t>Projektanta</w:t>
      </w:r>
      <w:r w:rsidR="00D11815" w:rsidRPr="002B6ECD">
        <w:rPr>
          <w:rFonts w:ascii="Tahoma" w:hAnsi="Tahoma" w:cs="Tahoma"/>
          <w:sz w:val="20"/>
          <w:szCs w:val="20"/>
        </w:rPr>
        <w:t xml:space="preserve"> o tom, že subdodávateľov nevyužije, </w:t>
      </w:r>
      <w:r w:rsidR="00D11815" w:rsidRPr="00CE63EF">
        <w:rPr>
          <w:rFonts w:ascii="Tahoma" w:hAnsi="Tahoma" w:cs="Tahoma"/>
          <w:sz w:val="20"/>
          <w:szCs w:val="20"/>
        </w:rPr>
        <w:t xml:space="preserve">uvádza </w:t>
      </w:r>
      <w:r w:rsidR="00A910E5" w:rsidRPr="00CE63EF">
        <w:rPr>
          <w:rFonts w:ascii="Tahoma" w:hAnsi="Tahoma" w:cs="Tahoma"/>
          <w:sz w:val="20"/>
          <w:szCs w:val="20"/>
        </w:rPr>
        <w:t>p</w:t>
      </w:r>
      <w:r w:rsidR="00D11815" w:rsidRPr="00CE63EF">
        <w:rPr>
          <w:rFonts w:ascii="Tahoma" w:hAnsi="Tahoma" w:cs="Tahoma"/>
          <w:sz w:val="20"/>
          <w:szCs w:val="20"/>
        </w:rPr>
        <w:t xml:space="preserve">ríloha č. 3. </w:t>
      </w:r>
      <w:r w:rsidR="0081596B" w:rsidRPr="00CE63EF">
        <w:rPr>
          <w:rFonts w:ascii="Tahoma" w:hAnsi="Tahoma" w:cs="Tahoma"/>
          <w:sz w:val="20"/>
          <w:szCs w:val="20"/>
        </w:rPr>
        <w:t xml:space="preserve">Zoznam subdodávateľov obsahuje  identifikačné údaje, predmet subdodávky, podiel subdodávateľa na plnení podľa Zmluvy a údaje o osobe oprávnenej konať za každého subdodávateľa v rozsahu meno a priezvisko, adresa pobytu, dátum narodenia. </w:t>
      </w:r>
      <w:r w:rsidR="004507C6" w:rsidRPr="00CE63EF">
        <w:rPr>
          <w:rFonts w:ascii="Tahoma" w:hAnsi="Tahoma" w:cs="Tahoma"/>
          <w:sz w:val="20"/>
          <w:szCs w:val="20"/>
        </w:rPr>
        <w:t xml:space="preserve">Každý subdodávateľ musí mať oprávnenie na príslušné plnenie podľa § 32 ods. 1 písm. e) Zákona o VO a musí byť zapísaný v registri partnerov verejného sektora, ak Zákon o RPVS pre takéhoto subdodávateľa tento zápis vyžaduje. </w:t>
      </w:r>
      <w:r w:rsidR="00166282" w:rsidRPr="00CE63EF">
        <w:rPr>
          <w:rFonts w:ascii="Tahoma" w:hAnsi="Tahoma" w:cs="Tahoma"/>
          <w:sz w:val="20"/>
          <w:szCs w:val="20"/>
        </w:rPr>
        <w:t xml:space="preserve">Ak je Expert osobou podľa § 34 ods. 3 Zákona o VO, predkladá </w:t>
      </w:r>
      <w:r w:rsidR="00773ED1" w:rsidRPr="00CE63EF">
        <w:rPr>
          <w:rFonts w:ascii="Tahoma" w:hAnsi="Tahoma" w:cs="Tahoma"/>
          <w:sz w:val="20"/>
          <w:szCs w:val="20"/>
        </w:rPr>
        <w:t>Projektant</w:t>
      </w:r>
      <w:r w:rsidR="00166282" w:rsidRPr="00CE63EF">
        <w:rPr>
          <w:rFonts w:ascii="Tahoma" w:hAnsi="Tahoma" w:cs="Tahoma"/>
          <w:sz w:val="20"/>
          <w:szCs w:val="20"/>
        </w:rPr>
        <w:t xml:space="preserve"> aj podklady podľa tohto ustanovenia Zákona o VO. K</w:t>
      </w:r>
      <w:r w:rsidR="00EF4CC4" w:rsidRPr="00CE63EF">
        <w:rPr>
          <w:rFonts w:ascii="Tahoma" w:hAnsi="Tahoma" w:cs="Tahoma"/>
          <w:sz w:val="20"/>
          <w:szCs w:val="20"/>
        </w:rPr>
        <w:t xml:space="preserve">ým tieto dôkazy nie sú </w:t>
      </w:r>
      <w:r w:rsidR="00773ED1" w:rsidRPr="00CE63EF">
        <w:rPr>
          <w:rFonts w:ascii="Tahoma" w:hAnsi="Tahoma" w:cs="Tahoma"/>
          <w:sz w:val="20"/>
          <w:szCs w:val="20"/>
        </w:rPr>
        <w:t>BBSK</w:t>
      </w:r>
      <w:r w:rsidR="00EF4CC4" w:rsidRPr="00CE63EF">
        <w:rPr>
          <w:rFonts w:ascii="Tahoma" w:hAnsi="Tahoma" w:cs="Tahoma"/>
          <w:sz w:val="20"/>
          <w:szCs w:val="20"/>
        </w:rPr>
        <w:t xml:space="preserve"> uspokojivo predložené, zaväzuje sa </w:t>
      </w:r>
      <w:r w:rsidR="00773ED1" w:rsidRPr="00CE63EF">
        <w:rPr>
          <w:rFonts w:ascii="Tahoma" w:hAnsi="Tahoma" w:cs="Tahoma"/>
          <w:sz w:val="20"/>
          <w:szCs w:val="20"/>
        </w:rPr>
        <w:t>Projektant</w:t>
      </w:r>
      <w:r w:rsidR="00EF4CC4" w:rsidRPr="00CE63EF">
        <w:rPr>
          <w:rFonts w:ascii="Tahoma" w:hAnsi="Tahoma" w:cs="Tahoma"/>
          <w:sz w:val="20"/>
          <w:szCs w:val="20"/>
        </w:rPr>
        <w:t xml:space="preserve"> nezabezpečovať príslušnú časť plnenia prostredníctvom subdodávateľa.</w:t>
      </w:r>
      <w:r w:rsidR="00166282" w:rsidRPr="00CE63EF">
        <w:rPr>
          <w:rFonts w:ascii="Tahoma" w:hAnsi="Tahoma" w:cs="Tahoma"/>
          <w:sz w:val="20"/>
          <w:szCs w:val="20"/>
        </w:rPr>
        <w:t xml:space="preserve"> </w:t>
      </w:r>
    </w:p>
    <w:p w14:paraId="2D5664C2" w14:textId="4B34C57F" w:rsidR="00AB5C38" w:rsidRPr="00EA1FB1" w:rsidRDefault="00166282" w:rsidP="00DB78EF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CE63EF">
        <w:rPr>
          <w:rFonts w:ascii="Tahoma" w:hAnsi="Tahoma" w:cs="Tahoma"/>
          <w:sz w:val="20"/>
          <w:szCs w:val="20"/>
        </w:rPr>
        <w:t>9.4</w:t>
      </w:r>
      <w:r w:rsidRPr="00CE63EF">
        <w:rPr>
          <w:rFonts w:ascii="Tahoma" w:hAnsi="Tahoma" w:cs="Tahoma"/>
          <w:sz w:val="20"/>
          <w:szCs w:val="20"/>
        </w:rPr>
        <w:tab/>
      </w:r>
      <w:r w:rsidR="00AB5C38" w:rsidRPr="00CE63EF">
        <w:rPr>
          <w:rFonts w:ascii="Tahoma" w:hAnsi="Tahoma" w:cs="Tahoma"/>
          <w:sz w:val="20"/>
          <w:szCs w:val="20"/>
        </w:rPr>
        <w:t xml:space="preserve">Ak </w:t>
      </w:r>
      <w:r w:rsidR="00773ED1" w:rsidRPr="00CE63EF">
        <w:rPr>
          <w:rFonts w:ascii="Tahoma" w:hAnsi="Tahoma" w:cs="Tahoma"/>
          <w:sz w:val="20"/>
          <w:szCs w:val="20"/>
        </w:rPr>
        <w:t>Projektant</w:t>
      </w:r>
      <w:r w:rsidR="00AB5C38" w:rsidRPr="00CE63EF">
        <w:rPr>
          <w:rFonts w:ascii="Tahoma" w:hAnsi="Tahoma" w:cs="Tahoma"/>
          <w:sz w:val="20"/>
          <w:szCs w:val="20"/>
        </w:rPr>
        <w:t xml:space="preserve"> nahrádza niektorého zo subdodávateľov uvedených v prílohe č. 3, alebo ak pri podpise Zmluvy </w:t>
      </w:r>
      <w:r w:rsidR="00773ED1" w:rsidRPr="00CE63EF">
        <w:rPr>
          <w:rFonts w:ascii="Tahoma" w:hAnsi="Tahoma" w:cs="Tahoma"/>
          <w:sz w:val="20"/>
          <w:szCs w:val="20"/>
        </w:rPr>
        <w:t>Projektant</w:t>
      </w:r>
      <w:r w:rsidR="00AB5C38" w:rsidRPr="00CE63EF">
        <w:rPr>
          <w:rFonts w:ascii="Tahoma" w:hAnsi="Tahoma" w:cs="Tahoma"/>
          <w:sz w:val="20"/>
          <w:szCs w:val="20"/>
        </w:rPr>
        <w:t xml:space="preserve"> uviedol, že subdodávateľov nevyužije, počas plnenia Zmluvy sa však rozhodne niektorú časť plnenia dodať subdodávateľsky, je </w:t>
      </w:r>
      <w:r w:rsidR="00773ED1" w:rsidRPr="00CE63EF">
        <w:rPr>
          <w:rFonts w:ascii="Tahoma" w:hAnsi="Tahoma" w:cs="Tahoma"/>
          <w:sz w:val="20"/>
          <w:szCs w:val="20"/>
        </w:rPr>
        <w:t>Projektant</w:t>
      </w:r>
      <w:r w:rsidR="00AB5C38" w:rsidRPr="00CE63EF">
        <w:rPr>
          <w:rFonts w:ascii="Tahoma" w:hAnsi="Tahoma" w:cs="Tahoma"/>
          <w:sz w:val="20"/>
          <w:szCs w:val="20"/>
        </w:rPr>
        <w:t xml:space="preserve"> povinný oznámiť </w:t>
      </w:r>
      <w:r w:rsidR="00773ED1" w:rsidRPr="00CE63EF">
        <w:rPr>
          <w:rFonts w:ascii="Tahoma" w:hAnsi="Tahoma" w:cs="Tahoma"/>
          <w:sz w:val="20"/>
          <w:szCs w:val="20"/>
        </w:rPr>
        <w:t>BBSK</w:t>
      </w:r>
      <w:r w:rsidR="00AB5C38" w:rsidRPr="00CE63EF">
        <w:rPr>
          <w:rFonts w:ascii="Tahoma" w:hAnsi="Tahoma" w:cs="Tahoma"/>
          <w:sz w:val="20"/>
          <w:szCs w:val="20"/>
        </w:rPr>
        <w:t xml:space="preserve"> (identifikačné) údaje o novom subdodávateľovi a o osobe oprávnenej konať za nového subdodávateľa v rozsahu bodu 9.3, a to najneskôr 7 dní pred</w:t>
      </w:r>
      <w:r w:rsidR="00AB5C38" w:rsidRPr="00EA1FB1">
        <w:rPr>
          <w:rFonts w:ascii="Tahoma" w:hAnsi="Tahoma" w:cs="Tahoma"/>
          <w:sz w:val="20"/>
          <w:szCs w:val="20"/>
        </w:rPr>
        <w:t xml:space="preserve"> prijatím subdodávky od nového subdodávateľa alebo od uzavretia zmluvného vzťahu s novým subdodávateľom (podľa toho, ktorá udalosť nastane skôr).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AB5C38" w:rsidRPr="00EA1FB1">
        <w:rPr>
          <w:rFonts w:ascii="Tahoma" w:hAnsi="Tahoma" w:cs="Tahoma"/>
          <w:sz w:val="20"/>
          <w:szCs w:val="20"/>
        </w:rPr>
        <w:t xml:space="preserve"> je na takúto zmenu oprávnený kedykoľvek počas trvania Zmluvy. </w:t>
      </w:r>
    </w:p>
    <w:p w14:paraId="6839DCA6" w14:textId="763C6D6E" w:rsidR="00AC0BA4" w:rsidRPr="00EB758B" w:rsidRDefault="003953C4" w:rsidP="00AC0BA4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EA1FB1">
        <w:rPr>
          <w:rFonts w:ascii="Tahoma" w:hAnsi="Tahoma" w:cs="Tahoma"/>
          <w:sz w:val="20"/>
          <w:szCs w:val="20"/>
        </w:rPr>
        <w:t>9</w:t>
      </w:r>
      <w:r w:rsidR="00166282" w:rsidRPr="00EA1FB1">
        <w:rPr>
          <w:rFonts w:ascii="Tahoma" w:hAnsi="Tahoma" w:cs="Tahoma"/>
          <w:sz w:val="20"/>
          <w:szCs w:val="20"/>
        </w:rPr>
        <w:t>.</w:t>
      </w:r>
      <w:r w:rsidRPr="00EA1FB1">
        <w:rPr>
          <w:rFonts w:ascii="Tahoma" w:hAnsi="Tahoma" w:cs="Tahoma"/>
          <w:sz w:val="20"/>
          <w:szCs w:val="20"/>
        </w:rPr>
        <w:t>5</w:t>
      </w:r>
      <w:r w:rsidR="00166282" w:rsidRPr="00EA1FB1">
        <w:rPr>
          <w:rFonts w:ascii="Tahoma" w:hAnsi="Tahoma" w:cs="Tahoma"/>
          <w:sz w:val="20"/>
          <w:szCs w:val="20"/>
        </w:rPr>
        <w:tab/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>BBSK je povinný písomne vyjadriť svoje stanovisko k</w:t>
      </w:r>
      <w:r w:rsidR="008D5794" w:rsidRPr="00F47F94">
        <w:rPr>
          <w:rFonts w:ascii="Tahoma" w:hAnsi="Tahoma" w:cs="Tahoma"/>
          <w:sz w:val="20"/>
          <w:szCs w:val="20"/>
          <w:lang w:eastAsia="en-US"/>
        </w:rPr>
        <w:t xml:space="preserve"> doplneniu alebo 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zmene subdodávateľa 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br/>
        <w:t xml:space="preserve">bez zbytočného odkladu po doručení písomnej žiadosti 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Projektanta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 o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 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>jeho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 xml:space="preserve"> doplnenie alebo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 zmenu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.</w:t>
      </w:r>
      <w:r w:rsidR="003F67FE" w:rsidRPr="00EA1FB1">
        <w:rPr>
          <w:rFonts w:ascii="Tahoma" w:hAnsi="Tahoma" w:cs="Tahoma"/>
          <w:sz w:val="20"/>
          <w:szCs w:val="20"/>
        </w:rPr>
        <w:t xml:space="preserve"> </w:t>
      </w:r>
      <w:r w:rsidR="00773ED1" w:rsidRPr="00EA1FB1">
        <w:rPr>
          <w:rFonts w:ascii="Tahoma" w:hAnsi="Tahoma" w:cs="Tahoma"/>
          <w:sz w:val="20"/>
          <w:szCs w:val="20"/>
        </w:rPr>
        <w:t>BBSK</w:t>
      </w:r>
      <w:r w:rsidR="00AC0BA4" w:rsidRPr="00EA1FB1">
        <w:rPr>
          <w:rFonts w:ascii="Tahoma" w:hAnsi="Tahoma" w:cs="Tahoma"/>
          <w:sz w:val="20"/>
          <w:szCs w:val="20"/>
        </w:rPr>
        <w:t xml:space="preserve"> je oprávnený akéhokoľvek subdodávateľa odmietnuť, ak navrhovaná zmena nie je </w:t>
      </w:r>
      <w:r w:rsidR="00773ED1" w:rsidRPr="00EA1FB1">
        <w:rPr>
          <w:rFonts w:ascii="Tahoma" w:hAnsi="Tahoma" w:cs="Tahoma"/>
          <w:sz w:val="20"/>
          <w:szCs w:val="20"/>
        </w:rPr>
        <w:t>Projektantom</w:t>
      </w:r>
      <w:r w:rsidR="00AC0BA4" w:rsidRPr="00EA1FB1">
        <w:rPr>
          <w:rFonts w:ascii="Tahoma" w:hAnsi="Tahoma" w:cs="Tahoma"/>
          <w:sz w:val="20"/>
          <w:szCs w:val="20"/>
        </w:rPr>
        <w:t xml:space="preserve"> podložená dôkazmi o dostatočnej kvalifikácii a inej spôsobilosti osoby nového subdodávateľa/Experta alebo ak zistí, že subdodávateľ nie je riadne zapísaný do registra partnerov verejného sektora, ak takýto zápis pre príslušného subdodávateľa Zákon o RPVS požaduje.</w:t>
      </w:r>
      <w:r w:rsidR="000C399D" w:rsidRPr="00EA1FB1">
        <w:rPr>
          <w:rFonts w:ascii="Tahoma" w:hAnsi="Tahoma" w:cs="Tahoma"/>
          <w:sz w:val="20"/>
          <w:szCs w:val="20"/>
        </w:rPr>
        <w:t xml:space="preserve"> </w:t>
      </w:r>
      <w:r w:rsidR="0009181D">
        <w:rPr>
          <w:rFonts w:ascii="Tahoma" w:hAnsi="Tahoma" w:cs="Tahoma"/>
          <w:sz w:val="20"/>
          <w:szCs w:val="20"/>
        </w:rPr>
        <w:t>D</w:t>
      </w:r>
      <w:r w:rsidR="006529CC" w:rsidRPr="00EA1FB1">
        <w:rPr>
          <w:rFonts w:ascii="Tahoma" w:hAnsi="Tahoma" w:cs="Tahoma"/>
          <w:sz w:val="20"/>
          <w:szCs w:val="20"/>
        </w:rPr>
        <w:t>oplneni</w:t>
      </w:r>
      <w:r w:rsidR="00144FB8" w:rsidRPr="00EA1FB1">
        <w:rPr>
          <w:rFonts w:ascii="Tahoma" w:hAnsi="Tahoma" w:cs="Tahoma"/>
          <w:sz w:val="20"/>
          <w:szCs w:val="20"/>
        </w:rPr>
        <w:t>e</w:t>
      </w:r>
      <w:r w:rsidR="006529CC" w:rsidRPr="00EA1FB1">
        <w:rPr>
          <w:rFonts w:ascii="Tahoma" w:hAnsi="Tahoma" w:cs="Tahoma"/>
          <w:sz w:val="20"/>
          <w:szCs w:val="20"/>
        </w:rPr>
        <w:t xml:space="preserve"> alebo zmen</w:t>
      </w:r>
      <w:r w:rsidR="00144FB8" w:rsidRPr="00EA1FB1">
        <w:rPr>
          <w:rFonts w:ascii="Tahoma" w:hAnsi="Tahoma" w:cs="Tahoma"/>
          <w:sz w:val="20"/>
          <w:szCs w:val="20"/>
        </w:rPr>
        <w:t>a</w:t>
      </w:r>
      <w:r w:rsidR="006529CC" w:rsidRPr="00EA1FB1">
        <w:rPr>
          <w:rFonts w:ascii="Tahoma" w:hAnsi="Tahoma" w:cs="Tahoma"/>
          <w:sz w:val="20"/>
          <w:szCs w:val="20"/>
        </w:rPr>
        <w:t xml:space="preserve"> subdodávateľa </w:t>
      </w:r>
      <w:r w:rsidR="00144FB8" w:rsidRPr="00EA1FB1">
        <w:rPr>
          <w:rFonts w:ascii="Tahoma" w:hAnsi="Tahoma" w:cs="Tahoma"/>
          <w:sz w:val="20"/>
          <w:szCs w:val="20"/>
        </w:rPr>
        <w:t>nevyžaduje uzatvorenie dodatku k</w:t>
      </w:r>
      <w:r w:rsidR="002639D1" w:rsidRPr="00EA1FB1">
        <w:rPr>
          <w:rFonts w:ascii="Tahoma" w:hAnsi="Tahoma" w:cs="Tahoma"/>
          <w:sz w:val="20"/>
          <w:szCs w:val="20"/>
        </w:rPr>
        <w:t> </w:t>
      </w:r>
      <w:r w:rsidR="00144FB8" w:rsidRPr="00EA1FB1">
        <w:rPr>
          <w:rFonts w:ascii="Tahoma" w:hAnsi="Tahoma" w:cs="Tahoma"/>
          <w:sz w:val="20"/>
          <w:szCs w:val="20"/>
        </w:rPr>
        <w:t>Zmluve</w:t>
      </w:r>
      <w:r w:rsidR="002639D1" w:rsidRPr="00EA1FB1">
        <w:rPr>
          <w:rFonts w:ascii="Tahoma" w:hAnsi="Tahoma" w:cs="Tahoma"/>
          <w:sz w:val="20"/>
          <w:szCs w:val="20"/>
        </w:rPr>
        <w:t>,</w:t>
      </w:r>
      <w:r w:rsidR="002639D1">
        <w:rPr>
          <w:rFonts w:ascii="Tahoma" w:hAnsi="Tahoma" w:cs="Tahoma"/>
          <w:sz w:val="20"/>
          <w:szCs w:val="20"/>
        </w:rPr>
        <w:t xml:space="preserve"> ak BBSK vyjadrí súhlas s takýmto doplnením alebo zmenou.</w:t>
      </w:r>
      <w:r w:rsidR="006529CC">
        <w:rPr>
          <w:rFonts w:ascii="Tahoma" w:hAnsi="Tahoma" w:cs="Tahoma"/>
          <w:sz w:val="20"/>
          <w:szCs w:val="20"/>
        </w:rPr>
        <w:t xml:space="preserve"> </w:t>
      </w:r>
      <w:r w:rsidR="005D3894">
        <w:rPr>
          <w:rFonts w:ascii="Tahoma" w:hAnsi="Tahoma" w:cs="Tahoma"/>
          <w:sz w:val="20"/>
          <w:szCs w:val="20"/>
        </w:rPr>
        <w:t xml:space="preserve"> </w:t>
      </w:r>
    </w:p>
    <w:p w14:paraId="2B6D6D84" w14:textId="6B58579D" w:rsidR="0081596B" w:rsidRPr="004B2384" w:rsidRDefault="00B757FA" w:rsidP="002B3C10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9</w:t>
      </w:r>
      <w:r w:rsidR="002B3C10">
        <w:rPr>
          <w:rFonts w:ascii="Tahoma" w:hAnsi="Tahoma" w:cs="Tahoma"/>
          <w:sz w:val="20"/>
          <w:szCs w:val="20"/>
        </w:rPr>
        <w:t>.6</w:t>
      </w:r>
      <w:r w:rsidR="002B3C10">
        <w:rPr>
          <w:rFonts w:ascii="Tahoma" w:hAnsi="Tahoma" w:cs="Tahoma"/>
          <w:sz w:val="20"/>
          <w:szCs w:val="20"/>
        </w:rPr>
        <w:tab/>
      </w:r>
      <w:r w:rsidR="0081596B" w:rsidRPr="00EB758B">
        <w:rPr>
          <w:rFonts w:ascii="Tahoma" w:hAnsi="Tahoma" w:cs="Tahoma"/>
          <w:sz w:val="20"/>
          <w:szCs w:val="20"/>
        </w:rPr>
        <w:t xml:space="preserve">Všetky </w:t>
      </w:r>
      <w:r>
        <w:rPr>
          <w:rFonts w:ascii="Tahoma" w:hAnsi="Tahoma" w:cs="Tahoma"/>
          <w:sz w:val="20"/>
          <w:szCs w:val="20"/>
        </w:rPr>
        <w:t>č</w:t>
      </w:r>
      <w:r w:rsidR="0081596B" w:rsidRPr="00EB758B">
        <w:rPr>
          <w:rFonts w:ascii="Tahoma" w:hAnsi="Tahoma" w:cs="Tahoma"/>
          <w:sz w:val="20"/>
          <w:szCs w:val="20"/>
        </w:rPr>
        <w:t>asti Diela</w:t>
      </w:r>
      <w:r w:rsidR="0081596B">
        <w:rPr>
          <w:rFonts w:ascii="Tahoma" w:hAnsi="Tahoma" w:cs="Tahoma"/>
          <w:sz w:val="20"/>
          <w:szCs w:val="20"/>
        </w:rPr>
        <w:t xml:space="preserve"> a</w:t>
      </w:r>
      <w:r>
        <w:rPr>
          <w:rFonts w:ascii="Tahoma" w:hAnsi="Tahoma" w:cs="Tahoma"/>
          <w:sz w:val="20"/>
          <w:szCs w:val="20"/>
        </w:rPr>
        <w:t> Služby,</w:t>
      </w:r>
      <w:r w:rsidR="0081596B" w:rsidRPr="00EB758B">
        <w:rPr>
          <w:rFonts w:ascii="Tahoma" w:hAnsi="Tahoma" w:cs="Tahoma"/>
          <w:sz w:val="20"/>
          <w:szCs w:val="20"/>
        </w:rPr>
        <w:t xml:space="preserve"> </w:t>
      </w:r>
      <w:r w:rsidR="0081596B" w:rsidRPr="004B2384">
        <w:rPr>
          <w:rFonts w:ascii="Tahoma" w:hAnsi="Tahoma" w:cs="Tahoma"/>
          <w:sz w:val="20"/>
          <w:szCs w:val="20"/>
        </w:rPr>
        <w:t xml:space="preserve">ktoré budú vykonávané/poskytované formou subdodávok, budú takto vykonávané na výlučné náklady </w:t>
      </w:r>
      <w:r w:rsidR="00CE62C2">
        <w:rPr>
          <w:rFonts w:ascii="Tahoma" w:hAnsi="Tahoma" w:cs="Tahoma"/>
          <w:sz w:val="20"/>
          <w:szCs w:val="20"/>
        </w:rPr>
        <w:t>Projektanta</w:t>
      </w:r>
      <w:r w:rsidR="0081596B" w:rsidRPr="004B2384">
        <w:rPr>
          <w:rFonts w:ascii="Tahoma" w:hAnsi="Tahoma" w:cs="Tahoma"/>
          <w:sz w:val="20"/>
          <w:szCs w:val="20"/>
        </w:rPr>
        <w:t xml:space="preserve"> a na jeho nebezpečenstvo až do okamihu </w:t>
      </w:r>
      <w:r w:rsidRPr="004B2384">
        <w:rPr>
          <w:rFonts w:ascii="Tahoma" w:hAnsi="Tahoma" w:cs="Tahoma"/>
          <w:sz w:val="20"/>
          <w:szCs w:val="20"/>
        </w:rPr>
        <w:t xml:space="preserve">dodania </w:t>
      </w:r>
      <w:r w:rsidR="00B95899" w:rsidRPr="004B2384">
        <w:rPr>
          <w:rFonts w:ascii="Tahoma" w:hAnsi="Tahoma" w:cs="Tahoma"/>
          <w:sz w:val="20"/>
          <w:szCs w:val="20"/>
        </w:rPr>
        <w:t>Diela/</w:t>
      </w:r>
      <w:r w:rsidRPr="004B2384">
        <w:rPr>
          <w:rFonts w:ascii="Tahoma" w:hAnsi="Tahoma" w:cs="Tahoma"/>
          <w:sz w:val="20"/>
          <w:szCs w:val="20"/>
        </w:rPr>
        <w:t>Služby</w:t>
      </w:r>
      <w:r w:rsidR="0081596B" w:rsidRPr="004B2384">
        <w:rPr>
          <w:rFonts w:ascii="Tahoma" w:hAnsi="Tahoma" w:cs="Tahoma"/>
          <w:sz w:val="20"/>
          <w:szCs w:val="20"/>
        </w:rPr>
        <w:t>.</w:t>
      </w:r>
    </w:p>
    <w:p w14:paraId="2BA6F298" w14:textId="59378096" w:rsidR="0064279A" w:rsidRDefault="00D519F3" w:rsidP="002B3C10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9.7 </w:t>
      </w:r>
      <w:r w:rsidRPr="004B2384">
        <w:rPr>
          <w:rFonts w:ascii="Tahoma" w:hAnsi="Tahoma" w:cs="Tahoma"/>
          <w:sz w:val="20"/>
          <w:szCs w:val="20"/>
        </w:rPr>
        <w:tab/>
        <w:t xml:space="preserve">Povinnosti </w:t>
      </w:r>
      <w:r w:rsidRPr="00CE63EF">
        <w:rPr>
          <w:rFonts w:ascii="Tahoma" w:hAnsi="Tahoma" w:cs="Tahoma"/>
          <w:sz w:val="20"/>
          <w:szCs w:val="20"/>
        </w:rPr>
        <w:t>podľa bodov 9.3 a 9.4</w:t>
      </w:r>
      <w:r w:rsidRPr="004B2384">
        <w:rPr>
          <w:rFonts w:ascii="Tahoma" w:hAnsi="Tahoma" w:cs="Tahoma"/>
          <w:sz w:val="20"/>
          <w:szCs w:val="20"/>
        </w:rPr>
        <w:t xml:space="preserve"> nie je </w:t>
      </w:r>
      <w:r w:rsidR="00CE62C2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povinný plniť v prípade subdodávateľov, ktorí mu dodávajú tovary.</w:t>
      </w:r>
    </w:p>
    <w:p w14:paraId="414CD54E" w14:textId="7D45177F" w:rsidR="0064279A" w:rsidDel="00986602" w:rsidRDefault="0064279A">
      <w:pPr>
        <w:widowControl/>
        <w:autoSpaceDE/>
        <w:autoSpaceDN/>
        <w:spacing w:after="160" w:line="259" w:lineRule="auto"/>
        <w:rPr>
          <w:del w:id="23" w:author="Bubák Martin" w:date="2026-02-02T10:53:00Z" w16du:dateUtc="2026-02-02T09:53:00Z"/>
          <w:rFonts w:ascii="Tahoma" w:hAnsi="Tahoma" w:cs="Tahoma"/>
          <w:sz w:val="20"/>
          <w:szCs w:val="20"/>
        </w:rPr>
      </w:pPr>
      <w:del w:id="24" w:author="Bubák Martin" w:date="2026-02-02T10:53:00Z" w16du:dateUtc="2026-02-02T09:53:00Z">
        <w:r w:rsidDel="00986602">
          <w:rPr>
            <w:rFonts w:ascii="Tahoma" w:hAnsi="Tahoma" w:cs="Tahoma"/>
            <w:sz w:val="20"/>
            <w:szCs w:val="20"/>
          </w:rPr>
          <w:br w:type="page"/>
        </w:r>
      </w:del>
    </w:p>
    <w:p w14:paraId="0DA049AF" w14:textId="4DB17335" w:rsidR="00D519F3" w:rsidRPr="00EB758B" w:rsidDel="00986602" w:rsidRDefault="00D519F3" w:rsidP="002B3C10">
      <w:pPr>
        <w:ind w:left="709" w:hanging="709"/>
        <w:jc w:val="both"/>
        <w:rPr>
          <w:del w:id="25" w:author="Bubák Martin" w:date="2026-02-02T10:53:00Z" w16du:dateUtc="2026-02-02T09:53:00Z"/>
          <w:rFonts w:ascii="Tahoma" w:hAnsi="Tahoma" w:cs="Tahoma"/>
          <w:sz w:val="20"/>
          <w:szCs w:val="20"/>
        </w:rPr>
      </w:pPr>
    </w:p>
    <w:p w14:paraId="3B3A2927" w14:textId="77777777" w:rsidR="00F85530" w:rsidRPr="00EB758B" w:rsidRDefault="00F85530" w:rsidP="00CF139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</w:p>
    <w:p w14:paraId="2319C1CE" w14:textId="585134D6" w:rsidR="002E738E" w:rsidRDefault="00BE63AB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13967" w:rsidRPr="00EB758B">
        <w:rPr>
          <w:rFonts w:ascii="Tahoma" w:hAnsi="Tahoma" w:cs="Tahoma"/>
          <w:b/>
          <w:bCs/>
          <w:sz w:val="20"/>
          <w:szCs w:val="20"/>
        </w:rPr>
        <w:tab/>
      </w:r>
      <w:r w:rsidR="002E738E" w:rsidRPr="00EB758B">
        <w:rPr>
          <w:rFonts w:ascii="Tahoma" w:hAnsi="Tahoma" w:cs="Tahoma"/>
          <w:b/>
          <w:bCs/>
          <w:sz w:val="20"/>
          <w:szCs w:val="20"/>
        </w:rPr>
        <w:t>CENA, PLATOBNÉ A FAKTURAČNÉ PODMIENKY</w:t>
      </w:r>
    </w:p>
    <w:p w14:paraId="12749A91" w14:textId="34F0149F" w:rsidR="00A847D2" w:rsidRPr="00EB758B" w:rsidRDefault="00ED53E7" w:rsidP="00A847D2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A847D2">
        <w:rPr>
          <w:rFonts w:ascii="Tahoma" w:hAnsi="Tahoma" w:cs="Tahoma"/>
          <w:b/>
          <w:bCs/>
          <w:sz w:val="20"/>
          <w:szCs w:val="20"/>
        </w:rPr>
        <w:t>.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="00A847D2">
        <w:rPr>
          <w:rFonts w:ascii="Tahoma" w:hAnsi="Tahoma" w:cs="Tahoma"/>
          <w:b/>
          <w:bCs/>
          <w:sz w:val="20"/>
          <w:szCs w:val="20"/>
        </w:rPr>
        <w:tab/>
      </w:r>
      <w:r w:rsidR="00A847D2" w:rsidRPr="00EB758B">
        <w:rPr>
          <w:rFonts w:ascii="Tahoma" w:hAnsi="Tahoma" w:cs="Tahoma"/>
          <w:b/>
          <w:bCs/>
          <w:sz w:val="20"/>
          <w:szCs w:val="20"/>
        </w:rPr>
        <w:t>Obsah Ceny</w:t>
      </w:r>
    </w:p>
    <w:p w14:paraId="1E5A6C24" w14:textId="75023E54" w:rsidR="00A847D2" w:rsidRPr="004E4A37" w:rsidRDefault="00A847D2" w:rsidP="00A847D2">
      <w:pPr>
        <w:pStyle w:val="seLevel3"/>
        <w:keepNext/>
        <w:widowControl w:val="0"/>
        <w:numPr>
          <w:ilvl w:val="0"/>
          <w:numId w:val="0"/>
        </w:numPr>
        <w:spacing w:before="0" w:after="0"/>
        <w:ind w:left="1134" w:hanging="425"/>
        <w:rPr>
          <w:sz w:val="20"/>
          <w:szCs w:val="20"/>
          <w:lang w:val="sk-SK"/>
        </w:rPr>
      </w:pPr>
      <w:r w:rsidRPr="00EB758B">
        <w:rPr>
          <w:sz w:val="20"/>
          <w:szCs w:val="20"/>
          <w:lang w:val="sk-SK"/>
        </w:rPr>
        <w:t>(</w:t>
      </w:r>
      <w:r>
        <w:rPr>
          <w:sz w:val="20"/>
          <w:szCs w:val="20"/>
          <w:lang w:val="sk-SK"/>
        </w:rPr>
        <w:t>a</w:t>
      </w:r>
      <w:r w:rsidRPr="00EB758B">
        <w:rPr>
          <w:sz w:val="20"/>
          <w:szCs w:val="20"/>
          <w:lang w:val="sk-SK"/>
        </w:rPr>
        <w:t>)</w:t>
      </w:r>
      <w:r w:rsidRPr="00EB758B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 xml:space="preserve">V Cene </w:t>
      </w:r>
      <w:r w:rsidR="00A52AB5" w:rsidRPr="003C5091">
        <w:rPr>
          <w:sz w:val="20"/>
          <w:szCs w:val="20"/>
          <w:lang w:val="sk-SK"/>
        </w:rPr>
        <w:t xml:space="preserve">je zahrnutá cena za Dielo, ako aj </w:t>
      </w:r>
      <w:r>
        <w:rPr>
          <w:sz w:val="20"/>
          <w:szCs w:val="20"/>
          <w:lang w:val="sk-SK"/>
        </w:rPr>
        <w:t xml:space="preserve">akékoľvek a všetky náklady </w:t>
      </w:r>
      <w:r w:rsidR="005D7F66">
        <w:rPr>
          <w:sz w:val="20"/>
          <w:szCs w:val="20"/>
        </w:rPr>
        <w:t>Projektant</w:t>
      </w:r>
      <w:r w:rsidR="005D7F66">
        <w:rPr>
          <w:sz w:val="20"/>
          <w:szCs w:val="20"/>
          <w:lang w:val="sk-SK"/>
        </w:rPr>
        <w:t>a</w:t>
      </w:r>
      <w:r>
        <w:rPr>
          <w:sz w:val="20"/>
          <w:szCs w:val="20"/>
          <w:lang w:val="sk-SK"/>
        </w:rPr>
        <w:t xml:space="preserve"> na vykonanie Diela a poskytnutie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lužieb, ktoré podľa Zmluvy a/alebo obchodných zvyklostí a/alebo odvetvovej praxe </w:t>
      </w:r>
      <w:r w:rsidR="009321F2">
        <w:rPr>
          <w:sz w:val="20"/>
          <w:szCs w:val="20"/>
          <w:lang w:val="sk-SK"/>
        </w:rPr>
        <w:t xml:space="preserve">alebo aplikovateľného právneho predpisu (napr. dane, poplatky) </w:t>
      </w:r>
      <w:r>
        <w:rPr>
          <w:sz w:val="20"/>
          <w:szCs w:val="20"/>
          <w:lang w:val="sk-SK"/>
        </w:rPr>
        <w:t xml:space="preserve">súvisia s vykonaním Diela a/alebo poskytnutím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lužieb, ako aj náklady, ktoré má alebo by mal </w:t>
      </w:r>
      <w:r w:rsidR="000569C2">
        <w:rPr>
          <w:sz w:val="20"/>
          <w:szCs w:val="20"/>
        </w:rPr>
        <w:t>Projektant</w:t>
      </w:r>
      <w:r>
        <w:rPr>
          <w:sz w:val="20"/>
          <w:szCs w:val="20"/>
          <w:lang w:val="sk-SK"/>
        </w:rPr>
        <w:t xml:space="preserve"> vynaložiť na to, aby bolo Dielo vykonané a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lužby poskytnuté riadne a včas, ako aj ďalšie </w:t>
      </w:r>
      <w:r w:rsidRPr="004E4A37">
        <w:rPr>
          <w:sz w:val="20"/>
          <w:szCs w:val="20"/>
          <w:lang w:val="sk-SK"/>
        </w:rPr>
        <w:t xml:space="preserve">náklady </w:t>
      </w:r>
      <w:r w:rsidR="000569C2">
        <w:rPr>
          <w:sz w:val="20"/>
          <w:szCs w:val="20"/>
        </w:rPr>
        <w:t>Projektant</w:t>
      </w:r>
      <w:r w:rsidR="000569C2">
        <w:rPr>
          <w:sz w:val="20"/>
          <w:szCs w:val="20"/>
          <w:lang w:val="sk-SK"/>
        </w:rPr>
        <w:t>a</w:t>
      </w:r>
      <w:r w:rsidRPr="004E4A37">
        <w:rPr>
          <w:sz w:val="20"/>
          <w:szCs w:val="20"/>
          <w:lang w:val="sk-SK"/>
        </w:rPr>
        <w:t xml:space="preserve"> na plnenie </w:t>
      </w:r>
      <w:r w:rsidR="00A52AB5">
        <w:rPr>
          <w:sz w:val="20"/>
          <w:szCs w:val="20"/>
          <w:lang w:val="sk-SK"/>
        </w:rPr>
        <w:t xml:space="preserve">jeho </w:t>
      </w:r>
      <w:r w:rsidRPr="004E4A37">
        <w:rPr>
          <w:sz w:val="20"/>
          <w:szCs w:val="20"/>
          <w:lang w:val="sk-SK"/>
        </w:rPr>
        <w:t>zmluvných povinností v tejto Zmluve spomenutých alebo ňou predpokladaných (napr. náklady</w:t>
      </w:r>
      <w:r w:rsidR="009321F2" w:rsidRPr="004E4A37">
        <w:rPr>
          <w:sz w:val="20"/>
          <w:szCs w:val="20"/>
          <w:lang w:val="sk-SK"/>
        </w:rPr>
        <w:t xml:space="preserve"> na Akceleračné opatrenia</w:t>
      </w:r>
      <w:r w:rsidRPr="004E4A37">
        <w:rPr>
          <w:sz w:val="20"/>
          <w:szCs w:val="20"/>
          <w:lang w:val="sk-SK"/>
        </w:rPr>
        <w:t xml:space="preserve"> navrhnuté a prijaté </w:t>
      </w:r>
      <w:r w:rsidR="000569C2">
        <w:rPr>
          <w:sz w:val="20"/>
          <w:szCs w:val="20"/>
        </w:rPr>
        <w:t>Projektant</w:t>
      </w:r>
      <w:proofErr w:type="spellStart"/>
      <w:r w:rsidR="000569C2">
        <w:rPr>
          <w:sz w:val="20"/>
          <w:szCs w:val="20"/>
          <w:lang w:val="sk-SK"/>
        </w:rPr>
        <w:t>om</w:t>
      </w:r>
      <w:proofErr w:type="spellEnd"/>
      <w:r w:rsidRPr="004E4A37">
        <w:rPr>
          <w:sz w:val="20"/>
          <w:szCs w:val="20"/>
          <w:lang w:val="sk-SK"/>
        </w:rPr>
        <w:t xml:space="preserve">), ako aj náklady súvisiace s Vykonávaním Diela alebo s poskytovaním </w:t>
      </w:r>
      <w:r w:rsidR="00761ABF">
        <w:rPr>
          <w:sz w:val="20"/>
          <w:szCs w:val="20"/>
          <w:lang w:val="sk-SK"/>
        </w:rPr>
        <w:t>S</w:t>
      </w:r>
      <w:r w:rsidRPr="004E4A37">
        <w:rPr>
          <w:sz w:val="20"/>
          <w:szCs w:val="20"/>
          <w:lang w:val="sk-SK"/>
        </w:rPr>
        <w:t xml:space="preserve">lužieb, ktoré Zmluva výslovne nespomína, ale ktoré </w:t>
      </w:r>
      <w:r w:rsidR="000569C2">
        <w:rPr>
          <w:sz w:val="20"/>
          <w:szCs w:val="20"/>
        </w:rPr>
        <w:t>Projektant</w:t>
      </w:r>
      <w:r w:rsidRPr="004E4A37">
        <w:rPr>
          <w:sz w:val="20"/>
          <w:szCs w:val="20"/>
          <w:lang w:val="sk-SK"/>
        </w:rPr>
        <w:t xml:space="preserve"> vynaloží v súvislosti s uzatvorením Zmluvy alebo po jej uzatvorení, vrátane nákladov, ktoré v čase jej uzatvorenia </w:t>
      </w:r>
      <w:r w:rsidR="000569C2">
        <w:rPr>
          <w:sz w:val="20"/>
          <w:szCs w:val="20"/>
        </w:rPr>
        <w:t>Projektant</w:t>
      </w:r>
      <w:r w:rsidRPr="004E4A37">
        <w:rPr>
          <w:sz w:val="20"/>
          <w:szCs w:val="20"/>
          <w:lang w:val="sk-SK"/>
        </w:rPr>
        <w:t xml:space="preserve"> nepredvídal, ale sú podľa okolností potrebné na riadne a včasné vykonanie Diela a/alebo na poskytnutie </w:t>
      </w:r>
      <w:r w:rsidR="009321F2" w:rsidRPr="004E4A37">
        <w:rPr>
          <w:sz w:val="20"/>
          <w:szCs w:val="20"/>
          <w:lang w:val="sk-SK"/>
        </w:rPr>
        <w:t>S</w:t>
      </w:r>
      <w:r w:rsidRPr="004E4A37">
        <w:rPr>
          <w:sz w:val="20"/>
          <w:szCs w:val="20"/>
          <w:lang w:val="sk-SK"/>
        </w:rPr>
        <w:t>lužieb.</w:t>
      </w:r>
    </w:p>
    <w:p w14:paraId="0DF37527" w14:textId="3525DAF3" w:rsidR="00A847D2" w:rsidRPr="00A51B33" w:rsidRDefault="00A847D2" w:rsidP="00084192">
      <w:pPr>
        <w:pStyle w:val="seLevel3"/>
        <w:keepNext/>
        <w:widowControl w:val="0"/>
        <w:numPr>
          <w:ilvl w:val="0"/>
          <w:numId w:val="0"/>
        </w:numPr>
        <w:spacing w:before="0" w:after="0"/>
        <w:ind w:left="1134" w:hanging="425"/>
        <w:rPr>
          <w:sz w:val="20"/>
          <w:szCs w:val="20"/>
          <w:lang w:val="sk-SK"/>
        </w:rPr>
      </w:pPr>
      <w:r w:rsidRPr="2E07C1DA">
        <w:rPr>
          <w:sz w:val="20"/>
          <w:szCs w:val="20"/>
          <w:lang w:val="sk-SK"/>
        </w:rPr>
        <w:t xml:space="preserve">(b) </w:t>
      </w:r>
      <w:r>
        <w:tab/>
      </w:r>
      <w:r w:rsidR="00084192" w:rsidRPr="2E07C1DA">
        <w:rPr>
          <w:sz w:val="20"/>
          <w:szCs w:val="20"/>
          <w:lang w:val="sk-SK"/>
        </w:rPr>
        <w:t>Cena pozostáva z ceny za Dielo a ceny za</w:t>
      </w:r>
      <w:r w:rsidR="002341DA" w:rsidRPr="2E07C1DA">
        <w:rPr>
          <w:sz w:val="20"/>
          <w:szCs w:val="20"/>
          <w:lang w:val="sk-SK"/>
        </w:rPr>
        <w:t xml:space="preserve"> Dohľad </w:t>
      </w:r>
      <w:r w:rsidR="0091354C" w:rsidRPr="2E07C1DA">
        <w:rPr>
          <w:sz w:val="20"/>
          <w:szCs w:val="20"/>
          <w:lang w:val="sk-SK"/>
        </w:rPr>
        <w:t>P</w:t>
      </w:r>
      <w:r w:rsidR="002341DA" w:rsidRPr="2E07C1DA">
        <w:rPr>
          <w:sz w:val="20"/>
          <w:szCs w:val="20"/>
          <w:lang w:val="sk-SK"/>
        </w:rPr>
        <w:t>rojektanta</w:t>
      </w:r>
      <w:r w:rsidR="00084192" w:rsidRPr="2E07C1DA">
        <w:rPr>
          <w:sz w:val="20"/>
          <w:szCs w:val="20"/>
          <w:lang w:val="sk-SK"/>
        </w:rPr>
        <w:t xml:space="preserve">. </w:t>
      </w:r>
      <w:r w:rsidRPr="2E07C1DA">
        <w:rPr>
          <w:sz w:val="20"/>
          <w:szCs w:val="20"/>
          <w:lang w:val="sk-SK"/>
        </w:rPr>
        <w:t>V </w:t>
      </w:r>
      <w:r w:rsidR="00084192" w:rsidRPr="2E07C1DA">
        <w:rPr>
          <w:sz w:val="20"/>
          <w:szCs w:val="20"/>
          <w:lang w:val="sk-SK"/>
        </w:rPr>
        <w:t>c</w:t>
      </w:r>
      <w:r w:rsidRPr="2E07C1DA">
        <w:rPr>
          <w:sz w:val="20"/>
          <w:szCs w:val="20"/>
          <w:lang w:val="sk-SK"/>
        </w:rPr>
        <w:t xml:space="preserve">ene </w:t>
      </w:r>
      <w:r w:rsidR="00084192" w:rsidRPr="2E07C1DA">
        <w:rPr>
          <w:sz w:val="20"/>
          <w:szCs w:val="20"/>
          <w:lang w:val="sk-SK"/>
        </w:rPr>
        <w:t xml:space="preserve">za Dielo </w:t>
      </w:r>
      <w:r w:rsidRPr="2E07C1DA">
        <w:rPr>
          <w:sz w:val="20"/>
          <w:szCs w:val="20"/>
          <w:lang w:val="sk-SK"/>
        </w:rPr>
        <w:t xml:space="preserve">je zahrnutá aj odmena za </w:t>
      </w:r>
      <w:r w:rsidR="00A52AB5" w:rsidRPr="2E07C1DA">
        <w:rPr>
          <w:sz w:val="20"/>
          <w:szCs w:val="20"/>
          <w:lang w:val="sk-SK"/>
        </w:rPr>
        <w:t>udelenie</w:t>
      </w:r>
      <w:r w:rsidRPr="2E07C1DA">
        <w:rPr>
          <w:sz w:val="20"/>
          <w:szCs w:val="20"/>
          <w:lang w:val="sk-SK"/>
        </w:rPr>
        <w:t xml:space="preserve"> licencie </w:t>
      </w:r>
      <w:r w:rsidRPr="002E22AC">
        <w:rPr>
          <w:sz w:val="20"/>
          <w:szCs w:val="20"/>
          <w:lang w:val="sk-SK"/>
        </w:rPr>
        <w:t>podľa bodu 7</w:t>
      </w:r>
      <w:r w:rsidR="005258DD" w:rsidRPr="002E22AC">
        <w:rPr>
          <w:sz w:val="20"/>
          <w:szCs w:val="20"/>
          <w:lang w:val="sk-SK"/>
        </w:rPr>
        <w:t>.</w:t>
      </w:r>
      <w:r w:rsidR="00972F70" w:rsidRPr="002E22AC">
        <w:rPr>
          <w:sz w:val="20"/>
          <w:szCs w:val="20"/>
          <w:lang w:val="sk-SK"/>
        </w:rPr>
        <w:t>4</w:t>
      </w:r>
      <w:r w:rsidR="006651CA" w:rsidRPr="002E22AC">
        <w:rPr>
          <w:sz w:val="20"/>
          <w:szCs w:val="20"/>
          <w:lang w:val="sk-SK"/>
        </w:rPr>
        <w:t>,</w:t>
      </w:r>
      <w:r w:rsidR="00A52AB5" w:rsidRPr="002E22AC">
        <w:rPr>
          <w:sz w:val="20"/>
          <w:szCs w:val="20"/>
          <w:lang w:val="sk-SK"/>
        </w:rPr>
        <w:t xml:space="preserve"> resp. za postúpenie </w:t>
      </w:r>
      <w:ins w:id="26" w:author="Bubák Martin" w:date="2026-02-02T10:45:00Z" w16du:dateUtc="2026-02-02T09:45:00Z">
        <w:r w:rsidR="0037383A">
          <w:rPr>
            <w:sz w:val="20"/>
            <w:szCs w:val="20"/>
            <w:lang w:val="sk-SK"/>
          </w:rPr>
          <w:t xml:space="preserve">výkonu </w:t>
        </w:r>
      </w:ins>
      <w:r w:rsidR="00C9009D" w:rsidRPr="002E22AC">
        <w:rPr>
          <w:sz w:val="20"/>
          <w:szCs w:val="20"/>
          <w:lang w:val="sk-SK"/>
        </w:rPr>
        <w:t>majetkových práv</w:t>
      </w:r>
      <w:r w:rsidR="00A52AB5" w:rsidRPr="002E22AC">
        <w:rPr>
          <w:sz w:val="20"/>
          <w:szCs w:val="20"/>
          <w:lang w:val="sk-SK"/>
        </w:rPr>
        <w:t xml:space="preserve"> podľa bodu 7.</w:t>
      </w:r>
      <w:r w:rsidR="00972F70" w:rsidRPr="002E22AC">
        <w:rPr>
          <w:sz w:val="20"/>
          <w:szCs w:val="20"/>
          <w:lang w:val="sk-SK"/>
        </w:rPr>
        <w:t>3</w:t>
      </w:r>
      <w:r w:rsidR="00A52AB5" w:rsidRPr="002E22AC">
        <w:rPr>
          <w:sz w:val="20"/>
          <w:szCs w:val="20"/>
          <w:lang w:val="sk-SK"/>
        </w:rPr>
        <w:t>,</w:t>
      </w:r>
      <w:r w:rsidR="00084192" w:rsidRPr="002E22AC">
        <w:rPr>
          <w:sz w:val="20"/>
          <w:szCs w:val="20"/>
          <w:lang w:val="sk-SK"/>
        </w:rPr>
        <w:t> za Inžinierske služby</w:t>
      </w:r>
      <w:r w:rsidR="006651CA" w:rsidRPr="002E22AC">
        <w:rPr>
          <w:sz w:val="20"/>
          <w:szCs w:val="20"/>
          <w:lang w:val="sk-SK"/>
        </w:rPr>
        <w:t>, aj za Konzultačné služby</w:t>
      </w:r>
      <w:r w:rsidRPr="002E22AC">
        <w:rPr>
          <w:sz w:val="20"/>
          <w:szCs w:val="20"/>
          <w:lang w:val="sk-SK"/>
        </w:rPr>
        <w:t xml:space="preserve">. </w:t>
      </w:r>
      <w:r w:rsidR="00033208" w:rsidRPr="002E22AC">
        <w:rPr>
          <w:sz w:val="20"/>
          <w:szCs w:val="20"/>
          <w:lang w:val="sk-SK"/>
        </w:rPr>
        <w:t xml:space="preserve">Projektant </w:t>
      </w:r>
      <w:r w:rsidRPr="002E22AC">
        <w:rPr>
          <w:sz w:val="20"/>
          <w:szCs w:val="20"/>
          <w:lang w:val="sk-SK"/>
        </w:rPr>
        <w:t xml:space="preserve">potvrdzuje, že </w:t>
      </w:r>
      <w:r w:rsidR="00A52AB5" w:rsidRPr="002E22AC">
        <w:rPr>
          <w:sz w:val="20"/>
          <w:szCs w:val="20"/>
          <w:lang w:val="sk-SK"/>
        </w:rPr>
        <w:t xml:space="preserve">táto </w:t>
      </w:r>
      <w:r w:rsidRPr="002E22AC">
        <w:rPr>
          <w:sz w:val="20"/>
          <w:szCs w:val="20"/>
          <w:lang w:val="sk-SK"/>
        </w:rPr>
        <w:t xml:space="preserve">odmena zodpovedá zmluvne dohodnutým spôsobom použitia Diela, zodpovedá očakávanému ekonomickému zhodnoteniu Diela, je jednoznačne proporcionálna k tvorivému podielu fyzických osôb, ktoré sa tvorivo podieľali na Diele (autorov), zodpovedá dohodnutému rozsahu, účelu a času použitia Diela a je uhrádzaná ako jednorazová. </w:t>
      </w:r>
      <w:r w:rsidR="00084192" w:rsidRPr="002E22AC">
        <w:rPr>
          <w:sz w:val="20"/>
          <w:szCs w:val="20"/>
          <w:lang w:val="sk-SK"/>
        </w:rPr>
        <w:t xml:space="preserve">Náklady spojené s poskytovaním </w:t>
      </w:r>
      <w:r w:rsidR="00972F70" w:rsidRPr="002E22AC">
        <w:rPr>
          <w:sz w:val="20"/>
          <w:szCs w:val="20"/>
          <w:lang w:val="sk-SK"/>
        </w:rPr>
        <w:t>Inžinierskych služieb a Konzultačných služieb</w:t>
      </w:r>
      <w:r w:rsidR="00084192" w:rsidRPr="002E22AC">
        <w:rPr>
          <w:sz w:val="20"/>
          <w:szCs w:val="20"/>
          <w:lang w:val="sk-SK"/>
        </w:rPr>
        <w:t xml:space="preserve">, ak takéto </w:t>
      </w:r>
      <w:r w:rsidR="001B29DB" w:rsidRPr="002E22AC">
        <w:rPr>
          <w:sz w:val="20"/>
          <w:szCs w:val="20"/>
          <w:lang w:val="sk-SK"/>
        </w:rPr>
        <w:t>Projektantovi</w:t>
      </w:r>
      <w:r w:rsidR="00084192" w:rsidRPr="002E22AC">
        <w:rPr>
          <w:sz w:val="20"/>
          <w:szCs w:val="20"/>
          <w:lang w:val="sk-SK"/>
        </w:rPr>
        <w:t xml:space="preserve"> vzniknú (napr. náklady na pracovné cesty zamestnancov </w:t>
      </w:r>
      <w:r w:rsidR="001B29DB" w:rsidRPr="002E22AC">
        <w:rPr>
          <w:sz w:val="20"/>
          <w:szCs w:val="20"/>
        </w:rPr>
        <w:t>Projektant</w:t>
      </w:r>
      <w:r w:rsidR="001B29DB" w:rsidRPr="002E22AC">
        <w:rPr>
          <w:sz w:val="20"/>
          <w:szCs w:val="20"/>
          <w:lang w:val="sk-SK"/>
        </w:rPr>
        <w:t>a</w:t>
      </w:r>
      <w:r w:rsidR="00084192" w:rsidRPr="002E22AC">
        <w:rPr>
          <w:sz w:val="20"/>
          <w:szCs w:val="20"/>
          <w:lang w:val="sk-SK"/>
        </w:rPr>
        <w:t xml:space="preserve">, telekomunikačné náklady, náklady na konzultačné a poradenské služby, správne a iné poplatky), sú taktiež zohľadnené v cene za Dielo, ak </w:t>
      </w:r>
      <w:r w:rsidR="005259E4" w:rsidRPr="002E22AC">
        <w:rPr>
          <w:sz w:val="20"/>
          <w:szCs w:val="20"/>
          <w:lang w:val="sk-SK"/>
        </w:rPr>
        <w:t>to v </w:t>
      </w:r>
      <w:r w:rsidR="00084192" w:rsidRPr="002E22AC">
        <w:rPr>
          <w:sz w:val="20"/>
          <w:szCs w:val="20"/>
          <w:lang w:val="sk-SK"/>
        </w:rPr>
        <w:t>Zmluv</w:t>
      </w:r>
      <w:r w:rsidR="005259E4" w:rsidRPr="002E22AC">
        <w:rPr>
          <w:sz w:val="20"/>
          <w:szCs w:val="20"/>
          <w:lang w:val="sk-SK"/>
        </w:rPr>
        <w:t xml:space="preserve">e nie je </w:t>
      </w:r>
      <w:r w:rsidR="00084192" w:rsidRPr="002E22AC">
        <w:rPr>
          <w:sz w:val="20"/>
          <w:szCs w:val="20"/>
          <w:lang w:val="sk-SK"/>
        </w:rPr>
        <w:t xml:space="preserve">výslovne </w:t>
      </w:r>
      <w:r w:rsidR="005259E4" w:rsidRPr="002E22AC">
        <w:rPr>
          <w:sz w:val="20"/>
          <w:szCs w:val="20"/>
          <w:lang w:val="sk-SK"/>
        </w:rPr>
        <w:t xml:space="preserve">dohodnuté </w:t>
      </w:r>
      <w:r w:rsidR="00084192" w:rsidRPr="002E22AC">
        <w:rPr>
          <w:sz w:val="20"/>
          <w:szCs w:val="20"/>
          <w:lang w:val="sk-SK"/>
        </w:rPr>
        <w:t>inak.</w:t>
      </w:r>
      <w:r w:rsidR="00A52AB5" w:rsidRPr="002E22AC">
        <w:rPr>
          <w:sz w:val="20"/>
          <w:szCs w:val="20"/>
          <w:lang w:val="sk-SK"/>
        </w:rPr>
        <w:t xml:space="preserve"> V prípade potreby určenia výšky odplaty za udelenie licencie podľa bodu 7.</w:t>
      </w:r>
      <w:r w:rsidR="006E3685" w:rsidRPr="002E22AC">
        <w:rPr>
          <w:sz w:val="20"/>
          <w:szCs w:val="20"/>
          <w:lang w:val="sk-SK"/>
        </w:rPr>
        <w:t>4</w:t>
      </w:r>
      <w:r w:rsidR="00A52AB5" w:rsidRPr="002E22AC">
        <w:rPr>
          <w:sz w:val="20"/>
          <w:szCs w:val="20"/>
          <w:lang w:val="sk-SK"/>
        </w:rPr>
        <w:t xml:space="preserve">, resp. za postúpenie </w:t>
      </w:r>
      <w:r w:rsidR="00C9009D" w:rsidRPr="002E22AC">
        <w:rPr>
          <w:sz w:val="20"/>
          <w:szCs w:val="20"/>
          <w:lang w:val="sk-SK"/>
        </w:rPr>
        <w:t xml:space="preserve">výkonu majetkových práv </w:t>
      </w:r>
      <w:r w:rsidR="00A52AB5" w:rsidRPr="002E22AC">
        <w:rPr>
          <w:sz w:val="20"/>
          <w:szCs w:val="20"/>
          <w:lang w:val="sk-SK"/>
        </w:rPr>
        <w:t>podľa bodu 7.</w:t>
      </w:r>
      <w:r w:rsidR="006E3685" w:rsidRPr="002E22AC">
        <w:rPr>
          <w:sz w:val="20"/>
          <w:szCs w:val="20"/>
          <w:lang w:val="sk-SK"/>
        </w:rPr>
        <w:t>3</w:t>
      </w:r>
      <w:r w:rsidR="00972F70" w:rsidRPr="002E22AC">
        <w:rPr>
          <w:sz w:val="20"/>
          <w:szCs w:val="20"/>
          <w:lang w:val="sk-SK"/>
        </w:rPr>
        <w:t>,</w:t>
      </w:r>
      <w:r w:rsidR="006E3685" w:rsidRPr="002E22AC">
        <w:rPr>
          <w:sz w:val="20"/>
          <w:szCs w:val="20"/>
          <w:lang w:val="sk-SK"/>
        </w:rPr>
        <w:t xml:space="preserve"> </w:t>
      </w:r>
      <w:r w:rsidR="00A52AB5" w:rsidRPr="002E22AC">
        <w:rPr>
          <w:sz w:val="20"/>
          <w:szCs w:val="20"/>
          <w:lang w:val="sk-SK"/>
        </w:rPr>
        <w:t>sa Zmluvné strany dohodli, že odmena za udelenie</w:t>
      </w:r>
      <w:r w:rsidR="00C9009D" w:rsidRPr="002E22AC">
        <w:rPr>
          <w:sz w:val="20"/>
          <w:szCs w:val="20"/>
          <w:lang w:val="sk-SK"/>
        </w:rPr>
        <w:t xml:space="preserve"> licencie</w:t>
      </w:r>
      <w:r w:rsidR="00A52AB5" w:rsidRPr="002E22AC">
        <w:rPr>
          <w:sz w:val="20"/>
          <w:szCs w:val="20"/>
          <w:lang w:val="sk-SK"/>
        </w:rPr>
        <w:t xml:space="preserve">, resp. za postúpenie </w:t>
      </w:r>
      <w:r w:rsidR="00C9009D" w:rsidRPr="002E22AC">
        <w:rPr>
          <w:sz w:val="20"/>
          <w:szCs w:val="20"/>
          <w:lang w:val="sk-SK"/>
        </w:rPr>
        <w:t xml:space="preserve">majetkových práv </w:t>
      </w:r>
      <w:r w:rsidR="00A52AB5" w:rsidRPr="002E22AC">
        <w:rPr>
          <w:sz w:val="20"/>
          <w:szCs w:val="20"/>
          <w:lang w:val="sk-SK"/>
        </w:rPr>
        <w:t>je dohodnutá vo výške 10 % z Ceny.</w:t>
      </w:r>
      <w:r w:rsidR="00972F70" w:rsidRPr="002E22AC">
        <w:rPr>
          <w:sz w:val="20"/>
          <w:szCs w:val="20"/>
          <w:lang w:val="sk-SK"/>
        </w:rPr>
        <w:t xml:space="preserve"> Cena za Dohľad Projektanta zahŕňa akékoľvek a všetky náklady Projektanta potrebné na riadne a včasné plnenie povinností Projektanta dohodnutých v bode 8.3, a to bez ohľadu na trvanie doby výstavby a bez ohľadu na rozsah prác a služieb,</w:t>
      </w:r>
      <w:r w:rsidR="00972F70">
        <w:rPr>
          <w:sz w:val="20"/>
          <w:szCs w:val="20"/>
          <w:lang w:val="sk-SK"/>
        </w:rPr>
        <w:t xml:space="preserve"> ktorých vynaloženie bude riadne a včasné dodanie služieb Dohľadu Projektanta vyžadovať.</w:t>
      </w:r>
    </w:p>
    <w:p w14:paraId="2E2CB6A8" w14:textId="400E3716" w:rsidR="002E738E" w:rsidRPr="004E4A37" w:rsidRDefault="00BD0580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4E4A37">
        <w:rPr>
          <w:rFonts w:ascii="Tahoma" w:hAnsi="Tahoma" w:cs="Tahoma"/>
          <w:b/>
          <w:bCs/>
          <w:sz w:val="20"/>
          <w:szCs w:val="20"/>
        </w:rPr>
        <w:t>10</w:t>
      </w:r>
      <w:r w:rsidR="002E738E" w:rsidRPr="004E4A37">
        <w:rPr>
          <w:rFonts w:ascii="Tahoma" w:hAnsi="Tahoma" w:cs="Tahoma"/>
          <w:b/>
          <w:bCs/>
          <w:sz w:val="20"/>
          <w:szCs w:val="20"/>
        </w:rPr>
        <w:t>.</w:t>
      </w:r>
      <w:r w:rsidR="00A847D2" w:rsidRPr="004E4A37">
        <w:rPr>
          <w:rFonts w:ascii="Tahoma" w:hAnsi="Tahoma" w:cs="Tahoma"/>
          <w:b/>
          <w:bCs/>
          <w:sz w:val="20"/>
          <w:szCs w:val="20"/>
        </w:rPr>
        <w:t>2</w:t>
      </w:r>
      <w:r w:rsidR="002E738E" w:rsidRPr="004E4A37">
        <w:rPr>
          <w:rFonts w:ascii="Tahoma" w:hAnsi="Tahoma" w:cs="Tahoma"/>
          <w:b/>
          <w:bCs/>
          <w:sz w:val="20"/>
          <w:szCs w:val="20"/>
        </w:rPr>
        <w:tab/>
        <w:t>Výška Ceny</w:t>
      </w:r>
    </w:p>
    <w:p w14:paraId="2AE4EA33" w14:textId="77ED20DF" w:rsidR="002E738E" w:rsidRPr="00EB758B" w:rsidRDefault="002E738E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E4A37">
        <w:rPr>
          <w:rFonts w:ascii="Tahoma" w:hAnsi="Tahoma" w:cs="Tahoma"/>
          <w:sz w:val="20"/>
          <w:szCs w:val="20"/>
        </w:rPr>
        <w:t>(a)</w:t>
      </w:r>
      <w:r w:rsidRPr="004E4A37">
        <w:rPr>
          <w:rFonts w:ascii="Tahoma" w:hAnsi="Tahoma" w:cs="Tahoma"/>
          <w:sz w:val="20"/>
          <w:szCs w:val="20"/>
        </w:rPr>
        <w:tab/>
        <w:t xml:space="preserve">Cena </w:t>
      </w:r>
      <w:r w:rsidR="00FC7E67">
        <w:rPr>
          <w:rFonts w:ascii="Tahoma" w:hAnsi="Tahoma" w:cs="Tahoma"/>
          <w:sz w:val="20"/>
          <w:szCs w:val="20"/>
        </w:rPr>
        <w:t xml:space="preserve">s obsahom podľa bodu </w:t>
      </w:r>
      <w:r w:rsidR="00FC7E67" w:rsidRPr="00ED001A">
        <w:rPr>
          <w:rFonts w:ascii="Tahoma" w:hAnsi="Tahoma" w:cs="Tahoma"/>
          <w:sz w:val="20"/>
          <w:szCs w:val="20"/>
        </w:rPr>
        <w:t>10.1</w:t>
      </w:r>
      <w:r w:rsidR="00FC7E67">
        <w:rPr>
          <w:rFonts w:ascii="Tahoma" w:hAnsi="Tahoma" w:cs="Tahoma"/>
          <w:sz w:val="20"/>
          <w:szCs w:val="20"/>
        </w:rPr>
        <w:t xml:space="preserve"> </w:t>
      </w:r>
      <w:r w:rsidRPr="004E4A37">
        <w:rPr>
          <w:rFonts w:ascii="Tahoma" w:hAnsi="Tahoma" w:cs="Tahoma"/>
          <w:sz w:val="20"/>
          <w:szCs w:val="20"/>
        </w:rPr>
        <w:t>bola Zmluvnými stranami dohodnutá</w:t>
      </w:r>
      <w:r w:rsidR="0051220B" w:rsidRPr="004E4A37">
        <w:rPr>
          <w:rFonts w:ascii="Tahoma" w:hAnsi="Tahoma" w:cs="Tahoma"/>
          <w:sz w:val="20"/>
          <w:szCs w:val="20"/>
        </w:rPr>
        <w:t xml:space="preserve"> v súlade so Zákonom o cenách a v súlade s </w:t>
      </w:r>
      <w:r w:rsidR="000F4FFE">
        <w:rPr>
          <w:rFonts w:ascii="Tahoma" w:hAnsi="Tahoma" w:cs="Tahoma"/>
          <w:sz w:val="20"/>
          <w:szCs w:val="20"/>
        </w:rPr>
        <w:t>Ponukou</w:t>
      </w:r>
      <w:r w:rsidR="0051220B" w:rsidRPr="004E4A37">
        <w:rPr>
          <w:rFonts w:ascii="Tahoma" w:hAnsi="Tahoma" w:cs="Tahoma"/>
          <w:sz w:val="20"/>
          <w:szCs w:val="20"/>
        </w:rPr>
        <w:t xml:space="preserve">, ktorá </w:t>
      </w:r>
      <w:r w:rsidR="0051220B" w:rsidRPr="002E22AC">
        <w:rPr>
          <w:rFonts w:ascii="Tahoma" w:hAnsi="Tahoma" w:cs="Tahoma"/>
          <w:sz w:val="20"/>
          <w:szCs w:val="20"/>
        </w:rPr>
        <w:t xml:space="preserve">tvorí </w:t>
      </w:r>
      <w:r w:rsidR="00DE1D7D" w:rsidRPr="002E22AC">
        <w:rPr>
          <w:rFonts w:ascii="Tahoma" w:hAnsi="Tahoma" w:cs="Tahoma"/>
          <w:sz w:val="20"/>
          <w:szCs w:val="20"/>
        </w:rPr>
        <w:t>p</w:t>
      </w:r>
      <w:r w:rsidR="0051220B" w:rsidRPr="002E22AC">
        <w:rPr>
          <w:rFonts w:ascii="Tahoma" w:hAnsi="Tahoma" w:cs="Tahoma"/>
          <w:sz w:val="20"/>
          <w:szCs w:val="20"/>
        </w:rPr>
        <w:t xml:space="preserve">rílohu </w:t>
      </w:r>
      <w:r w:rsidR="003B3856" w:rsidRPr="002E22AC">
        <w:rPr>
          <w:rFonts w:ascii="Tahoma" w:hAnsi="Tahoma" w:cs="Tahoma"/>
          <w:sz w:val="20"/>
          <w:szCs w:val="20"/>
        </w:rPr>
        <w:t xml:space="preserve">č. </w:t>
      </w:r>
      <w:r w:rsidR="005258DD" w:rsidRPr="002E22AC">
        <w:rPr>
          <w:rFonts w:ascii="Tahoma" w:hAnsi="Tahoma" w:cs="Tahoma"/>
          <w:sz w:val="20"/>
          <w:szCs w:val="20"/>
        </w:rPr>
        <w:t>2</w:t>
      </w:r>
      <w:r w:rsidR="0051220B" w:rsidRPr="002E22AC">
        <w:rPr>
          <w:rFonts w:ascii="Tahoma" w:hAnsi="Tahoma" w:cs="Tahoma"/>
          <w:sz w:val="20"/>
          <w:szCs w:val="20"/>
        </w:rPr>
        <w:t>,</w:t>
      </w:r>
      <w:r w:rsidR="0051220B" w:rsidRPr="004E4A37">
        <w:rPr>
          <w:rFonts w:ascii="Tahoma" w:hAnsi="Tahoma" w:cs="Tahoma"/>
          <w:sz w:val="20"/>
          <w:szCs w:val="20"/>
        </w:rPr>
        <w:t xml:space="preserve"> </w:t>
      </w:r>
      <w:r w:rsidRPr="004E4A37">
        <w:rPr>
          <w:rFonts w:ascii="Tahoma" w:hAnsi="Tahoma" w:cs="Tahoma"/>
          <w:sz w:val="20"/>
          <w:szCs w:val="20"/>
        </w:rPr>
        <w:t>vo výške:</w:t>
      </w:r>
    </w:p>
    <w:p w14:paraId="1C540489" w14:textId="43765A69" w:rsidR="00561784" w:rsidRPr="00EB758B" w:rsidRDefault="00561784" w:rsidP="00050C3D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bez DPH  </w:t>
      </w:r>
      <w:r w:rsidR="003B3856"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5E3EC50D" w14:textId="468A817D" w:rsidR="00561784" w:rsidRPr="00EB758B" w:rsidRDefault="00561784" w:rsidP="00050C3D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DPH 2</w:t>
      </w:r>
      <w:r w:rsidR="00AD51EB">
        <w:rPr>
          <w:rFonts w:ascii="Tahoma" w:hAnsi="Tahoma" w:cs="Tahoma"/>
          <w:sz w:val="20"/>
          <w:szCs w:val="20"/>
          <w:highlight w:val="yellow"/>
        </w:rPr>
        <w:t>3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291A66EE" w14:textId="20A581AD" w:rsidR="00561784" w:rsidRPr="00AE4029" w:rsidRDefault="00561784" w:rsidP="00050C3D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112E6910" w14:textId="55CF9C68" w:rsidR="00561784" w:rsidRDefault="00561784" w:rsidP="00050C3D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="00C379D0"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 w:rsidR="003B3C48"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3393553" w14:textId="77777777" w:rsidR="005259E4" w:rsidRPr="003B3C48" w:rsidRDefault="005259E4" w:rsidP="00050C3D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799DCA63" w14:textId="323D035D" w:rsidR="005259E4" w:rsidRDefault="00614559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</w:rPr>
      </w:pPr>
      <w:r w:rsidRPr="00CD7567">
        <w:rPr>
          <w:rFonts w:ascii="Tahoma" w:hAnsi="Tahoma" w:cs="Tahoma"/>
          <w:b/>
          <w:bCs/>
          <w:sz w:val="20"/>
          <w:szCs w:val="20"/>
        </w:rPr>
        <w:t>(b)</w:t>
      </w:r>
      <w:r w:rsidRPr="0061455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ab/>
      </w:r>
      <w:r w:rsidRPr="00CD7567">
        <w:rPr>
          <w:rFonts w:ascii="Tahoma" w:hAnsi="Tahoma" w:cs="Tahoma"/>
          <w:b/>
          <w:sz w:val="20"/>
          <w:szCs w:val="20"/>
        </w:rPr>
        <w:t xml:space="preserve">Cena </w:t>
      </w:r>
      <w:r w:rsidR="00BE7CDB" w:rsidRPr="00CD7567">
        <w:rPr>
          <w:rFonts w:ascii="Tahoma" w:hAnsi="Tahoma" w:cs="Tahoma"/>
          <w:b/>
          <w:sz w:val="20"/>
          <w:szCs w:val="20"/>
        </w:rPr>
        <w:t>za Dielo</w:t>
      </w:r>
      <w:r w:rsidR="00BE7CDB">
        <w:rPr>
          <w:rFonts w:ascii="Tahoma" w:hAnsi="Tahoma" w:cs="Tahoma"/>
          <w:bCs/>
          <w:sz w:val="20"/>
          <w:szCs w:val="20"/>
        </w:rPr>
        <w:t xml:space="preserve"> </w:t>
      </w:r>
      <w:r w:rsidR="005259E4">
        <w:rPr>
          <w:rFonts w:ascii="Tahoma" w:hAnsi="Tahoma" w:cs="Tahoma"/>
          <w:bCs/>
          <w:sz w:val="20"/>
          <w:szCs w:val="20"/>
        </w:rPr>
        <w:t>je dohodnutá nasledovne:</w:t>
      </w:r>
    </w:p>
    <w:p w14:paraId="07016050" w14:textId="35E87DBD" w:rsidR="005259E4" w:rsidRPr="00EB758B" w:rsidRDefault="005259E4" w:rsidP="005259E4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</w:t>
      </w:r>
      <w:r>
        <w:rPr>
          <w:rFonts w:ascii="Tahoma" w:hAnsi="Tahoma" w:cs="Tahoma"/>
          <w:sz w:val="20"/>
          <w:szCs w:val="20"/>
          <w:highlight w:val="yellow"/>
        </w:rPr>
        <w:t xml:space="preserve">za Dielo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bez DPH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5AD88AC4" w14:textId="202D5FA1" w:rsidR="005259E4" w:rsidRPr="00EB758B" w:rsidRDefault="005259E4" w:rsidP="005259E4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DPH 2</w:t>
      </w:r>
      <w:r w:rsidR="00AD51EB">
        <w:rPr>
          <w:rFonts w:ascii="Tahoma" w:hAnsi="Tahoma" w:cs="Tahoma"/>
          <w:sz w:val="20"/>
          <w:szCs w:val="20"/>
          <w:highlight w:val="yellow"/>
        </w:rPr>
        <w:t>3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405079C3" w14:textId="3949BDAB" w:rsidR="005259E4" w:rsidRPr="00AE4029" w:rsidRDefault="005259E4" w:rsidP="005259E4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6A5C11A4" w14:textId="7E26C122" w:rsidR="005259E4" w:rsidRPr="003B3C48" w:rsidRDefault="005259E4" w:rsidP="005259E4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8FF39B6" w14:textId="72BB5E95" w:rsidR="00614559" w:rsidRDefault="005259E4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pričom </w:t>
      </w:r>
      <w:r w:rsidR="00A8772C">
        <w:rPr>
          <w:rFonts w:ascii="Tahoma" w:hAnsi="Tahoma" w:cs="Tahoma"/>
          <w:bCs/>
          <w:sz w:val="20"/>
          <w:szCs w:val="20"/>
        </w:rPr>
        <w:t>bude uhradená</w:t>
      </w:r>
      <w:r w:rsidR="00614559" w:rsidRPr="00614559">
        <w:rPr>
          <w:rFonts w:ascii="Tahoma" w:hAnsi="Tahoma" w:cs="Tahoma"/>
          <w:bCs/>
          <w:sz w:val="20"/>
          <w:szCs w:val="20"/>
        </w:rPr>
        <w:t xml:space="preserve"> </w:t>
      </w:r>
      <w:r w:rsidR="00FC3037">
        <w:rPr>
          <w:rFonts w:ascii="Tahoma" w:hAnsi="Tahoma" w:cs="Tahoma"/>
          <w:bCs/>
          <w:sz w:val="20"/>
          <w:szCs w:val="20"/>
        </w:rPr>
        <w:t>v</w:t>
      </w:r>
      <w:r w:rsidR="00E86AD3">
        <w:rPr>
          <w:rFonts w:ascii="Tahoma" w:hAnsi="Tahoma" w:cs="Tahoma"/>
          <w:bCs/>
          <w:sz w:val="20"/>
          <w:szCs w:val="20"/>
        </w:rPr>
        <w:t xml:space="preserve"> </w:t>
      </w:r>
      <w:r w:rsidR="00DE1D7D">
        <w:rPr>
          <w:rFonts w:ascii="Tahoma" w:hAnsi="Tahoma" w:cs="Tahoma"/>
          <w:bCs/>
          <w:sz w:val="20"/>
          <w:szCs w:val="20"/>
        </w:rPr>
        <w:t>štyroch</w:t>
      </w:r>
      <w:r w:rsidR="00E86AD3" w:rsidDel="00E86AD3">
        <w:rPr>
          <w:rFonts w:ascii="Tahoma" w:hAnsi="Tahoma" w:cs="Tahoma"/>
          <w:bCs/>
          <w:sz w:val="20"/>
          <w:szCs w:val="20"/>
        </w:rPr>
        <w:t xml:space="preserve"> </w:t>
      </w:r>
      <w:r w:rsidR="00FC3037">
        <w:rPr>
          <w:rFonts w:ascii="Tahoma" w:hAnsi="Tahoma" w:cs="Tahoma"/>
          <w:bCs/>
          <w:sz w:val="20"/>
          <w:szCs w:val="20"/>
        </w:rPr>
        <w:t xml:space="preserve">splátkach </w:t>
      </w:r>
      <w:r w:rsidR="00614559" w:rsidRPr="00614559">
        <w:rPr>
          <w:rFonts w:ascii="Tahoma" w:hAnsi="Tahoma" w:cs="Tahoma"/>
          <w:bCs/>
          <w:sz w:val="20"/>
          <w:szCs w:val="20"/>
        </w:rPr>
        <w:t xml:space="preserve">nasledovne: </w:t>
      </w:r>
    </w:p>
    <w:p w14:paraId="7AD20BCB" w14:textId="77777777" w:rsidR="005259E4" w:rsidRPr="00614559" w:rsidRDefault="005259E4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  <w:lang w:bidi="ar-SA"/>
        </w:rPr>
      </w:pPr>
    </w:p>
    <w:p w14:paraId="3255DB40" w14:textId="1EA0E3D0" w:rsidR="00614559" w:rsidRPr="00987F25" w:rsidRDefault="00614559" w:rsidP="2E07C1DA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b/>
          <w:bCs/>
          <w:sz w:val="20"/>
          <w:szCs w:val="20"/>
        </w:rPr>
        <w:t>prv</w:t>
      </w:r>
      <w:r w:rsidR="008925F4" w:rsidRPr="2E07C1DA">
        <w:rPr>
          <w:rFonts w:ascii="Tahoma" w:hAnsi="Tahoma" w:cs="Tahoma"/>
          <w:b/>
          <w:bCs/>
          <w:sz w:val="20"/>
          <w:szCs w:val="20"/>
        </w:rPr>
        <w:t>á</w:t>
      </w:r>
      <w:r w:rsidRPr="2E07C1DA">
        <w:rPr>
          <w:rFonts w:ascii="Tahoma" w:hAnsi="Tahoma" w:cs="Tahoma"/>
          <w:b/>
          <w:bCs/>
          <w:sz w:val="20"/>
          <w:szCs w:val="20"/>
        </w:rPr>
        <w:t xml:space="preserve"> čas</w:t>
      </w:r>
      <w:r w:rsidR="008925F4" w:rsidRPr="2E07C1DA">
        <w:rPr>
          <w:rFonts w:ascii="Tahoma" w:hAnsi="Tahoma" w:cs="Tahoma"/>
          <w:b/>
          <w:bCs/>
          <w:sz w:val="20"/>
          <w:szCs w:val="20"/>
        </w:rPr>
        <w:t>ť</w:t>
      </w:r>
      <w:r w:rsidRPr="2E07C1DA">
        <w:rPr>
          <w:rFonts w:ascii="Tahoma" w:hAnsi="Tahoma" w:cs="Tahoma"/>
          <w:sz w:val="20"/>
          <w:szCs w:val="20"/>
        </w:rPr>
        <w:t xml:space="preserve"> </w:t>
      </w:r>
      <w:r w:rsidR="0015202F">
        <w:rPr>
          <w:rFonts w:ascii="Tahoma" w:hAnsi="Tahoma" w:cs="Tahoma"/>
          <w:b/>
          <w:bCs/>
          <w:sz w:val="20"/>
          <w:szCs w:val="20"/>
        </w:rPr>
        <w:t>c</w:t>
      </w:r>
      <w:r w:rsidR="0015202F" w:rsidRPr="2E07C1DA">
        <w:rPr>
          <w:rFonts w:ascii="Tahoma" w:hAnsi="Tahoma" w:cs="Tahoma"/>
          <w:b/>
          <w:bCs/>
          <w:sz w:val="20"/>
          <w:szCs w:val="20"/>
        </w:rPr>
        <w:t xml:space="preserve">eny </w:t>
      </w:r>
      <w:r w:rsidR="007171C0" w:rsidRPr="2E07C1DA">
        <w:rPr>
          <w:rFonts w:ascii="Tahoma" w:hAnsi="Tahoma" w:cs="Tahoma"/>
          <w:b/>
          <w:bCs/>
          <w:sz w:val="20"/>
          <w:szCs w:val="20"/>
        </w:rPr>
        <w:t>za Dielo</w:t>
      </w:r>
      <w:r w:rsidRPr="2E07C1DA">
        <w:rPr>
          <w:rFonts w:ascii="Tahoma" w:hAnsi="Tahoma" w:cs="Tahoma"/>
          <w:sz w:val="20"/>
          <w:szCs w:val="20"/>
        </w:rPr>
        <w:t xml:space="preserve"> je dohodnut</w:t>
      </w:r>
      <w:r w:rsidR="008925F4" w:rsidRPr="2E07C1DA">
        <w:rPr>
          <w:rFonts w:ascii="Tahoma" w:hAnsi="Tahoma" w:cs="Tahoma"/>
          <w:sz w:val="20"/>
          <w:szCs w:val="20"/>
        </w:rPr>
        <w:t>á</w:t>
      </w:r>
      <w:r w:rsidRPr="2E07C1DA">
        <w:rPr>
          <w:rFonts w:ascii="Tahoma" w:hAnsi="Tahoma" w:cs="Tahoma"/>
          <w:sz w:val="20"/>
          <w:szCs w:val="20"/>
        </w:rPr>
        <w:t xml:space="preserve"> Zmluvnými stranami</w:t>
      </w:r>
      <w:r w:rsidR="00E30769" w:rsidRPr="2E07C1DA">
        <w:rPr>
          <w:rFonts w:ascii="Tahoma" w:hAnsi="Tahoma" w:cs="Tahoma"/>
          <w:sz w:val="20"/>
          <w:szCs w:val="20"/>
        </w:rPr>
        <w:t xml:space="preserve"> vo výške </w:t>
      </w:r>
      <w:r w:rsidR="000E6010" w:rsidRPr="002E22AC">
        <w:rPr>
          <w:rFonts w:ascii="Tahoma" w:hAnsi="Tahoma" w:cs="Tahoma"/>
          <w:b/>
          <w:bCs/>
          <w:sz w:val="20"/>
          <w:szCs w:val="20"/>
        </w:rPr>
        <w:t xml:space="preserve">20 </w:t>
      </w:r>
      <w:r w:rsidR="00E30769" w:rsidRPr="002E22AC">
        <w:rPr>
          <w:rFonts w:ascii="Tahoma" w:hAnsi="Tahoma" w:cs="Tahoma"/>
          <w:b/>
          <w:bCs/>
          <w:sz w:val="20"/>
          <w:szCs w:val="20"/>
        </w:rPr>
        <w:t>%</w:t>
      </w:r>
      <w:r w:rsidR="00E30769" w:rsidRPr="2E07C1DA">
        <w:rPr>
          <w:rFonts w:ascii="Tahoma" w:hAnsi="Tahoma" w:cs="Tahoma"/>
          <w:sz w:val="20"/>
          <w:szCs w:val="20"/>
        </w:rPr>
        <w:t xml:space="preserve"> z</w:t>
      </w:r>
      <w:r w:rsidR="0015202F">
        <w:rPr>
          <w:rFonts w:ascii="Tahoma" w:hAnsi="Tahoma" w:cs="Tahoma"/>
          <w:sz w:val="20"/>
          <w:szCs w:val="20"/>
        </w:rPr>
        <w:t> c</w:t>
      </w:r>
      <w:r w:rsidR="0015202F" w:rsidRPr="2E07C1DA">
        <w:rPr>
          <w:rFonts w:ascii="Tahoma" w:hAnsi="Tahoma" w:cs="Tahoma"/>
          <w:sz w:val="20"/>
          <w:szCs w:val="20"/>
        </w:rPr>
        <w:t>eny</w:t>
      </w:r>
      <w:r w:rsidR="0015202F">
        <w:rPr>
          <w:rFonts w:ascii="Tahoma" w:hAnsi="Tahoma" w:cs="Tahoma"/>
          <w:sz w:val="20"/>
          <w:szCs w:val="20"/>
        </w:rPr>
        <w:t xml:space="preserve"> za Dielo</w:t>
      </w:r>
      <w:r w:rsidR="00E30769" w:rsidRPr="2E07C1DA">
        <w:rPr>
          <w:rFonts w:ascii="Tahoma" w:hAnsi="Tahoma" w:cs="Tahoma"/>
          <w:sz w:val="20"/>
          <w:szCs w:val="20"/>
        </w:rPr>
        <w:t xml:space="preserve">, t. j. </w:t>
      </w:r>
      <w:r w:rsidRPr="2E07C1DA">
        <w:rPr>
          <w:rFonts w:ascii="Tahoma" w:hAnsi="Tahoma" w:cs="Tahoma"/>
          <w:sz w:val="20"/>
          <w:szCs w:val="20"/>
        </w:rPr>
        <w:t xml:space="preserve">vo výške 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b/>
          <w:bCs/>
          <w:sz w:val="20"/>
          <w:szCs w:val="20"/>
          <w:highlight w:val="yellow"/>
        </w:rPr>
        <w:t>.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]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2973" w:rsidRPr="2E07C1DA">
        <w:rPr>
          <w:rFonts w:ascii="Tahoma" w:hAnsi="Tahoma" w:cs="Tahoma"/>
          <w:sz w:val="20"/>
          <w:szCs w:val="20"/>
        </w:rPr>
        <w:t>E</w:t>
      </w:r>
      <w:r w:rsidR="006E3685">
        <w:rPr>
          <w:rFonts w:ascii="Tahoma" w:hAnsi="Tahoma" w:cs="Tahoma"/>
          <w:sz w:val="20"/>
          <w:szCs w:val="20"/>
        </w:rPr>
        <w:t>UR</w:t>
      </w:r>
      <w:r w:rsidR="004C2973" w:rsidRPr="2E07C1DA">
        <w:rPr>
          <w:rFonts w:ascii="Tahoma" w:hAnsi="Tahoma" w:cs="Tahoma"/>
          <w:sz w:val="20"/>
          <w:szCs w:val="20"/>
        </w:rPr>
        <w:t xml:space="preserve"> bez DPH resp.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b/>
          <w:bCs/>
          <w:sz w:val="20"/>
          <w:szCs w:val="20"/>
          <w:highlight w:val="yellow"/>
        </w:rPr>
        <w:t>.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]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685">
        <w:rPr>
          <w:rFonts w:ascii="Tahoma" w:hAnsi="Tahoma" w:cs="Tahoma"/>
          <w:b/>
          <w:bCs/>
          <w:sz w:val="20"/>
          <w:szCs w:val="20"/>
        </w:rPr>
        <w:t xml:space="preserve">EUR 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s DPH </w:t>
      </w:r>
      <w:r w:rsidR="004C2973" w:rsidRPr="2E07C1DA">
        <w:rPr>
          <w:rFonts w:ascii="Tahoma" w:hAnsi="Tahoma" w:cs="Tahoma"/>
          <w:i/>
          <w:iCs/>
          <w:sz w:val="20"/>
          <w:szCs w:val="20"/>
        </w:rPr>
        <w:t xml:space="preserve">(slovom: </w:t>
      </w:r>
      <w:r w:rsidR="004C0462" w:rsidRPr="2E07C1DA">
        <w:rPr>
          <w:rFonts w:ascii="Tahoma" w:hAnsi="Tahoma" w:cs="Tahoma"/>
          <w:i/>
          <w:i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i/>
          <w:iCs/>
          <w:sz w:val="20"/>
          <w:szCs w:val="20"/>
          <w:highlight w:val="yellow"/>
        </w:rPr>
        <w:t>.</w:t>
      </w:r>
      <w:r w:rsidR="004C0462" w:rsidRPr="2E07C1DA">
        <w:rPr>
          <w:rFonts w:ascii="Tahoma" w:hAnsi="Tahoma" w:cs="Tahoma"/>
          <w:i/>
          <w:iCs/>
          <w:sz w:val="20"/>
          <w:szCs w:val="20"/>
          <w:highlight w:val="yellow"/>
        </w:rPr>
        <w:t>]</w:t>
      </w:r>
      <w:r w:rsidR="00B7263D" w:rsidRPr="2E07C1DA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E3685">
        <w:rPr>
          <w:rFonts w:ascii="Tahoma" w:hAnsi="Tahoma" w:cs="Tahoma"/>
          <w:i/>
          <w:iCs/>
          <w:sz w:val="20"/>
          <w:szCs w:val="20"/>
        </w:rPr>
        <w:t xml:space="preserve">eur </w:t>
      </w:r>
      <w:r w:rsidR="004C2973" w:rsidRPr="2E07C1DA">
        <w:rPr>
          <w:rFonts w:ascii="Tahoma" w:hAnsi="Tahoma" w:cs="Tahoma"/>
          <w:i/>
          <w:iCs/>
          <w:sz w:val="20"/>
          <w:szCs w:val="20"/>
        </w:rPr>
        <w:t xml:space="preserve">vrátane DPH) </w:t>
      </w:r>
      <w:r w:rsidR="004C2973" w:rsidRPr="2E07C1DA">
        <w:rPr>
          <w:rFonts w:ascii="Tahoma" w:hAnsi="Tahoma" w:cs="Tahoma"/>
          <w:sz w:val="20"/>
          <w:szCs w:val="20"/>
        </w:rPr>
        <w:t>(ďalej len „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>Prvá časť Ceny</w:t>
      </w:r>
      <w:r w:rsidR="004C2973" w:rsidRPr="2E07C1DA">
        <w:rPr>
          <w:rFonts w:ascii="Tahoma" w:hAnsi="Tahoma" w:cs="Tahoma"/>
          <w:sz w:val="20"/>
          <w:szCs w:val="20"/>
        </w:rPr>
        <w:t>“)</w:t>
      </w:r>
      <w:r w:rsidR="008925F4" w:rsidRPr="2E07C1DA">
        <w:rPr>
          <w:rFonts w:ascii="Tahoma" w:hAnsi="Tahoma" w:cs="Tahoma"/>
          <w:sz w:val="20"/>
          <w:szCs w:val="20"/>
        </w:rPr>
        <w:t>, pričom</w:t>
      </w:r>
      <w:r w:rsidRPr="2E07C1DA">
        <w:rPr>
          <w:rFonts w:ascii="Tahoma" w:hAnsi="Tahoma" w:cs="Tahoma"/>
          <w:sz w:val="20"/>
          <w:szCs w:val="20"/>
        </w:rPr>
        <w:t> </w:t>
      </w:r>
      <w:r w:rsidR="00C7300F" w:rsidRPr="2E07C1DA">
        <w:rPr>
          <w:rFonts w:ascii="Tahoma" w:hAnsi="Tahoma" w:cs="Tahoma"/>
          <w:sz w:val="20"/>
          <w:szCs w:val="20"/>
        </w:rPr>
        <w:t>Projektantovi</w:t>
      </w:r>
      <w:r w:rsidR="00C7300F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2E07C1DA">
        <w:rPr>
          <w:rFonts w:ascii="Tahoma" w:hAnsi="Tahoma" w:cs="Tahoma"/>
          <w:sz w:val="20"/>
          <w:szCs w:val="20"/>
        </w:rPr>
        <w:t xml:space="preserve">vznikne </w:t>
      </w:r>
      <w:r w:rsidR="008925F4" w:rsidRPr="2E07C1DA">
        <w:rPr>
          <w:rFonts w:ascii="Tahoma" w:hAnsi="Tahoma" w:cs="Tahoma"/>
          <w:sz w:val="20"/>
          <w:szCs w:val="20"/>
        </w:rPr>
        <w:t xml:space="preserve">nárok na jej úhradu </w:t>
      </w:r>
      <w:r w:rsidR="001D542A" w:rsidRPr="2E07C1DA">
        <w:rPr>
          <w:rFonts w:ascii="Tahoma" w:hAnsi="Tahoma" w:cs="Tahoma"/>
          <w:sz w:val="20"/>
          <w:szCs w:val="20"/>
        </w:rPr>
        <w:t xml:space="preserve">po dodaní </w:t>
      </w:r>
      <w:r w:rsidR="00CD7567" w:rsidRPr="2E07C1DA">
        <w:rPr>
          <w:rFonts w:ascii="Tahoma" w:hAnsi="Tahoma" w:cs="Tahoma"/>
          <w:sz w:val="20"/>
          <w:szCs w:val="20"/>
        </w:rPr>
        <w:t>Konceptu Dokumentácie</w:t>
      </w:r>
      <w:r w:rsidR="00C7300F" w:rsidRPr="2E07C1D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7300F" w:rsidRPr="2E07C1DA">
        <w:rPr>
          <w:rFonts w:ascii="Tahoma" w:hAnsi="Tahoma" w:cs="Tahoma"/>
          <w:sz w:val="20"/>
          <w:szCs w:val="20"/>
        </w:rPr>
        <w:t>RoSZ</w:t>
      </w:r>
      <w:proofErr w:type="spellEnd"/>
      <w:r w:rsidR="001D542A" w:rsidRPr="2E07C1DA">
        <w:rPr>
          <w:rFonts w:ascii="Tahoma" w:hAnsi="Tahoma" w:cs="Tahoma"/>
          <w:sz w:val="20"/>
          <w:szCs w:val="20"/>
        </w:rPr>
        <w:t xml:space="preserve">, </w:t>
      </w:r>
      <w:r w:rsidR="00BB34D9" w:rsidRPr="2E07C1DA">
        <w:rPr>
          <w:rFonts w:ascii="Tahoma" w:hAnsi="Tahoma" w:cs="Tahoma"/>
          <w:sz w:val="20"/>
          <w:szCs w:val="20"/>
        </w:rPr>
        <w:t>na základe faktúry vystavenej v</w:t>
      </w:r>
      <w:r w:rsidR="00EC5800" w:rsidRPr="2E07C1DA">
        <w:rPr>
          <w:rFonts w:ascii="Tahoma" w:hAnsi="Tahoma" w:cs="Tahoma"/>
          <w:sz w:val="20"/>
          <w:szCs w:val="20"/>
        </w:rPr>
        <w:t> </w:t>
      </w:r>
      <w:r w:rsidR="00BB34D9" w:rsidRPr="2E07C1DA">
        <w:rPr>
          <w:rFonts w:ascii="Tahoma" w:hAnsi="Tahoma" w:cs="Tahoma"/>
          <w:sz w:val="20"/>
          <w:szCs w:val="20"/>
        </w:rPr>
        <w:t>súlade so Zmluv</w:t>
      </w:r>
      <w:r w:rsidR="00BE1A14" w:rsidRPr="2E07C1DA">
        <w:rPr>
          <w:rFonts w:ascii="Tahoma" w:hAnsi="Tahoma" w:cs="Tahoma"/>
          <w:sz w:val="20"/>
          <w:szCs w:val="20"/>
        </w:rPr>
        <w:t>o</w:t>
      </w:r>
      <w:r w:rsidR="00BB34D9" w:rsidRPr="2E07C1DA">
        <w:rPr>
          <w:rFonts w:ascii="Tahoma" w:hAnsi="Tahoma" w:cs="Tahoma"/>
          <w:sz w:val="20"/>
          <w:szCs w:val="20"/>
        </w:rPr>
        <w:t xml:space="preserve">u, </w:t>
      </w:r>
      <w:r w:rsidR="001D542A" w:rsidRPr="2E07C1DA">
        <w:rPr>
          <w:rFonts w:ascii="Tahoma" w:hAnsi="Tahoma" w:cs="Tahoma"/>
          <w:sz w:val="20"/>
          <w:szCs w:val="20"/>
        </w:rPr>
        <w:t xml:space="preserve">ktorej prílohou bude </w:t>
      </w:r>
      <w:r w:rsidR="00807E5D" w:rsidRPr="2E07C1DA">
        <w:rPr>
          <w:rFonts w:ascii="Tahoma" w:hAnsi="Tahoma" w:cs="Tahoma"/>
          <w:sz w:val="20"/>
          <w:szCs w:val="20"/>
        </w:rPr>
        <w:t>riadne vyhotovený a</w:t>
      </w:r>
      <w:r w:rsidR="00EC5800" w:rsidRPr="2E07C1DA">
        <w:rPr>
          <w:rFonts w:ascii="Tahoma" w:hAnsi="Tahoma" w:cs="Tahoma"/>
          <w:sz w:val="20"/>
          <w:szCs w:val="20"/>
        </w:rPr>
        <w:t> </w:t>
      </w:r>
      <w:r w:rsidR="00807E5D" w:rsidRPr="2E07C1DA">
        <w:rPr>
          <w:rFonts w:ascii="Tahoma" w:hAnsi="Tahoma" w:cs="Tahoma"/>
          <w:sz w:val="20"/>
          <w:szCs w:val="20"/>
        </w:rPr>
        <w:t xml:space="preserve">podpísaný </w:t>
      </w:r>
      <w:r w:rsidR="008C0D77" w:rsidRPr="2E07C1DA">
        <w:rPr>
          <w:rFonts w:ascii="Tahoma" w:hAnsi="Tahoma" w:cs="Tahoma"/>
          <w:sz w:val="20"/>
          <w:szCs w:val="20"/>
        </w:rPr>
        <w:t xml:space="preserve">Preberací </w:t>
      </w:r>
      <w:r w:rsidR="00CB2C7D" w:rsidRPr="2E07C1DA">
        <w:rPr>
          <w:rFonts w:ascii="Tahoma" w:hAnsi="Tahoma" w:cs="Tahoma"/>
          <w:sz w:val="20"/>
          <w:szCs w:val="20"/>
        </w:rPr>
        <w:t>protokol</w:t>
      </w:r>
      <w:r w:rsidR="00FC3037" w:rsidRPr="2E07C1DA">
        <w:rPr>
          <w:rFonts w:ascii="Tahoma" w:hAnsi="Tahoma" w:cs="Tahoma"/>
          <w:sz w:val="20"/>
          <w:szCs w:val="20"/>
        </w:rPr>
        <w:t xml:space="preserve"> k</w:t>
      </w:r>
      <w:r w:rsidR="005259E4" w:rsidRPr="2E07C1DA">
        <w:rPr>
          <w:rFonts w:ascii="Tahoma" w:hAnsi="Tahoma" w:cs="Tahoma"/>
          <w:sz w:val="20"/>
          <w:szCs w:val="20"/>
        </w:rPr>
        <w:t xml:space="preserve">u Konceptu </w:t>
      </w:r>
      <w:r w:rsidR="00FC3037" w:rsidRPr="2E07C1DA">
        <w:rPr>
          <w:rFonts w:ascii="Tahoma" w:hAnsi="Tahoma" w:cs="Tahoma"/>
          <w:sz w:val="20"/>
          <w:szCs w:val="20"/>
        </w:rPr>
        <w:t>D</w:t>
      </w:r>
      <w:r w:rsidR="005259E4" w:rsidRPr="2E07C1DA">
        <w:rPr>
          <w:rFonts w:ascii="Tahoma" w:hAnsi="Tahoma" w:cs="Tahoma"/>
          <w:sz w:val="20"/>
          <w:szCs w:val="20"/>
        </w:rPr>
        <w:t>okumentácie</w:t>
      </w:r>
      <w:r w:rsidR="00C7300F" w:rsidRPr="2E07C1D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7300F" w:rsidRPr="2E07C1DA">
        <w:rPr>
          <w:rFonts w:ascii="Tahoma" w:hAnsi="Tahoma" w:cs="Tahoma"/>
          <w:sz w:val="20"/>
          <w:szCs w:val="20"/>
        </w:rPr>
        <w:t>RoSZ</w:t>
      </w:r>
      <w:proofErr w:type="spellEnd"/>
      <w:r w:rsidR="00987F25" w:rsidRPr="2E07C1DA">
        <w:rPr>
          <w:rFonts w:ascii="Tahoma" w:hAnsi="Tahoma" w:cs="Tahoma"/>
          <w:sz w:val="20"/>
          <w:szCs w:val="20"/>
        </w:rPr>
        <w:t>;</w:t>
      </w:r>
    </w:p>
    <w:p w14:paraId="071B929C" w14:textId="6AC45291" w:rsidR="00055A80" w:rsidRDefault="00255D2F" w:rsidP="00055A80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 w:rsidRPr="00FC3037">
        <w:rPr>
          <w:rFonts w:ascii="Tahoma" w:hAnsi="Tahoma" w:cs="Tahoma"/>
          <w:b/>
          <w:sz w:val="20"/>
        </w:rPr>
        <w:t>druh</w:t>
      </w:r>
      <w:r w:rsidR="00A75661" w:rsidRPr="00FC3037">
        <w:rPr>
          <w:rFonts w:ascii="Tahoma" w:hAnsi="Tahoma" w:cs="Tahoma"/>
          <w:b/>
          <w:sz w:val="20"/>
        </w:rPr>
        <w:t>á</w:t>
      </w:r>
      <w:r w:rsidR="008C0D77" w:rsidRPr="00FC3037">
        <w:rPr>
          <w:rFonts w:ascii="Tahoma" w:hAnsi="Tahoma" w:cs="Tahoma"/>
          <w:b/>
          <w:sz w:val="20"/>
        </w:rPr>
        <w:t xml:space="preserve"> čas</w:t>
      </w:r>
      <w:r w:rsidR="00A75661" w:rsidRPr="00FC3037">
        <w:rPr>
          <w:rFonts w:ascii="Tahoma" w:hAnsi="Tahoma" w:cs="Tahoma"/>
          <w:b/>
          <w:sz w:val="20"/>
        </w:rPr>
        <w:t>ť</w:t>
      </w:r>
      <w:r w:rsidR="008C0D77" w:rsidRPr="00FC3037">
        <w:rPr>
          <w:rFonts w:ascii="Tahoma" w:hAnsi="Tahoma" w:cs="Tahoma"/>
          <w:bCs/>
          <w:sz w:val="20"/>
        </w:rPr>
        <w:t xml:space="preserve"> </w:t>
      </w:r>
      <w:r w:rsidR="008C0D77" w:rsidRPr="00FC3037">
        <w:rPr>
          <w:rFonts w:ascii="Tahoma" w:hAnsi="Tahoma" w:cs="Tahoma"/>
          <w:b/>
          <w:sz w:val="20"/>
        </w:rPr>
        <w:t>Ceny</w:t>
      </w:r>
      <w:r w:rsidR="007171C0">
        <w:rPr>
          <w:rFonts w:ascii="Tahoma" w:hAnsi="Tahoma" w:cs="Tahoma"/>
          <w:b/>
          <w:sz w:val="20"/>
        </w:rPr>
        <w:t xml:space="preserve"> za Dielo</w:t>
      </w:r>
      <w:r w:rsidR="008C0D77" w:rsidRPr="00FC3037">
        <w:rPr>
          <w:rFonts w:ascii="Tahoma" w:hAnsi="Tahoma" w:cs="Tahoma"/>
          <w:bCs/>
          <w:sz w:val="20"/>
        </w:rPr>
        <w:t xml:space="preserve"> je dohodnut</w:t>
      </w:r>
      <w:r w:rsidR="00A75661" w:rsidRPr="00FC3037">
        <w:rPr>
          <w:rFonts w:ascii="Tahoma" w:hAnsi="Tahoma" w:cs="Tahoma"/>
          <w:bCs/>
          <w:sz w:val="20"/>
        </w:rPr>
        <w:t>á</w:t>
      </w:r>
      <w:r w:rsidR="008C0D77" w:rsidRPr="00FC3037">
        <w:rPr>
          <w:rFonts w:ascii="Tahoma" w:hAnsi="Tahoma" w:cs="Tahoma"/>
          <w:bCs/>
          <w:sz w:val="20"/>
        </w:rPr>
        <w:t xml:space="preserve"> Zmluvnými stranami</w:t>
      </w:r>
      <w:r w:rsidR="00E30769" w:rsidRPr="00FC3037">
        <w:rPr>
          <w:rFonts w:ascii="Tahoma" w:hAnsi="Tahoma" w:cs="Tahoma"/>
          <w:bCs/>
          <w:sz w:val="20"/>
        </w:rPr>
        <w:t xml:space="preserve"> vo </w:t>
      </w:r>
      <w:r w:rsidR="00E30769" w:rsidRPr="004B2384">
        <w:rPr>
          <w:rFonts w:ascii="Tahoma" w:hAnsi="Tahoma" w:cs="Tahoma"/>
          <w:bCs/>
          <w:sz w:val="20"/>
        </w:rPr>
        <w:t>výške</w:t>
      </w:r>
      <w:r w:rsidR="005D3266">
        <w:rPr>
          <w:rFonts w:ascii="Tahoma" w:hAnsi="Tahoma" w:cs="Tahoma"/>
          <w:bCs/>
          <w:sz w:val="20"/>
        </w:rPr>
        <w:t xml:space="preserve"> </w:t>
      </w:r>
      <w:r w:rsidR="00AE4DA2" w:rsidRPr="002E22AC">
        <w:rPr>
          <w:rFonts w:ascii="Tahoma" w:hAnsi="Tahoma" w:cs="Tahoma"/>
          <w:b/>
          <w:sz w:val="20"/>
        </w:rPr>
        <w:t>2</w:t>
      </w:r>
      <w:r w:rsidR="005D3266" w:rsidRPr="002E22AC">
        <w:rPr>
          <w:rFonts w:ascii="Tahoma" w:hAnsi="Tahoma" w:cs="Tahoma"/>
          <w:b/>
          <w:sz w:val="20"/>
        </w:rPr>
        <w:t>0</w:t>
      </w:r>
      <w:r w:rsidR="0067292E" w:rsidRPr="002E22AC">
        <w:rPr>
          <w:rFonts w:ascii="Tahoma" w:hAnsi="Tahoma" w:cs="Tahoma"/>
          <w:b/>
          <w:sz w:val="20"/>
        </w:rPr>
        <w:t xml:space="preserve"> </w:t>
      </w:r>
      <w:r w:rsidR="00E30769" w:rsidRPr="002E22AC">
        <w:rPr>
          <w:rFonts w:ascii="Tahoma" w:hAnsi="Tahoma" w:cs="Tahoma"/>
          <w:b/>
          <w:sz w:val="20"/>
        </w:rPr>
        <w:t>%</w:t>
      </w:r>
      <w:r w:rsidR="00E30769" w:rsidRPr="002E22AC">
        <w:rPr>
          <w:rFonts w:ascii="Tahoma" w:hAnsi="Tahoma" w:cs="Tahoma"/>
          <w:bCs/>
          <w:sz w:val="20"/>
        </w:rPr>
        <w:t xml:space="preserve"> z</w:t>
      </w:r>
      <w:r w:rsidR="0015202F">
        <w:rPr>
          <w:rFonts w:ascii="Tahoma" w:hAnsi="Tahoma" w:cs="Tahoma"/>
          <w:bCs/>
          <w:sz w:val="20"/>
        </w:rPr>
        <w:t> c</w:t>
      </w:r>
      <w:r w:rsidR="00E30769" w:rsidRPr="00FC3037">
        <w:rPr>
          <w:rFonts w:ascii="Tahoma" w:hAnsi="Tahoma" w:cs="Tahoma"/>
          <w:bCs/>
          <w:sz w:val="20"/>
        </w:rPr>
        <w:t>eny</w:t>
      </w:r>
      <w:r w:rsidR="0015202F">
        <w:rPr>
          <w:rFonts w:ascii="Tahoma" w:hAnsi="Tahoma" w:cs="Tahoma"/>
          <w:bCs/>
          <w:sz w:val="20"/>
        </w:rPr>
        <w:t xml:space="preserve"> za Dielo</w:t>
      </w:r>
      <w:r w:rsidR="00E30769" w:rsidRPr="00FC3037">
        <w:rPr>
          <w:rFonts w:ascii="Tahoma" w:hAnsi="Tahoma" w:cs="Tahoma"/>
          <w:bCs/>
          <w:sz w:val="20"/>
        </w:rPr>
        <w:t xml:space="preserve">, t. j. </w:t>
      </w:r>
      <w:r w:rsidR="008C0D77" w:rsidRPr="00FC3037">
        <w:rPr>
          <w:rFonts w:ascii="Tahoma" w:hAnsi="Tahoma" w:cs="Tahoma"/>
          <w:bCs/>
          <w:sz w:val="20"/>
        </w:rPr>
        <w:t xml:space="preserve"> vo výške </w:t>
      </w:r>
      <w:r w:rsidR="004C2973" w:rsidRPr="005911EA">
        <w:rPr>
          <w:rFonts w:ascii="Tahoma" w:hAnsi="Tahoma" w:cs="Tahoma"/>
          <w:b/>
          <w:sz w:val="20"/>
          <w:highlight w:val="yellow"/>
        </w:rPr>
        <w:t>[</w:t>
      </w:r>
      <w:r w:rsidR="004B2384">
        <w:rPr>
          <w:rFonts w:ascii="Tahoma" w:hAnsi="Tahoma" w:cs="Tahoma"/>
          <w:b/>
          <w:sz w:val="20"/>
          <w:highlight w:val="yellow"/>
        </w:rPr>
        <w:t>.</w:t>
      </w:r>
      <w:r w:rsidR="004C2973" w:rsidRPr="005911EA">
        <w:rPr>
          <w:rFonts w:ascii="Tahoma" w:hAnsi="Tahoma" w:cs="Tahoma"/>
          <w:b/>
          <w:sz w:val="20"/>
          <w:highlight w:val="yellow"/>
        </w:rPr>
        <w:t>]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4C2973" w:rsidRPr="005911EA">
        <w:rPr>
          <w:rFonts w:ascii="Tahoma" w:hAnsi="Tahoma" w:cs="Tahoma"/>
          <w:bCs/>
          <w:sz w:val="20"/>
        </w:rPr>
        <w:t>E</w:t>
      </w:r>
      <w:r w:rsidR="006E3685">
        <w:rPr>
          <w:rFonts w:ascii="Tahoma" w:hAnsi="Tahoma" w:cs="Tahoma"/>
          <w:bCs/>
          <w:sz w:val="20"/>
        </w:rPr>
        <w:t>UR</w:t>
      </w:r>
      <w:r w:rsidR="004C2973" w:rsidRPr="005911EA">
        <w:rPr>
          <w:rFonts w:ascii="Tahoma" w:hAnsi="Tahoma" w:cs="Tahoma"/>
          <w:bCs/>
          <w:sz w:val="20"/>
        </w:rPr>
        <w:t xml:space="preserve"> bez DPH resp.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4C2973" w:rsidRPr="005911EA">
        <w:rPr>
          <w:rFonts w:ascii="Tahoma" w:hAnsi="Tahoma" w:cs="Tahoma"/>
          <w:b/>
          <w:sz w:val="20"/>
          <w:highlight w:val="yellow"/>
        </w:rPr>
        <w:t>[</w:t>
      </w:r>
      <w:r w:rsidR="004B2384">
        <w:rPr>
          <w:rFonts w:ascii="Tahoma" w:hAnsi="Tahoma" w:cs="Tahoma"/>
          <w:b/>
          <w:sz w:val="20"/>
          <w:highlight w:val="yellow"/>
        </w:rPr>
        <w:t>.</w:t>
      </w:r>
      <w:r w:rsidR="004C2973" w:rsidRPr="005911EA">
        <w:rPr>
          <w:rFonts w:ascii="Tahoma" w:hAnsi="Tahoma" w:cs="Tahoma"/>
          <w:b/>
          <w:sz w:val="20"/>
          <w:highlight w:val="yellow"/>
        </w:rPr>
        <w:t>]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6E3685">
        <w:rPr>
          <w:rFonts w:ascii="Tahoma" w:hAnsi="Tahoma" w:cs="Tahoma"/>
          <w:b/>
          <w:sz w:val="20"/>
        </w:rPr>
        <w:t xml:space="preserve">EUR </w:t>
      </w:r>
      <w:r w:rsidR="004C2973" w:rsidRPr="005911EA">
        <w:rPr>
          <w:rFonts w:ascii="Tahoma" w:hAnsi="Tahoma" w:cs="Tahoma"/>
          <w:b/>
          <w:sz w:val="20"/>
        </w:rPr>
        <w:t xml:space="preserve">s DPH </w:t>
      </w:r>
      <w:r w:rsidR="004C2973" w:rsidRPr="005911EA">
        <w:rPr>
          <w:rFonts w:ascii="Tahoma" w:hAnsi="Tahoma" w:cs="Tahoma"/>
          <w:bCs/>
          <w:i/>
          <w:iCs/>
          <w:sz w:val="20"/>
        </w:rPr>
        <w:t xml:space="preserve">(slovom: </w:t>
      </w:r>
      <w:r w:rsidR="004C0462" w:rsidRPr="005911EA">
        <w:rPr>
          <w:rFonts w:ascii="Tahoma" w:hAnsi="Tahoma" w:cs="Tahoma"/>
          <w:bCs/>
          <w:i/>
          <w:iCs/>
          <w:sz w:val="20"/>
          <w:highlight w:val="yellow"/>
        </w:rPr>
        <w:t>[</w:t>
      </w:r>
      <w:r w:rsidR="004B2384">
        <w:rPr>
          <w:rFonts w:ascii="Tahoma" w:hAnsi="Tahoma" w:cs="Tahoma"/>
          <w:bCs/>
          <w:i/>
          <w:iCs/>
          <w:sz w:val="20"/>
          <w:highlight w:val="yellow"/>
        </w:rPr>
        <w:t>.</w:t>
      </w:r>
      <w:r w:rsidR="004C0462" w:rsidRPr="005911EA">
        <w:rPr>
          <w:rFonts w:ascii="Tahoma" w:hAnsi="Tahoma" w:cs="Tahoma"/>
          <w:bCs/>
          <w:i/>
          <w:iCs/>
          <w:sz w:val="20"/>
          <w:highlight w:val="yellow"/>
        </w:rPr>
        <w:t>]</w:t>
      </w:r>
      <w:r w:rsidR="004C0462" w:rsidRPr="005911EA">
        <w:rPr>
          <w:rFonts w:ascii="Tahoma" w:hAnsi="Tahoma" w:cs="Tahoma"/>
          <w:bCs/>
          <w:i/>
          <w:iCs/>
          <w:sz w:val="20"/>
        </w:rPr>
        <w:t xml:space="preserve"> </w:t>
      </w:r>
      <w:r w:rsidR="006E3685">
        <w:rPr>
          <w:rFonts w:ascii="Tahoma" w:hAnsi="Tahoma" w:cs="Tahoma"/>
          <w:bCs/>
          <w:i/>
          <w:iCs/>
          <w:sz w:val="20"/>
        </w:rPr>
        <w:t xml:space="preserve">eur </w:t>
      </w:r>
      <w:r w:rsidR="004C2973" w:rsidRPr="005911EA">
        <w:rPr>
          <w:rFonts w:ascii="Tahoma" w:hAnsi="Tahoma" w:cs="Tahoma"/>
          <w:bCs/>
          <w:i/>
          <w:iCs/>
          <w:sz w:val="20"/>
        </w:rPr>
        <w:t>vrátane DPH)</w:t>
      </w:r>
      <w:r w:rsidR="004C2973" w:rsidRPr="00FC3037">
        <w:rPr>
          <w:rFonts w:ascii="Tahoma" w:hAnsi="Tahoma" w:cs="Tahoma"/>
          <w:bCs/>
          <w:sz w:val="20"/>
        </w:rPr>
        <w:t xml:space="preserve"> </w:t>
      </w:r>
      <w:r w:rsidR="008C0D77" w:rsidRPr="00FC3037">
        <w:rPr>
          <w:rFonts w:ascii="Tahoma" w:hAnsi="Tahoma" w:cs="Tahoma"/>
          <w:bCs/>
          <w:sz w:val="20"/>
        </w:rPr>
        <w:t>(ďalej len „</w:t>
      </w:r>
      <w:r w:rsidR="00CF3C51" w:rsidRPr="00FC3037">
        <w:rPr>
          <w:rFonts w:ascii="Tahoma" w:hAnsi="Tahoma" w:cs="Tahoma"/>
          <w:b/>
          <w:sz w:val="20"/>
        </w:rPr>
        <w:t>Druhá</w:t>
      </w:r>
      <w:r w:rsidR="008C0D77" w:rsidRPr="00FC3037">
        <w:rPr>
          <w:rFonts w:ascii="Tahoma" w:hAnsi="Tahoma" w:cs="Tahoma"/>
          <w:b/>
          <w:sz w:val="20"/>
        </w:rPr>
        <w:t xml:space="preserve"> časť Ceny</w:t>
      </w:r>
      <w:r w:rsidR="008C0D77" w:rsidRPr="00FC3037">
        <w:rPr>
          <w:rFonts w:ascii="Tahoma" w:hAnsi="Tahoma" w:cs="Tahoma"/>
          <w:bCs/>
          <w:sz w:val="20"/>
        </w:rPr>
        <w:t>“)</w:t>
      </w:r>
      <w:r w:rsidR="00FC3037" w:rsidRPr="00FC3037">
        <w:rPr>
          <w:rFonts w:ascii="Tahoma" w:hAnsi="Tahoma" w:cs="Tahoma"/>
          <w:bCs/>
          <w:sz w:val="20"/>
        </w:rPr>
        <w:t xml:space="preserve">, </w:t>
      </w:r>
      <w:r w:rsidR="00055A80" w:rsidRPr="00FC3037">
        <w:rPr>
          <w:rFonts w:ascii="Tahoma" w:hAnsi="Tahoma" w:cs="Tahoma"/>
          <w:bCs/>
          <w:sz w:val="20"/>
        </w:rPr>
        <w:t xml:space="preserve">pričom </w:t>
      </w:r>
      <w:r w:rsidR="0067292E">
        <w:rPr>
          <w:rFonts w:ascii="Tahoma" w:hAnsi="Tahoma" w:cs="Tahoma"/>
          <w:bCs/>
          <w:sz w:val="20"/>
        </w:rPr>
        <w:t>Projektantovi</w:t>
      </w:r>
      <w:r w:rsidR="0067292E" w:rsidRPr="00FC3037">
        <w:rPr>
          <w:rFonts w:ascii="Tahoma" w:hAnsi="Tahoma" w:cs="Tahoma"/>
          <w:bCs/>
          <w:sz w:val="20"/>
        </w:rPr>
        <w:t xml:space="preserve"> </w:t>
      </w:r>
      <w:r w:rsidR="00055A80" w:rsidRPr="00FC3037">
        <w:rPr>
          <w:rFonts w:ascii="Tahoma" w:hAnsi="Tahoma" w:cs="Tahoma"/>
          <w:bCs/>
          <w:sz w:val="20"/>
        </w:rPr>
        <w:t xml:space="preserve">vznikne nárok na jej úhradu po dodaní </w:t>
      </w:r>
      <w:r w:rsidR="00055A80">
        <w:rPr>
          <w:rFonts w:ascii="Tahoma" w:hAnsi="Tahoma" w:cs="Tahoma"/>
          <w:bCs/>
          <w:sz w:val="20"/>
        </w:rPr>
        <w:t xml:space="preserve">právoplatného </w:t>
      </w:r>
      <w:r w:rsidR="005C5CA5">
        <w:rPr>
          <w:rFonts w:ascii="Tahoma" w:hAnsi="Tahoma" w:cs="Tahoma"/>
          <w:bCs/>
          <w:sz w:val="20"/>
        </w:rPr>
        <w:t>rozhodnutia o stavebnom zámere</w:t>
      </w:r>
      <w:r w:rsidR="00A72934">
        <w:rPr>
          <w:rFonts w:ascii="Tahoma" w:hAnsi="Tahoma" w:cs="Tahoma"/>
          <w:bCs/>
          <w:sz w:val="20"/>
        </w:rPr>
        <w:t xml:space="preserve"> a</w:t>
      </w:r>
      <w:r w:rsidR="00070294">
        <w:rPr>
          <w:rFonts w:ascii="Tahoma" w:hAnsi="Tahoma" w:cs="Tahoma"/>
          <w:bCs/>
          <w:sz w:val="20"/>
        </w:rPr>
        <w:t> </w:t>
      </w:r>
      <w:r w:rsidR="00A72934">
        <w:rPr>
          <w:rFonts w:ascii="Tahoma" w:hAnsi="Tahoma" w:cs="Tahoma"/>
          <w:bCs/>
          <w:sz w:val="20"/>
        </w:rPr>
        <w:t>Dokumentácie</w:t>
      </w:r>
      <w:r w:rsidR="00070294">
        <w:rPr>
          <w:rFonts w:ascii="Tahoma" w:hAnsi="Tahoma" w:cs="Tahoma"/>
          <w:bCs/>
          <w:sz w:val="20"/>
        </w:rPr>
        <w:t xml:space="preserve"> </w:t>
      </w:r>
      <w:r w:rsidR="00070294">
        <w:rPr>
          <w:rFonts w:ascii="Tahoma" w:hAnsi="Tahoma" w:cs="Tahoma"/>
          <w:bCs/>
          <w:sz w:val="20"/>
        </w:rPr>
        <w:lastRenderedPageBreak/>
        <w:t>pre</w:t>
      </w:r>
      <w:r w:rsidR="00A72934">
        <w:rPr>
          <w:rFonts w:ascii="Tahoma" w:hAnsi="Tahoma" w:cs="Tahoma"/>
          <w:bCs/>
          <w:sz w:val="20"/>
        </w:rPr>
        <w:t xml:space="preserve"> </w:t>
      </w:r>
      <w:proofErr w:type="spellStart"/>
      <w:r w:rsidR="00A72934">
        <w:rPr>
          <w:rFonts w:ascii="Tahoma" w:hAnsi="Tahoma" w:cs="Tahoma"/>
          <w:bCs/>
          <w:sz w:val="20"/>
        </w:rPr>
        <w:t>RoSZ</w:t>
      </w:r>
      <w:proofErr w:type="spellEnd"/>
      <w:r w:rsidR="00055A80" w:rsidRPr="004B2384">
        <w:rPr>
          <w:rFonts w:ascii="Tahoma" w:hAnsi="Tahoma" w:cs="Tahoma"/>
          <w:bCs/>
          <w:sz w:val="20"/>
        </w:rPr>
        <w:t>, na základe faktúry vystavenej v súlade so Zmluvou, ktorej prílohou bude</w:t>
      </w:r>
      <w:r w:rsidR="00055A80" w:rsidRPr="00FC3037">
        <w:rPr>
          <w:rFonts w:ascii="Tahoma" w:hAnsi="Tahoma" w:cs="Tahoma"/>
          <w:bCs/>
          <w:sz w:val="20"/>
        </w:rPr>
        <w:t xml:space="preserve"> riadne vyhotovený a podpísaný Preberací protokol k</w:t>
      </w:r>
      <w:r w:rsidR="005C5CA5">
        <w:rPr>
          <w:rFonts w:ascii="Tahoma" w:hAnsi="Tahoma" w:cs="Tahoma"/>
          <w:bCs/>
          <w:sz w:val="20"/>
        </w:rPr>
        <w:t> rozhodnutiu o stavebnom zámere</w:t>
      </w:r>
      <w:r w:rsidR="00070294">
        <w:rPr>
          <w:rFonts w:ascii="Tahoma" w:hAnsi="Tahoma" w:cs="Tahoma"/>
          <w:bCs/>
          <w:sz w:val="20"/>
        </w:rPr>
        <w:t xml:space="preserve"> a k Dokumentácii pre </w:t>
      </w:r>
      <w:proofErr w:type="spellStart"/>
      <w:r w:rsidR="00070294">
        <w:rPr>
          <w:rFonts w:ascii="Tahoma" w:hAnsi="Tahoma" w:cs="Tahoma"/>
          <w:bCs/>
          <w:sz w:val="20"/>
        </w:rPr>
        <w:t>R</w:t>
      </w:r>
      <w:r w:rsidR="00F65FCA">
        <w:rPr>
          <w:rFonts w:ascii="Tahoma" w:hAnsi="Tahoma" w:cs="Tahoma"/>
          <w:bCs/>
          <w:sz w:val="20"/>
        </w:rPr>
        <w:t>o</w:t>
      </w:r>
      <w:r w:rsidR="00070294">
        <w:rPr>
          <w:rFonts w:ascii="Tahoma" w:hAnsi="Tahoma" w:cs="Tahoma"/>
          <w:bCs/>
          <w:sz w:val="20"/>
        </w:rPr>
        <w:t>SZ</w:t>
      </w:r>
      <w:proofErr w:type="spellEnd"/>
      <w:r w:rsidR="005C5CA5">
        <w:rPr>
          <w:rFonts w:ascii="Tahoma" w:hAnsi="Tahoma" w:cs="Tahoma"/>
          <w:bCs/>
          <w:sz w:val="20"/>
        </w:rPr>
        <w:t>;</w:t>
      </w:r>
    </w:p>
    <w:p w14:paraId="707C1308" w14:textId="7DE42B11" w:rsidR="005C5CA5" w:rsidRDefault="005C5CA5" w:rsidP="005C5CA5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tretia</w:t>
      </w:r>
      <w:r w:rsidRPr="00FC3037">
        <w:rPr>
          <w:rFonts w:ascii="Tahoma" w:hAnsi="Tahoma" w:cs="Tahoma"/>
          <w:b/>
          <w:sz w:val="20"/>
        </w:rPr>
        <w:t xml:space="preserve"> časť</w:t>
      </w:r>
      <w:r w:rsidRPr="00FC3037">
        <w:rPr>
          <w:rFonts w:ascii="Tahoma" w:hAnsi="Tahoma" w:cs="Tahoma"/>
          <w:bCs/>
          <w:sz w:val="20"/>
        </w:rPr>
        <w:t xml:space="preserve"> </w:t>
      </w:r>
      <w:r w:rsidRPr="00FC3037">
        <w:rPr>
          <w:rFonts w:ascii="Tahoma" w:hAnsi="Tahoma" w:cs="Tahoma"/>
          <w:b/>
          <w:sz w:val="20"/>
        </w:rPr>
        <w:t>Ceny</w:t>
      </w:r>
      <w:r>
        <w:rPr>
          <w:rFonts w:ascii="Tahoma" w:hAnsi="Tahoma" w:cs="Tahoma"/>
          <w:b/>
          <w:sz w:val="20"/>
        </w:rPr>
        <w:t xml:space="preserve"> za Dielo</w:t>
      </w:r>
      <w:r w:rsidRPr="00FC3037">
        <w:rPr>
          <w:rFonts w:ascii="Tahoma" w:hAnsi="Tahoma" w:cs="Tahoma"/>
          <w:bCs/>
          <w:sz w:val="20"/>
        </w:rPr>
        <w:t xml:space="preserve"> je dohodnutá Zmluvnými stranami vo </w:t>
      </w:r>
      <w:r w:rsidRPr="002E22AC">
        <w:rPr>
          <w:rFonts w:ascii="Tahoma" w:hAnsi="Tahoma" w:cs="Tahoma"/>
          <w:bCs/>
          <w:sz w:val="20"/>
        </w:rPr>
        <w:t xml:space="preserve">výške </w:t>
      </w:r>
      <w:r w:rsidR="000E6010" w:rsidRPr="002E22AC">
        <w:rPr>
          <w:rFonts w:ascii="Tahoma" w:hAnsi="Tahoma" w:cs="Tahoma"/>
          <w:b/>
          <w:sz w:val="20"/>
        </w:rPr>
        <w:t xml:space="preserve">35 </w:t>
      </w:r>
      <w:r w:rsidRPr="002E22AC">
        <w:rPr>
          <w:rFonts w:ascii="Tahoma" w:hAnsi="Tahoma" w:cs="Tahoma"/>
          <w:b/>
          <w:sz w:val="20"/>
        </w:rPr>
        <w:t>%</w:t>
      </w:r>
      <w:r w:rsidRPr="00FC3037">
        <w:rPr>
          <w:rFonts w:ascii="Tahoma" w:hAnsi="Tahoma" w:cs="Tahoma"/>
          <w:bCs/>
          <w:sz w:val="20"/>
        </w:rPr>
        <w:t xml:space="preserve"> z</w:t>
      </w:r>
      <w:r w:rsidR="0007062B">
        <w:rPr>
          <w:rFonts w:ascii="Tahoma" w:hAnsi="Tahoma" w:cs="Tahoma"/>
          <w:bCs/>
          <w:sz w:val="20"/>
        </w:rPr>
        <w:t> c</w:t>
      </w:r>
      <w:r w:rsidR="0007062B" w:rsidRPr="00FC3037">
        <w:rPr>
          <w:rFonts w:ascii="Tahoma" w:hAnsi="Tahoma" w:cs="Tahoma"/>
          <w:bCs/>
          <w:sz w:val="20"/>
        </w:rPr>
        <w:t>eny</w:t>
      </w:r>
      <w:r w:rsidR="0007062B">
        <w:rPr>
          <w:rFonts w:ascii="Tahoma" w:hAnsi="Tahoma" w:cs="Tahoma"/>
          <w:bCs/>
          <w:sz w:val="20"/>
        </w:rPr>
        <w:t xml:space="preserve"> za Dielo</w:t>
      </w:r>
      <w:r w:rsidRPr="00FC3037">
        <w:rPr>
          <w:rFonts w:ascii="Tahoma" w:hAnsi="Tahoma" w:cs="Tahoma"/>
          <w:bCs/>
          <w:sz w:val="20"/>
        </w:rPr>
        <w:t xml:space="preserve">, t. j.  vo výške </w:t>
      </w:r>
      <w:r w:rsidRPr="005911EA">
        <w:rPr>
          <w:rFonts w:ascii="Tahoma" w:hAnsi="Tahoma" w:cs="Tahoma"/>
          <w:b/>
          <w:sz w:val="20"/>
          <w:highlight w:val="yellow"/>
        </w:rPr>
        <w:t>[</w:t>
      </w:r>
      <w:r>
        <w:rPr>
          <w:rFonts w:ascii="Tahoma" w:hAnsi="Tahoma" w:cs="Tahoma"/>
          <w:b/>
          <w:sz w:val="20"/>
          <w:highlight w:val="yellow"/>
        </w:rPr>
        <w:t>.</w:t>
      </w:r>
      <w:r w:rsidRPr="005911EA">
        <w:rPr>
          <w:rFonts w:ascii="Tahoma" w:hAnsi="Tahoma" w:cs="Tahoma"/>
          <w:b/>
          <w:sz w:val="20"/>
          <w:highlight w:val="yellow"/>
        </w:rPr>
        <w:t>]</w:t>
      </w:r>
      <w:r w:rsidRPr="005911EA">
        <w:rPr>
          <w:rFonts w:ascii="Tahoma" w:hAnsi="Tahoma" w:cs="Tahoma"/>
          <w:b/>
          <w:sz w:val="20"/>
        </w:rPr>
        <w:t xml:space="preserve"> </w:t>
      </w:r>
      <w:r w:rsidRPr="005911EA">
        <w:rPr>
          <w:rFonts w:ascii="Tahoma" w:hAnsi="Tahoma" w:cs="Tahoma"/>
          <w:bCs/>
          <w:sz w:val="20"/>
        </w:rPr>
        <w:t>E</w:t>
      </w:r>
      <w:r w:rsidR="006E3685">
        <w:rPr>
          <w:rFonts w:ascii="Tahoma" w:hAnsi="Tahoma" w:cs="Tahoma"/>
          <w:bCs/>
          <w:sz w:val="20"/>
        </w:rPr>
        <w:t>UR</w:t>
      </w:r>
      <w:r w:rsidRPr="005911EA">
        <w:rPr>
          <w:rFonts w:ascii="Tahoma" w:hAnsi="Tahoma" w:cs="Tahoma"/>
          <w:bCs/>
          <w:sz w:val="20"/>
        </w:rPr>
        <w:t xml:space="preserve"> bez DPH resp.</w:t>
      </w:r>
      <w:r w:rsidRPr="005911EA">
        <w:rPr>
          <w:rFonts w:ascii="Tahoma" w:hAnsi="Tahoma" w:cs="Tahoma"/>
          <w:b/>
          <w:sz w:val="20"/>
        </w:rPr>
        <w:t xml:space="preserve"> </w:t>
      </w:r>
      <w:r w:rsidRPr="005911EA">
        <w:rPr>
          <w:rFonts w:ascii="Tahoma" w:hAnsi="Tahoma" w:cs="Tahoma"/>
          <w:b/>
          <w:sz w:val="20"/>
          <w:highlight w:val="yellow"/>
        </w:rPr>
        <w:t>[</w:t>
      </w:r>
      <w:r>
        <w:rPr>
          <w:rFonts w:ascii="Tahoma" w:hAnsi="Tahoma" w:cs="Tahoma"/>
          <w:b/>
          <w:sz w:val="20"/>
          <w:highlight w:val="yellow"/>
        </w:rPr>
        <w:t>.</w:t>
      </w:r>
      <w:r w:rsidRPr="005911EA">
        <w:rPr>
          <w:rFonts w:ascii="Tahoma" w:hAnsi="Tahoma" w:cs="Tahoma"/>
          <w:b/>
          <w:sz w:val="20"/>
          <w:highlight w:val="yellow"/>
        </w:rPr>
        <w:t>]</w:t>
      </w:r>
      <w:r w:rsidR="006E3685">
        <w:rPr>
          <w:rFonts w:ascii="Tahoma" w:hAnsi="Tahoma" w:cs="Tahoma"/>
          <w:b/>
          <w:sz w:val="20"/>
        </w:rPr>
        <w:t xml:space="preserve"> EUR</w:t>
      </w:r>
      <w:r w:rsidRPr="005911EA">
        <w:rPr>
          <w:rFonts w:ascii="Tahoma" w:hAnsi="Tahoma" w:cs="Tahoma"/>
          <w:b/>
          <w:sz w:val="20"/>
        </w:rPr>
        <w:t xml:space="preserve"> s DPH </w:t>
      </w:r>
      <w:r w:rsidRPr="005911EA">
        <w:rPr>
          <w:rFonts w:ascii="Tahoma" w:hAnsi="Tahoma" w:cs="Tahoma"/>
          <w:bCs/>
          <w:i/>
          <w:iCs/>
          <w:sz w:val="20"/>
        </w:rPr>
        <w:t xml:space="preserve">(slovom: </w:t>
      </w:r>
      <w:r w:rsidRPr="005911EA">
        <w:rPr>
          <w:rFonts w:ascii="Tahoma" w:hAnsi="Tahoma" w:cs="Tahoma"/>
          <w:bCs/>
          <w:i/>
          <w:iCs/>
          <w:sz w:val="20"/>
          <w:highlight w:val="yellow"/>
        </w:rPr>
        <w:t>[</w:t>
      </w:r>
      <w:r>
        <w:rPr>
          <w:rFonts w:ascii="Tahoma" w:hAnsi="Tahoma" w:cs="Tahoma"/>
          <w:bCs/>
          <w:i/>
          <w:iCs/>
          <w:sz w:val="20"/>
          <w:highlight w:val="yellow"/>
        </w:rPr>
        <w:t>.</w:t>
      </w:r>
      <w:r w:rsidRPr="005911EA">
        <w:rPr>
          <w:rFonts w:ascii="Tahoma" w:hAnsi="Tahoma" w:cs="Tahoma"/>
          <w:bCs/>
          <w:i/>
          <w:iCs/>
          <w:sz w:val="20"/>
          <w:highlight w:val="yellow"/>
        </w:rPr>
        <w:t>]</w:t>
      </w:r>
      <w:r w:rsidR="006E3685">
        <w:rPr>
          <w:rFonts w:ascii="Tahoma" w:hAnsi="Tahoma" w:cs="Tahoma"/>
          <w:bCs/>
          <w:i/>
          <w:iCs/>
          <w:sz w:val="20"/>
        </w:rPr>
        <w:t xml:space="preserve"> eur</w:t>
      </w:r>
      <w:r w:rsidRPr="005911EA">
        <w:rPr>
          <w:rFonts w:ascii="Tahoma" w:hAnsi="Tahoma" w:cs="Tahoma"/>
          <w:bCs/>
          <w:i/>
          <w:iCs/>
          <w:sz w:val="20"/>
        </w:rPr>
        <w:t xml:space="preserve"> vrátane DPH)</w:t>
      </w:r>
      <w:r w:rsidRPr="00FC3037">
        <w:rPr>
          <w:rFonts w:ascii="Tahoma" w:hAnsi="Tahoma" w:cs="Tahoma"/>
          <w:bCs/>
          <w:sz w:val="20"/>
        </w:rPr>
        <w:t xml:space="preserve"> (ďalej len „</w:t>
      </w:r>
      <w:r w:rsidR="00E25ACC">
        <w:rPr>
          <w:rFonts w:ascii="Tahoma" w:hAnsi="Tahoma" w:cs="Tahoma"/>
          <w:b/>
          <w:sz w:val="20"/>
        </w:rPr>
        <w:t>Tretia</w:t>
      </w:r>
      <w:r w:rsidRPr="00FC3037">
        <w:rPr>
          <w:rFonts w:ascii="Tahoma" w:hAnsi="Tahoma" w:cs="Tahoma"/>
          <w:b/>
          <w:sz w:val="20"/>
        </w:rPr>
        <w:t xml:space="preserve"> časť Ceny</w:t>
      </w:r>
      <w:r w:rsidRPr="00FC3037">
        <w:rPr>
          <w:rFonts w:ascii="Tahoma" w:hAnsi="Tahoma" w:cs="Tahoma"/>
          <w:bCs/>
          <w:sz w:val="20"/>
        </w:rPr>
        <w:t xml:space="preserve">“), pričom </w:t>
      </w:r>
      <w:r>
        <w:rPr>
          <w:rFonts w:ascii="Tahoma" w:hAnsi="Tahoma" w:cs="Tahoma"/>
          <w:bCs/>
          <w:sz w:val="20"/>
        </w:rPr>
        <w:t>Projektantovi</w:t>
      </w:r>
      <w:r w:rsidRPr="00FC3037">
        <w:rPr>
          <w:rFonts w:ascii="Tahoma" w:hAnsi="Tahoma" w:cs="Tahoma"/>
          <w:bCs/>
          <w:sz w:val="20"/>
        </w:rPr>
        <w:t xml:space="preserve"> vznikne nárok na jej úhradu po dodaní </w:t>
      </w:r>
      <w:r w:rsidR="00E25ACC">
        <w:rPr>
          <w:rFonts w:ascii="Tahoma" w:hAnsi="Tahoma" w:cs="Tahoma"/>
          <w:bCs/>
          <w:sz w:val="20"/>
        </w:rPr>
        <w:t>Konceptu Dokumentácie pre OPS</w:t>
      </w:r>
      <w:r w:rsidR="00E25ACC" w:rsidRPr="00987F25">
        <w:rPr>
          <w:rFonts w:ascii="Tahoma" w:hAnsi="Tahoma" w:cs="Tahoma"/>
          <w:bCs/>
          <w:sz w:val="20"/>
        </w:rPr>
        <w:t>, na základe faktúry vystavenej v</w:t>
      </w:r>
      <w:r w:rsidR="00E25ACC">
        <w:rPr>
          <w:rFonts w:ascii="Tahoma" w:hAnsi="Tahoma" w:cs="Tahoma"/>
          <w:bCs/>
          <w:sz w:val="20"/>
        </w:rPr>
        <w:t> </w:t>
      </w:r>
      <w:r w:rsidR="00E25ACC" w:rsidRPr="00987F25">
        <w:rPr>
          <w:rFonts w:ascii="Tahoma" w:hAnsi="Tahoma" w:cs="Tahoma"/>
          <w:bCs/>
          <w:sz w:val="20"/>
        </w:rPr>
        <w:t>súlade so Zmluv</w:t>
      </w:r>
      <w:r w:rsidR="00E25ACC">
        <w:rPr>
          <w:rFonts w:ascii="Tahoma" w:hAnsi="Tahoma" w:cs="Tahoma"/>
          <w:bCs/>
          <w:sz w:val="20"/>
        </w:rPr>
        <w:t>o</w:t>
      </w:r>
      <w:r w:rsidR="00E25ACC" w:rsidRPr="00987F25">
        <w:rPr>
          <w:rFonts w:ascii="Tahoma" w:hAnsi="Tahoma" w:cs="Tahoma"/>
          <w:bCs/>
          <w:sz w:val="20"/>
        </w:rPr>
        <w:t>u, ktorej prílohou bude riadne vyhotovený a</w:t>
      </w:r>
      <w:r w:rsidR="00E25ACC">
        <w:rPr>
          <w:rFonts w:ascii="Tahoma" w:hAnsi="Tahoma" w:cs="Tahoma"/>
          <w:bCs/>
          <w:sz w:val="20"/>
        </w:rPr>
        <w:t> </w:t>
      </w:r>
      <w:r w:rsidR="00E25ACC" w:rsidRPr="00987F25">
        <w:rPr>
          <w:rFonts w:ascii="Tahoma" w:hAnsi="Tahoma" w:cs="Tahoma"/>
          <w:bCs/>
          <w:sz w:val="20"/>
        </w:rPr>
        <w:t xml:space="preserve">podpísaný </w:t>
      </w:r>
      <w:r w:rsidR="00E25ACC">
        <w:rPr>
          <w:rFonts w:ascii="Tahoma" w:hAnsi="Tahoma" w:cs="Tahoma"/>
          <w:bCs/>
          <w:sz w:val="20"/>
        </w:rPr>
        <w:t>P</w:t>
      </w:r>
      <w:r w:rsidR="00E25ACC" w:rsidRPr="00987F25">
        <w:rPr>
          <w:rFonts w:ascii="Tahoma" w:hAnsi="Tahoma" w:cs="Tahoma"/>
          <w:bCs/>
          <w:sz w:val="20"/>
        </w:rPr>
        <w:t>reberací protokol</w:t>
      </w:r>
      <w:r w:rsidR="00E25ACC">
        <w:rPr>
          <w:rFonts w:ascii="Tahoma" w:hAnsi="Tahoma" w:cs="Tahoma"/>
          <w:bCs/>
          <w:sz w:val="20"/>
        </w:rPr>
        <w:t xml:space="preserve"> ku Konceptu Dokumentácie pre </w:t>
      </w:r>
      <w:r w:rsidR="00E9452E">
        <w:rPr>
          <w:rFonts w:ascii="Tahoma" w:hAnsi="Tahoma" w:cs="Tahoma"/>
          <w:bCs/>
          <w:sz w:val="20"/>
        </w:rPr>
        <w:t>OPS</w:t>
      </w:r>
      <w:r>
        <w:rPr>
          <w:rFonts w:ascii="Tahoma" w:hAnsi="Tahoma" w:cs="Tahoma"/>
          <w:bCs/>
          <w:sz w:val="20"/>
        </w:rPr>
        <w:t>;</w:t>
      </w:r>
    </w:p>
    <w:p w14:paraId="2F58D115" w14:textId="74B462BD" w:rsidR="005259E4" w:rsidRPr="00DB44D7" w:rsidRDefault="00E9452E" w:rsidP="00916DA5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 w:rsidRPr="2E07C1DA">
        <w:rPr>
          <w:rFonts w:ascii="Tahoma" w:hAnsi="Tahoma" w:cs="Tahoma"/>
          <w:b/>
          <w:bCs/>
          <w:sz w:val="20"/>
          <w:szCs w:val="20"/>
        </w:rPr>
        <w:t>štvrtá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časť</w:t>
      </w:r>
      <w:r w:rsidR="005C5CA5" w:rsidRPr="2E07C1DA">
        <w:rPr>
          <w:rFonts w:ascii="Tahoma" w:hAnsi="Tahoma" w:cs="Tahoma"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>Ceny za Dielo</w:t>
      </w:r>
      <w:r w:rsidR="005C5CA5" w:rsidRPr="2E07C1DA">
        <w:rPr>
          <w:rFonts w:ascii="Tahoma" w:hAnsi="Tahoma" w:cs="Tahoma"/>
          <w:sz w:val="20"/>
          <w:szCs w:val="20"/>
        </w:rPr>
        <w:t xml:space="preserve"> je dohodnutá Zmluvnými stranami vo </w:t>
      </w:r>
      <w:r w:rsidR="005C5CA5" w:rsidRPr="002E22AC">
        <w:rPr>
          <w:rFonts w:ascii="Tahoma" w:hAnsi="Tahoma" w:cs="Tahoma"/>
          <w:sz w:val="20"/>
          <w:szCs w:val="20"/>
        </w:rPr>
        <w:t xml:space="preserve">výške </w:t>
      </w:r>
      <w:r w:rsidR="000E6010" w:rsidRPr="002E22AC">
        <w:rPr>
          <w:rFonts w:ascii="Tahoma" w:hAnsi="Tahoma" w:cs="Tahoma"/>
          <w:b/>
          <w:bCs/>
          <w:sz w:val="20"/>
          <w:szCs w:val="20"/>
        </w:rPr>
        <w:t xml:space="preserve">25 </w:t>
      </w:r>
      <w:r w:rsidR="005C5CA5" w:rsidRPr="002E22AC">
        <w:rPr>
          <w:rFonts w:ascii="Tahoma" w:hAnsi="Tahoma" w:cs="Tahoma"/>
          <w:b/>
          <w:bCs/>
          <w:sz w:val="20"/>
          <w:szCs w:val="20"/>
        </w:rPr>
        <w:t>%</w:t>
      </w:r>
      <w:r w:rsidR="005C5CA5" w:rsidRPr="002E22AC">
        <w:rPr>
          <w:rFonts w:ascii="Tahoma" w:hAnsi="Tahoma" w:cs="Tahoma"/>
          <w:sz w:val="20"/>
          <w:szCs w:val="20"/>
        </w:rPr>
        <w:t xml:space="preserve"> z</w:t>
      </w:r>
      <w:r w:rsidR="0007062B" w:rsidRPr="002E22AC">
        <w:rPr>
          <w:rFonts w:ascii="Tahoma" w:hAnsi="Tahoma" w:cs="Tahoma"/>
          <w:sz w:val="20"/>
          <w:szCs w:val="20"/>
        </w:rPr>
        <w:t> c</w:t>
      </w:r>
      <w:r w:rsidR="005C5CA5" w:rsidRPr="002E22AC">
        <w:rPr>
          <w:rFonts w:ascii="Tahoma" w:hAnsi="Tahoma" w:cs="Tahoma"/>
          <w:sz w:val="20"/>
          <w:szCs w:val="20"/>
        </w:rPr>
        <w:t>eny</w:t>
      </w:r>
      <w:r w:rsidR="0007062B">
        <w:rPr>
          <w:rFonts w:ascii="Tahoma" w:hAnsi="Tahoma" w:cs="Tahoma"/>
          <w:sz w:val="20"/>
          <w:szCs w:val="20"/>
        </w:rPr>
        <w:t xml:space="preserve"> za Dielo</w:t>
      </w:r>
      <w:r w:rsidR="005C5CA5" w:rsidRPr="2E07C1DA">
        <w:rPr>
          <w:rFonts w:ascii="Tahoma" w:hAnsi="Tahoma" w:cs="Tahoma"/>
          <w:sz w:val="20"/>
          <w:szCs w:val="20"/>
        </w:rPr>
        <w:t xml:space="preserve">, t. j.  vo výške </w:t>
      </w:r>
      <w:r w:rsidR="005C5CA5" w:rsidRPr="2E07C1DA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sz w:val="20"/>
          <w:szCs w:val="20"/>
        </w:rPr>
        <w:t>E</w:t>
      </w:r>
      <w:r w:rsidR="006E3685">
        <w:rPr>
          <w:rFonts w:ascii="Tahoma" w:hAnsi="Tahoma" w:cs="Tahoma"/>
          <w:sz w:val="20"/>
          <w:szCs w:val="20"/>
        </w:rPr>
        <w:t>UR</w:t>
      </w:r>
      <w:r w:rsidR="005C5CA5" w:rsidRPr="2E07C1DA">
        <w:rPr>
          <w:rFonts w:ascii="Tahoma" w:hAnsi="Tahoma" w:cs="Tahoma"/>
          <w:sz w:val="20"/>
          <w:szCs w:val="20"/>
        </w:rPr>
        <w:t xml:space="preserve"> bez DPH resp.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685">
        <w:rPr>
          <w:rFonts w:ascii="Tahoma" w:hAnsi="Tahoma" w:cs="Tahoma"/>
          <w:b/>
          <w:bCs/>
          <w:sz w:val="20"/>
          <w:szCs w:val="20"/>
        </w:rPr>
        <w:t xml:space="preserve">EUR 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s DPH </w:t>
      </w:r>
      <w:r w:rsidR="005C5CA5" w:rsidRPr="2E07C1DA">
        <w:rPr>
          <w:rFonts w:ascii="Tahoma" w:hAnsi="Tahoma" w:cs="Tahoma"/>
          <w:i/>
          <w:iCs/>
          <w:sz w:val="20"/>
          <w:szCs w:val="20"/>
        </w:rPr>
        <w:t xml:space="preserve">(slovom: </w:t>
      </w:r>
      <w:r w:rsidR="005C5CA5" w:rsidRPr="2E07C1DA">
        <w:rPr>
          <w:rFonts w:ascii="Tahoma" w:hAnsi="Tahoma" w:cs="Tahoma"/>
          <w:i/>
          <w:iCs/>
          <w:sz w:val="20"/>
          <w:szCs w:val="20"/>
          <w:highlight w:val="yellow"/>
        </w:rPr>
        <w:t>[.]</w:t>
      </w:r>
      <w:r w:rsidR="006E3685">
        <w:rPr>
          <w:rFonts w:ascii="Tahoma" w:hAnsi="Tahoma" w:cs="Tahoma"/>
          <w:i/>
          <w:iCs/>
          <w:sz w:val="20"/>
          <w:szCs w:val="20"/>
        </w:rPr>
        <w:t xml:space="preserve"> eur</w:t>
      </w:r>
      <w:r w:rsidR="005C5CA5" w:rsidRPr="2E07C1DA">
        <w:rPr>
          <w:rFonts w:ascii="Tahoma" w:hAnsi="Tahoma" w:cs="Tahoma"/>
          <w:i/>
          <w:iCs/>
          <w:sz w:val="20"/>
          <w:szCs w:val="20"/>
        </w:rPr>
        <w:t xml:space="preserve"> vrátane DPH)</w:t>
      </w:r>
      <w:r w:rsidR="005C5CA5" w:rsidRPr="2E07C1DA">
        <w:rPr>
          <w:rFonts w:ascii="Tahoma" w:hAnsi="Tahoma" w:cs="Tahoma"/>
          <w:sz w:val="20"/>
          <w:szCs w:val="20"/>
        </w:rPr>
        <w:t xml:space="preserve"> (ďalej len „</w:t>
      </w:r>
      <w:r w:rsidRPr="2E07C1DA">
        <w:rPr>
          <w:rFonts w:ascii="Tahoma" w:hAnsi="Tahoma" w:cs="Tahoma"/>
          <w:b/>
          <w:bCs/>
          <w:sz w:val="20"/>
          <w:szCs w:val="20"/>
        </w:rPr>
        <w:t>Št</w:t>
      </w:r>
      <w:r w:rsidR="00E62EF3" w:rsidRPr="2E07C1DA">
        <w:rPr>
          <w:rFonts w:ascii="Tahoma" w:hAnsi="Tahoma" w:cs="Tahoma"/>
          <w:b/>
          <w:bCs/>
          <w:sz w:val="20"/>
          <w:szCs w:val="20"/>
        </w:rPr>
        <w:t>vrtá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časť Ceny</w:t>
      </w:r>
      <w:r w:rsidR="005C5CA5" w:rsidRPr="2E07C1DA">
        <w:rPr>
          <w:rFonts w:ascii="Tahoma" w:hAnsi="Tahoma" w:cs="Tahoma"/>
          <w:sz w:val="20"/>
          <w:szCs w:val="20"/>
        </w:rPr>
        <w:t xml:space="preserve">“), pričom Projektantovi vznikne nárok na jej úhradu po dodaní </w:t>
      </w:r>
      <w:r w:rsidR="00E62EF3" w:rsidRPr="2E07C1DA">
        <w:rPr>
          <w:rFonts w:ascii="Tahoma" w:hAnsi="Tahoma" w:cs="Tahoma"/>
          <w:sz w:val="20"/>
          <w:szCs w:val="20"/>
        </w:rPr>
        <w:t>overeného projektu Stavby</w:t>
      </w:r>
      <w:r w:rsidR="005C5CA5" w:rsidRPr="2E07C1DA">
        <w:rPr>
          <w:rFonts w:ascii="Tahoma" w:hAnsi="Tahoma" w:cs="Tahoma"/>
          <w:sz w:val="20"/>
          <w:szCs w:val="20"/>
        </w:rPr>
        <w:t xml:space="preserve"> a</w:t>
      </w:r>
      <w:r w:rsidR="00C71B08" w:rsidRPr="2E07C1DA">
        <w:rPr>
          <w:rFonts w:ascii="Tahoma" w:hAnsi="Tahoma" w:cs="Tahoma"/>
          <w:sz w:val="20"/>
          <w:szCs w:val="20"/>
        </w:rPr>
        <w:t> </w:t>
      </w:r>
      <w:r w:rsidR="005C5CA5" w:rsidRPr="2E07C1DA">
        <w:rPr>
          <w:rFonts w:ascii="Tahoma" w:hAnsi="Tahoma" w:cs="Tahoma"/>
          <w:sz w:val="20"/>
          <w:szCs w:val="20"/>
        </w:rPr>
        <w:t>Dokumentácie</w:t>
      </w:r>
      <w:r w:rsidR="00C71B08" w:rsidRPr="2E07C1DA">
        <w:rPr>
          <w:rFonts w:ascii="Tahoma" w:hAnsi="Tahoma" w:cs="Tahoma"/>
          <w:sz w:val="20"/>
          <w:szCs w:val="20"/>
        </w:rPr>
        <w:t xml:space="preserve"> pre OPS</w:t>
      </w:r>
      <w:r w:rsidR="005C5CA5" w:rsidRPr="2E07C1DA">
        <w:rPr>
          <w:rFonts w:ascii="Tahoma" w:hAnsi="Tahoma" w:cs="Tahoma"/>
          <w:sz w:val="20"/>
          <w:szCs w:val="20"/>
        </w:rPr>
        <w:t>, na základe faktúry vystavenej v súlade so Zmluvou, ktorej prílohou bude riadne vyhotovený a podpísaný Preberací protokol k</w:t>
      </w:r>
      <w:r w:rsidR="00E62EF3" w:rsidRPr="2E07C1DA">
        <w:rPr>
          <w:rFonts w:ascii="Tahoma" w:hAnsi="Tahoma" w:cs="Tahoma"/>
          <w:sz w:val="20"/>
          <w:szCs w:val="20"/>
        </w:rPr>
        <w:t> overenému projektu Stavby a k</w:t>
      </w:r>
      <w:r w:rsidR="00C71B08" w:rsidRPr="2E07C1DA">
        <w:rPr>
          <w:rFonts w:ascii="Tahoma" w:hAnsi="Tahoma" w:cs="Tahoma"/>
          <w:sz w:val="20"/>
          <w:szCs w:val="20"/>
        </w:rPr>
        <w:t> </w:t>
      </w:r>
      <w:r w:rsidR="00E62EF3" w:rsidRPr="2E07C1DA">
        <w:rPr>
          <w:rFonts w:ascii="Tahoma" w:hAnsi="Tahoma" w:cs="Tahoma"/>
          <w:sz w:val="20"/>
          <w:szCs w:val="20"/>
        </w:rPr>
        <w:t>Dokumentácii</w:t>
      </w:r>
      <w:r w:rsidR="00C71B08" w:rsidRPr="2E07C1DA">
        <w:rPr>
          <w:rFonts w:ascii="Tahoma" w:hAnsi="Tahoma" w:cs="Tahoma"/>
          <w:sz w:val="20"/>
          <w:szCs w:val="20"/>
        </w:rPr>
        <w:t xml:space="preserve"> </w:t>
      </w:r>
      <w:r w:rsidR="00B576F5" w:rsidRPr="2E07C1DA">
        <w:rPr>
          <w:rFonts w:ascii="Tahoma" w:hAnsi="Tahoma" w:cs="Tahoma"/>
          <w:sz w:val="20"/>
          <w:szCs w:val="20"/>
        </w:rPr>
        <w:t>pre OPS</w:t>
      </w:r>
      <w:r w:rsidR="005C5CA5" w:rsidRPr="2E07C1DA">
        <w:rPr>
          <w:rFonts w:ascii="Tahoma" w:hAnsi="Tahoma" w:cs="Tahoma"/>
          <w:sz w:val="20"/>
          <w:szCs w:val="20"/>
        </w:rPr>
        <w:t>.</w:t>
      </w:r>
    </w:p>
    <w:p w14:paraId="6E9EC3FC" w14:textId="4EB315C6" w:rsidR="005259E4" w:rsidRDefault="00F85530" w:rsidP="00892563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0E1D51">
        <w:rPr>
          <w:rFonts w:ascii="Tahoma" w:hAnsi="Tahoma" w:cs="Tahoma"/>
          <w:b/>
          <w:sz w:val="20"/>
        </w:rPr>
        <w:t>(c)</w:t>
      </w:r>
      <w:r>
        <w:rPr>
          <w:rFonts w:ascii="Tahoma" w:hAnsi="Tahoma" w:cs="Tahoma"/>
          <w:bCs/>
          <w:sz w:val="20"/>
        </w:rPr>
        <w:tab/>
      </w:r>
      <w:r w:rsidR="00CD7567" w:rsidRPr="00CD7567">
        <w:rPr>
          <w:rFonts w:ascii="Tahoma" w:hAnsi="Tahoma" w:cs="Tahoma"/>
          <w:b/>
          <w:sz w:val="20"/>
          <w:szCs w:val="20"/>
        </w:rPr>
        <w:t xml:space="preserve">Cena za </w:t>
      </w:r>
      <w:r w:rsidR="002341DA">
        <w:rPr>
          <w:rFonts w:ascii="Tahoma" w:hAnsi="Tahoma" w:cs="Tahoma"/>
          <w:b/>
          <w:sz w:val="20"/>
          <w:szCs w:val="20"/>
        </w:rPr>
        <w:t xml:space="preserve">Dohľad </w:t>
      </w:r>
      <w:r w:rsidR="0091354C">
        <w:rPr>
          <w:rFonts w:ascii="Tahoma" w:hAnsi="Tahoma" w:cs="Tahoma"/>
          <w:b/>
          <w:sz w:val="20"/>
          <w:szCs w:val="20"/>
        </w:rPr>
        <w:t>P</w:t>
      </w:r>
      <w:r w:rsidR="002341DA">
        <w:rPr>
          <w:rFonts w:ascii="Tahoma" w:hAnsi="Tahoma" w:cs="Tahoma"/>
          <w:b/>
          <w:sz w:val="20"/>
          <w:szCs w:val="20"/>
        </w:rPr>
        <w:t>rojektanta</w:t>
      </w:r>
      <w:r w:rsidR="00CD7567">
        <w:rPr>
          <w:rFonts w:ascii="Tahoma" w:hAnsi="Tahoma" w:cs="Tahoma"/>
          <w:b/>
          <w:sz w:val="20"/>
          <w:szCs w:val="20"/>
        </w:rPr>
        <w:t xml:space="preserve"> </w:t>
      </w:r>
      <w:r w:rsidR="00CD7567">
        <w:rPr>
          <w:rFonts w:ascii="Tahoma" w:hAnsi="Tahoma" w:cs="Tahoma"/>
          <w:bCs/>
          <w:sz w:val="20"/>
        </w:rPr>
        <w:t>je dohodnutá Zmluvnými stranami vo výške</w:t>
      </w:r>
      <w:r w:rsidR="005259E4">
        <w:rPr>
          <w:rFonts w:ascii="Tahoma" w:hAnsi="Tahoma" w:cs="Tahoma"/>
          <w:bCs/>
          <w:sz w:val="20"/>
        </w:rPr>
        <w:t>:</w:t>
      </w:r>
    </w:p>
    <w:p w14:paraId="1126694A" w14:textId="53AEE8A8" w:rsidR="005259E4" w:rsidRPr="00EB758B" w:rsidRDefault="005259E4" w:rsidP="005259E4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</w:t>
      </w:r>
      <w:r>
        <w:rPr>
          <w:rFonts w:ascii="Tahoma" w:hAnsi="Tahoma" w:cs="Tahoma"/>
          <w:sz w:val="20"/>
          <w:szCs w:val="20"/>
          <w:highlight w:val="yellow"/>
        </w:rPr>
        <w:t xml:space="preserve">za </w:t>
      </w:r>
      <w:r w:rsidR="002341DA">
        <w:rPr>
          <w:rFonts w:ascii="Tahoma" w:hAnsi="Tahoma" w:cs="Tahoma"/>
          <w:sz w:val="20"/>
          <w:szCs w:val="20"/>
          <w:highlight w:val="yellow"/>
        </w:rPr>
        <w:t>Dohľad projektanta</w:t>
      </w:r>
      <w:r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bez DPH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09A208FD" w14:textId="21836860" w:rsidR="005259E4" w:rsidRPr="00EB758B" w:rsidRDefault="005259E4" w:rsidP="005259E4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 xml:space="preserve">DPH </w:t>
      </w:r>
      <w:r w:rsidR="005413EE" w:rsidRPr="00EB758B">
        <w:rPr>
          <w:rFonts w:ascii="Tahoma" w:hAnsi="Tahoma" w:cs="Tahoma"/>
          <w:sz w:val="20"/>
          <w:szCs w:val="20"/>
          <w:highlight w:val="yellow"/>
        </w:rPr>
        <w:t>2</w:t>
      </w:r>
      <w:r w:rsidR="005413EE">
        <w:rPr>
          <w:rFonts w:ascii="Tahoma" w:hAnsi="Tahoma" w:cs="Tahoma"/>
          <w:sz w:val="20"/>
          <w:szCs w:val="20"/>
          <w:highlight w:val="yellow"/>
        </w:rPr>
        <w:t>3</w:t>
      </w:r>
      <w:r w:rsidR="005413EE"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283F81DE" w14:textId="503C33BA" w:rsidR="005259E4" w:rsidRPr="00AE4029" w:rsidRDefault="005259E4" w:rsidP="005259E4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2765DEB8" w14:textId="49EF9EF1" w:rsidR="005259E4" w:rsidRPr="003B3C48" w:rsidRDefault="005259E4" w:rsidP="005259E4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FFDFEF0" w14:textId="0E8FEDAC" w:rsidR="00CD7567" w:rsidRPr="000F1E8E" w:rsidRDefault="00CD7567" w:rsidP="005259E4">
      <w:pPr>
        <w:widowControl/>
        <w:autoSpaceDE/>
        <w:autoSpaceDN/>
        <w:ind w:left="1134"/>
        <w:contextualSpacing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pričom </w:t>
      </w:r>
      <w:r w:rsidR="0005619F">
        <w:rPr>
          <w:rFonts w:ascii="Tahoma" w:hAnsi="Tahoma" w:cs="Tahoma"/>
          <w:bCs/>
          <w:sz w:val="20"/>
        </w:rPr>
        <w:t>Projektantovi</w:t>
      </w:r>
      <w:r>
        <w:rPr>
          <w:rFonts w:ascii="Tahoma" w:hAnsi="Tahoma" w:cs="Tahoma"/>
          <w:bCs/>
          <w:sz w:val="20"/>
        </w:rPr>
        <w:t xml:space="preserve"> vznikne nárok na jej úhradu na základe faktúry vystavenej v súlade so Zmluv</w:t>
      </w:r>
      <w:r w:rsidR="007B527D">
        <w:rPr>
          <w:rFonts w:ascii="Tahoma" w:hAnsi="Tahoma" w:cs="Tahoma"/>
          <w:bCs/>
          <w:sz w:val="20"/>
        </w:rPr>
        <w:t>o</w:t>
      </w:r>
      <w:r>
        <w:rPr>
          <w:rFonts w:ascii="Tahoma" w:hAnsi="Tahoma" w:cs="Tahoma"/>
          <w:bCs/>
          <w:sz w:val="20"/>
        </w:rPr>
        <w:t xml:space="preserve">u, ktorej </w:t>
      </w:r>
      <w:r w:rsidRPr="000F1E8E">
        <w:rPr>
          <w:rFonts w:ascii="Tahoma" w:hAnsi="Tahoma" w:cs="Tahoma"/>
          <w:bCs/>
          <w:sz w:val="20"/>
        </w:rPr>
        <w:t>prílohou bude riadne vyhotovený a podpísaný Preberací protokol k</w:t>
      </w:r>
      <w:r w:rsidR="002341DA">
        <w:rPr>
          <w:rFonts w:ascii="Tahoma" w:hAnsi="Tahoma" w:cs="Tahoma"/>
          <w:bCs/>
          <w:sz w:val="20"/>
        </w:rPr>
        <w:t xml:space="preserve"> Dohľadu </w:t>
      </w:r>
      <w:r w:rsidR="00FD2539">
        <w:rPr>
          <w:rFonts w:ascii="Tahoma" w:hAnsi="Tahoma" w:cs="Tahoma"/>
          <w:bCs/>
          <w:sz w:val="20"/>
        </w:rPr>
        <w:t>P</w:t>
      </w:r>
      <w:r w:rsidR="002341DA">
        <w:rPr>
          <w:rFonts w:ascii="Tahoma" w:hAnsi="Tahoma" w:cs="Tahoma"/>
          <w:bCs/>
          <w:sz w:val="20"/>
        </w:rPr>
        <w:t>rojektanta</w:t>
      </w:r>
      <w:r w:rsidRPr="000F1E8E">
        <w:rPr>
          <w:rFonts w:ascii="Tahoma" w:hAnsi="Tahoma" w:cs="Tahoma"/>
          <w:bCs/>
          <w:sz w:val="20"/>
        </w:rPr>
        <w:t>.</w:t>
      </w:r>
      <w:r w:rsidR="00DE6B67" w:rsidRPr="000F1E8E">
        <w:rPr>
          <w:rFonts w:ascii="Tahoma" w:hAnsi="Tahoma" w:cs="Tahoma"/>
          <w:bCs/>
          <w:sz w:val="20"/>
        </w:rPr>
        <w:t xml:space="preserve"> </w:t>
      </w:r>
    </w:p>
    <w:p w14:paraId="5AB7E6A5" w14:textId="5A3C1B97" w:rsidR="000F1E8E" w:rsidRPr="002E22AC" w:rsidRDefault="00CD7567" w:rsidP="000F1E8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0F1E8E">
        <w:rPr>
          <w:rFonts w:ascii="Tahoma" w:hAnsi="Tahoma" w:cs="Tahoma"/>
          <w:bCs/>
          <w:sz w:val="20"/>
        </w:rPr>
        <w:t>(d)</w:t>
      </w:r>
      <w:r w:rsidRPr="000F1E8E">
        <w:rPr>
          <w:rFonts w:ascii="Tahoma" w:hAnsi="Tahoma" w:cs="Tahoma"/>
          <w:bCs/>
          <w:sz w:val="20"/>
        </w:rPr>
        <w:tab/>
      </w:r>
      <w:r w:rsidR="000F1E8E" w:rsidRPr="00F47F94">
        <w:rPr>
          <w:rFonts w:ascii="Tahoma" w:hAnsi="Tahoma" w:cs="Tahoma"/>
          <w:bCs/>
          <w:sz w:val="20"/>
        </w:rPr>
        <w:t xml:space="preserve">Ak sa počas trvania Zmluvy zmení zákonom ustanovená sadzba DPH, k </w:t>
      </w:r>
      <w:r w:rsidR="000F1E8E">
        <w:rPr>
          <w:rFonts w:ascii="Tahoma" w:hAnsi="Tahoma" w:cs="Tahoma"/>
          <w:bCs/>
          <w:sz w:val="20"/>
        </w:rPr>
        <w:t>C</w:t>
      </w:r>
      <w:r w:rsidR="000F1E8E" w:rsidRPr="00F47F94">
        <w:rPr>
          <w:rFonts w:ascii="Tahoma" w:hAnsi="Tahoma" w:cs="Tahoma"/>
          <w:bCs/>
          <w:sz w:val="20"/>
        </w:rPr>
        <w:t xml:space="preserve">ene bez DPH sa priráta sadzba DPH </w:t>
      </w:r>
      <w:r w:rsidR="006E3685">
        <w:rPr>
          <w:rFonts w:ascii="Tahoma" w:hAnsi="Tahoma" w:cs="Tahoma"/>
          <w:bCs/>
          <w:sz w:val="20"/>
        </w:rPr>
        <w:t xml:space="preserve">vo výške </w:t>
      </w:r>
      <w:r w:rsidR="008C34A0" w:rsidRPr="003C5091">
        <w:rPr>
          <w:rFonts w:ascii="Tahoma" w:hAnsi="Tahoma" w:cs="Tahoma"/>
          <w:sz w:val="20"/>
          <w:szCs w:val="20"/>
        </w:rPr>
        <w:t>podľa aplikovateľných právnych predpisov</w:t>
      </w:r>
      <w:r w:rsidR="008C34A0" w:rsidRPr="008C34A0">
        <w:rPr>
          <w:rFonts w:ascii="Tahoma" w:hAnsi="Tahoma" w:cs="Tahoma"/>
          <w:bCs/>
          <w:sz w:val="20"/>
        </w:rPr>
        <w:t xml:space="preserve"> </w:t>
      </w:r>
      <w:r w:rsidR="000F1E8E" w:rsidRPr="00F47F94">
        <w:rPr>
          <w:rFonts w:ascii="Tahoma" w:hAnsi="Tahoma" w:cs="Tahoma"/>
          <w:bCs/>
          <w:sz w:val="20"/>
        </w:rPr>
        <w:t xml:space="preserve">v čase vzniku </w:t>
      </w:r>
      <w:r w:rsidR="00541258">
        <w:rPr>
          <w:rFonts w:ascii="Tahoma" w:hAnsi="Tahoma" w:cs="Tahoma"/>
          <w:bCs/>
          <w:sz w:val="20"/>
        </w:rPr>
        <w:t>nároku</w:t>
      </w:r>
      <w:r w:rsidR="000F1E8E" w:rsidRPr="00F47F94">
        <w:rPr>
          <w:rFonts w:ascii="Tahoma" w:hAnsi="Tahoma" w:cs="Tahoma"/>
          <w:bCs/>
          <w:sz w:val="20"/>
        </w:rPr>
        <w:t xml:space="preserve"> </w:t>
      </w:r>
      <w:r w:rsidR="0005619F">
        <w:rPr>
          <w:rFonts w:ascii="Tahoma" w:hAnsi="Tahoma" w:cs="Tahoma"/>
          <w:bCs/>
          <w:sz w:val="20"/>
        </w:rPr>
        <w:t>Projektanta</w:t>
      </w:r>
      <w:r w:rsidR="00541258">
        <w:rPr>
          <w:rFonts w:ascii="Tahoma" w:hAnsi="Tahoma" w:cs="Tahoma"/>
          <w:bCs/>
          <w:sz w:val="20"/>
        </w:rPr>
        <w:t xml:space="preserve"> na úhradu Ceny</w:t>
      </w:r>
      <w:r w:rsidR="000F1E8E" w:rsidRPr="00F47F94">
        <w:rPr>
          <w:rFonts w:ascii="Tahoma" w:hAnsi="Tahoma" w:cs="Tahoma"/>
          <w:bCs/>
          <w:sz w:val="20"/>
        </w:rPr>
        <w:t xml:space="preserve"> a</w:t>
      </w:r>
      <w:r w:rsidR="00541258">
        <w:rPr>
          <w:rFonts w:ascii="Tahoma" w:hAnsi="Tahoma" w:cs="Tahoma"/>
          <w:bCs/>
          <w:sz w:val="20"/>
        </w:rPr>
        <w:t xml:space="preserve"> výška </w:t>
      </w:r>
      <w:r w:rsidR="000F1E8E" w:rsidRPr="00F47F94">
        <w:rPr>
          <w:rFonts w:ascii="Tahoma" w:hAnsi="Tahoma" w:cs="Tahoma"/>
          <w:bCs/>
          <w:sz w:val="20"/>
        </w:rPr>
        <w:t>Cen</w:t>
      </w:r>
      <w:r w:rsidR="00541258">
        <w:rPr>
          <w:rFonts w:ascii="Tahoma" w:hAnsi="Tahoma" w:cs="Tahoma"/>
          <w:bCs/>
          <w:sz w:val="20"/>
        </w:rPr>
        <w:t xml:space="preserve">y s DPH </w:t>
      </w:r>
      <w:r w:rsidR="00541258" w:rsidRPr="002E22AC">
        <w:rPr>
          <w:rFonts w:ascii="Tahoma" w:hAnsi="Tahoma" w:cs="Tahoma"/>
          <w:sz w:val="20"/>
          <w:szCs w:val="20"/>
        </w:rPr>
        <w:t xml:space="preserve">podľa bodu </w:t>
      </w:r>
      <w:r w:rsidR="001D1F37" w:rsidRPr="002E22AC">
        <w:rPr>
          <w:rFonts w:ascii="Tahoma" w:hAnsi="Tahoma" w:cs="Tahoma"/>
          <w:sz w:val="20"/>
          <w:szCs w:val="20"/>
        </w:rPr>
        <w:t>10</w:t>
      </w:r>
      <w:r w:rsidR="00541258" w:rsidRPr="002E22AC">
        <w:rPr>
          <w:rFonts w:ascii="Tahoma" w:hAnsi="Tahoma" w:cs="Tahoma"/>
          <w:sz w:val="20"/>
          <w:szCs w:val="20"/>
        </w:rPr>
        <w:t>.2 písm. a)</w:t>
      </w:r>
      <w:r w:rsidR="000F1E8E" w:rsidRPr="002E22AC">
        <w:rPr>
          <w:rFonts w:ascii="Tahoma" w:hAnsi="Tahoma" w:cs="Tahoma"/>
          <w:bCs/>
          <w:sz w:val="20"/>
        </w:rPr>
        <w:t xml:space="preserve"> (t. j. celková </w:t>
      </w:r>
      <w:r w:rsidR="00AF7D11" w:rsidRPr="002E22AC">
        <w:rPr>
          <w:rFonts w:ascii="Tahoma" w:hAnsi="Tahoma" w:cs="Tahoma"/>
          <w:bCs/>
          <w:sz w:val="20"/>
        </w:rPr>
        <w:t>C</w:t>
      </w:r>
      <w:r w:rsidR="000F1E8E" w:rsidRPr="002E22AC">
        <w:rPr>
          <w:rFonts w:ascii="Tahoma" w:hAnsi="Tahoma" w:cs="Tahoma"/>
          <w:bCs/>
          <w:sz w:val="20"/>
        </w:rPr>
        <w:t>ena s DPH)</w:t>
      </w:r>
      <w:r w:rsidR="00002725" w:rsidRPr="002E22AC">
        <w:rPr>
          <w:rFonts w:ascii="Tahoma" w:hAnsi="Tahoma" w:cs="Tahoma"/>
          <w:bCs/>
          <w:sz w:val="20"/>
        </w:rPr>
        <w:t>, ako</w:t>
      </w:r>
      <w:r w:rsidR="00A719BC" w:rsidRPr="002E22AC">
        <w:rPr>
          <w:rFonts w:ascii="Tahoma" w:hAnsi="Tahoma" w:cs="Tahoma"/>
          <w:bCs/>
          <w:sz w:val="20"/>
        </w:rPr>
        <w:t xml:space="preserve"> a</w:t>
      </w:r>
      <w:r w:rsidR="004D4C8A" w:rsidRPr="002E22AC">
        <w:rPr>
          <w:rFonts w:ascii="Tahoma" w:hAnsi="Tahoma" w:cs="Tahoma"/>
          <w:bCs/>
          <w:sz w:val="20"/>
        </w:rPr>
        <w:t>j</w:t>
      </w:r>
      <w:r w:rsidR="00A719BC" w:rsidRPr="002E22AC">
        <w:rPr>
          <w:rFonts w:ascii="Tahoma" w:hAnsi="Tahoma" w:cs="Tahoma"/>
          <w:bCs/>
          <w:sz w:val="20"/>
        </w:rPr>
        <w:t xml:space="preserve"> výška jednotlivých častí Ceny</w:t>
      </w:r>
      <w:r w:rsidR="004D4C8A" w:rsidRPr="002E22AC">
        <w:rPr>
          <w:rFonts w:ascii="Tahoma" w:hAnsi="Tahoma" w:cs="Tahoma"/>
          <w:bCs/>
          <w:sz w:val="20"/>
        </w:rPr>
        <w:t xml:space="preserve"> s DPH </w:t>
      </w:r>
      <w:r w:rsidR="004D4C8A" w:rsidRPr="002E22AC">
        <w:rPr>
          <w:rFonts w:ascii="Tahoma" w:hAnsi="Tahoma" w:cs="Tahoma"/>
          <w:sz w:val="20"/>
          <w:szCs w:val="20"/>
        </w:rPr>
        <w:t xml:space="preserve">podľa bodu </w:t>
      </w:r>
      <w:r w:rsidR="001D1F37" w:rsidRPr="002E22AC">
        <w:rPr>
          <w:rFonts w:ascii="Tahoma" w:hAnsi="Tahoma" w:cs="Tahoma"/>
          <w:sz w:val="20"/>
          <w:szCs w:val="20"/>
        </w:rPr>
        <w:t>10</w:t>
      </w:r>
      <w:r w:rsidR="004D4C8A" w:rsidRPr="002E22AC">
        <w:rPr>
          <w:rFonts w:ascii="Tahoma" w:hAnsi="Tahoma" w:cs="Tahoma"/>
          <w:sz w:val="20"/>
          <w:szCs w:val="20"/>
        </w:rPr>
        <w:t xml:space="preserve">.2 písm. b) </w:t>
      </w:r>
      <w:r w:rsidR="005C065E" w:rsidRPr="002E22AC">
        <w:rPr>
          <w:rFonts w:ascii="Tahoma" w:hAnsi="Tahoma" w:cs="Tahoma"/>
          <w:sz w:val="20"/>
          <w:szCs w:val="20"/>
        </w:rPr>
        <w:t>resp.</w:t>
      </w:r>
      <w:r w:rsidR="004D4C8A" w:rsidRPr="002E22AC">
        <w:rPr>
          <w:rFonts w:ascii="Tahoma" w:hAnsi="Tahoma" w:cs="Tahoma"/>
          <w:sz w:val="20"/>
          <w:szCs w:val="20"/>
        </w:rPr>
        <w:t> c),</w:t>
      </w:r>
      <w:r w:rsidR="000F1E8E" w:rsidRPr="002E22AC">
        <w:rPr>
          <w:rFonts w:ascii="Tahoma" w:hAnsi="Tahoma" w:cs="Tahoma"/>
          <w:bCs/>
          <w:sz w:val="20"/>
        </w:rPr>
        <w:t xml:space="preserve"> sa o takto zmenenú sadzbu DPH zníži alebo zvýši; o</w:t>
      </w:r>
      <w:r w:rsidR="00541258" w:rsidRPr="002E22AC">
        <w:rPr>
          <w:rFonts w:ascii="Tahoma" w:hAnsi="Tahoma" w:cs="Tahoma"/>
          <w:bCs/>
          <w:sz w:val="20"/>
        </w:rPr>
        <w:t> </w:t>
      </w:r>
      <w:r w:rsidR="000F1E8E" w:rsidRPr="002E22AC">
        <w:rPr>
          <w:rFonts w:ascii="Tahoma" w:hAnsi="Tahoma" w:cs="Tahoma"/>
          <w:bCs/>
          <w:sz w:val="20"/>
        </w:rPr>
        <w:t>zmene</w:t>
      </w:r>
      <w:r w:rsidR="00541258" w:rsidRPr="002E22AC">
        <w:rPr>
          <w:rFonts w:ascii="Tahoma" w:hAnsi="Tahoma" w:cs="Tahoma"/>
          <w:bCs/>
          <w:sz w:val="20"/>
        </w:rPr>
        <w:t xml:space="preserve"> výšky</w:t>
      </w:r>
      <w:r w:rsidR="000F1E8E" w:rsidRPr="002E22AC">
        <w:rPr>
          <w:rFonts w:ascii="Tahoma" w:hAnsi="Tahoma" w:cs="Tahoma"/>
          <w:bCs/>
          <w:sz w:val="20"/>
        </w:rPr>
        <w:t xml:space="preserve"> Ceny vyvolanej zmenou zákonom ustanovenej sadzby DPH nie je medzi Zmluvnými stranami potrebné uzatvárať dodatok.</w:t>
      </w:r>
    </w:p>
    <w:p w14:paraId="3F301987" w14:textId="4DEDB4C7" w:rsidR="00F85530" w:rsidRPr="002E22AC" w:rsidRDefault="000F1E8E" w:rsidP="000F1E8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2E22AC">
        <w:rPr>
          <w:rFonts w:ascii="Tahoma" w:hAnsi="Tahoma" w:cs="Tahoma"/>
          <w:bCs/>
          <w:sz w:val="20"/>
        </w:rPr>
        <w:t>(e)</w:t>
      </w:r>
      <w:r w:rsidRPr="002E22AC">
        <w:rPr>
          <w:rFonts w:ascii="Tahoma" w:hAnsi="Tahoma" w:cs="Tahoma"/>
          <w:bCs/>
          <w:sz w:val="20"/>
        </w:rPr>
        <w:tab/>
      </w:r>
      <w:r w:rsidR="00F85530" w:rsidRPr="002E22AC">
        <w:rPr>
          <w:rFonts w:ascii="Tahoma" w:hAnsi="Tahoma" w:cs="Tahoma"/>
          <w:bCs/>
          <w:sz w:val="20"/>
        </w:rPr>
        <w:t xml:space="preserve">Ak </w:t>
      </w:r>
      <w:r w:rsidR="007A0E65" w:rsidRPr="002E22AC">
        <w:rPr>
          <w:rFonts w:ascii="Tahoma" w:hAnsi="Tahoma" w:cs="Tahoma"/>
          <w:bCs/>
          <w:sz w:val="20"/>
        </w:rPr>
        <w:t>z akéhokoľvek Preberacieho protokolu použitého pri fakturácii vypl</w:t>
      </w:r>
      <w:r w:rsidR="007171C0" w:rsidRPr="002E22AC">
        <w:rPr>
          <w:rFonts w:ascii="Tahoma" w:hAnsi="Tahoma" w:cs="Tahoma"/>
          <w:bCs/>
          <w:sz w:val="20"/>
        </w:rPr>
        <w:t>ynie</w:t>
      </w:r>
      <w:r w:rsidR="007A0E65" w:rsidRPr="002E22AC">
        <w:rPr>
          <w:rFonts w:ascii="Tahoma" w:hAnsi="Tahoma" w:cs="Tahoma"/>
          <w:bCs/>
          <w:sz w:val="20"/>
        </w:rPr>
        <w:t xml:space="preserve">, že </w:t>
      </w:r>
      <w:r w:rsidR="00892563" w:rsidRPr="002E22AC">
        <w:rPr>
          <w:rFonts w:ascii="Tahoma" w:hAnsi="Tahoma" w:cs="Tahoma"/>
          <w:bCs/>
          <w:sz w:val="20"/>
        </w:rPr>
        <w:t>niektorá z položiek ocenených v </w:t>
      </w:r>
      <w:r w:rsidR="004D4C8A" w:rsidRPr="002E22AC">
        <w:rPr>
          <w:rFonts w:ascii="Tahoma" w:hAnsi="Tahoma" w:cs="Tahoma"/>
          <w:bCs/>
          <w:sz w:val="20"/>
        </w:rPr>
        <w:t>p</w:t>
      </w:r>
      <w:r w:rsidR="00892563" w:rsidRPr="002E22AC">
        <w:rPr>
          <w:rFonts w:ascii="Tahoma" w:hAnsi="Tahoma" w:cs="Tahoma"/>
          <w:bCs/>
          <w:sz w:val="20"/>
        </w:rPr>
        <w:t xml:space="preserve">rílohe č. 2 nebola </w:t>
      </w:r>
      <w:r w:rsidR="004D4C8A" w:rsidRPr="002E22AC">
        <w:rPr>
          <w:rFonts w:ascii="Tahoma" w:hAnsi="Tahoma" w:cs="Tahoma"/>
          <w:bCs/>
          <w:sz w:val="20"/>
        </w:rPr>
        <w:t>BBSK</w:t>
      </w:r>
      <w:r w:rsidR="00656888" w:rsidRPr="002E22AC">
        <w:rPr>
          <w:rFonts w:ascii="Tahoma" w:hAnsi="Tahoma" w:cs="Tahoma"/>
          <w:bCs/>
          <w:sz w:val="20"/>
        </w:rPr>
        <w:t xml:space="preserve"> skutočne </w:t>
      </w:r>
      <w:r w:rsidR="00892563" w:rsidRPr="002E22AC">
        <w:rPr>
          <w:rFonts w:ascii="Tahoma" w:hAnsi="Tahoma" w:cs="Tahoma"/>
          <w:bCs/>
          <w:sz w:val="20"/>
        </w:rPr>
        <w:t xml:space="preserve">dodaná, </w:t>
      </w:r>
      <w:r w:rsidR="004D4C8A" w:rsidRPr="002E22AC">
        <w:rPr>
          <w:rFonts w:ascii="Tahoma" w:hAnsi="Tahoma" w:cs="Tahoma"/>
          <w:bCs/>
          <w:sz w:val="20"/>
        </w:rPr>
        <w:t>Projektantovi</w:t>
      </w:r>
      <w:r w:rsidR="00621304" w:rsidRPr="002E22AC">
        <w:rPr>
          <w:rFonts w:ascii="Tahoma" w:hAnsi="Tahoma" w:cs="Tahoma"/>
          <w:bCs/>
          <w:sz w:val="20"/>
        </w:rPr>
        <w:t xml:space="preserve"> nevzniká nárok na úhradu takejto položky</w:t>
      </w:r>
      <w:r w:rsidR="00656888" w:rsidRPr="002E22AC">
        <w:rPr>
          <w:rFonts w:ascii="Tahoma" w:hAnsi="Tahoma" w:cs="Tahoma"/>
          <w:bCs/>
          <w:sz w:val="20"/>
        </w:rPr>
        <w:t xml:space="preserve"> vo výške jej ocenenia</w:t>
      </w:r>
      <w:r w:rsidR="00621304" w:rsidRPr="002E22AC">
        <w:rPr>
          <w:rFonts w:ascii="Tahoma" w:hAnsi="Tahoma" w:cs="Tahoma"/>
          <w:bCs/>
          <w:sz w:val="20"/>
        </w:rPr>
        <w:t>.</w:t>
      </w:r>
      <w:r w:rsidR="005259E4" w:rsidRPr="002E22AC">
        <w:rPr>
          <w:rFonts w:ascii="Tahoma" w:hAnsi="Tahoma" w:cs="Tahoma"/>
          <w:bCs/>
          <w:sz w:val="20"/>
        </w:rPr>
        <w:t xml:space="preserve"> Ak napriek tomu k takejto úhrade </w:t>
      </w:r>
      <w:r w:rsidR="007171C0" w:rsidRPr="002E22AC">
        <w:rPr>
          <w:rFonts w:ascii="Tahoma" w:hAnsi="Tahoma" w:cs="Tahoma"/>
          <w:bCs/>
          <w:sz w:val="20"/>
        </w:rPr>
        <w:t xml:space="preserve">zo strany </w:t>
      </w:r>
      <w:r w:rsidR="004D4C8A" w:rsidRPr="002E22AC">
        <w:rPr>
          <w:rFonts w:ascii="Tahoma" w:hAnsi="Tahoma" w:cs="Tahoma"/>
          <w:bCs/>
          <w:sz w:val="20"/>
        </w:rPr>
        <w:t>BBSK</w:t>
      </w:r>
      <w:r w:rsidR="005259E4" w:rsidRPr="002E22AC">
        <w:rPr>
          <w:rFonts w:ascii="Tahoma" w:hAnsi="Tahoma" w:cs="Tahoma"/>
          <w:bCs/>
          <w:sz w:val="20"/>
        </w:rPr>
        <w:t xml:space="preserve"> došlo, </w:t>
      </w:r>
      <w:r w:rsidR="004D4C8A" w:rsidRPr="002E22AC">
        <w:rPr>
          <w:rFonts w:ascii="Tahoma" w:hAnsi="Tahoma" w:cs="Tahoma"/>
          <w:bCs/>
          <w:sz w:val="20"/>
        </w:rPr>
        <w:t>Projektant</w:t>
      </w:r>
      <w:r w:rsidR="005259E4" w:rsidRPr="002E22AC">
        <w:rPr>
          <w:rFonts w:ascii="Tahoma" w:hAnsi="Tahoma" w:cs="Tahoma"/>
          <w:bCs/>
          <w:sz w:val="20"/>
        </w:rPr>
        <w:t xml:space="preserve"> sa zaväzuje vrátiť </w:t>
      </w:r>
      <w:r w:rsidR="004D4C8A" w:rsidRPr="002E22AC">
        <w:rPr>
          <w:rFonts w:ascii="Tahoma" w:hAnsi="Tahoma" w:cs="Tahoma"/>
          <w:bCs/>
          <w:sz w:val="20"/>
        </w:rPr>
        <w:t>BBSK</w:t>
      </w:r>
      <w:r w:rsidR="005259E4" w:rsidRPr="002E22AC">
        <w:rPr>
          <w:rFonts w:ascii="Tahoma" w:hAnsi="Tahoma" w:cs="Tahoma"/>
          <w:bCs/>
          <w:sz w:val="20"/>
        </w:rPr>
        <w:t xml:space="preserve"> vyčíslenú sumu bezdôvodného obohatenia bez zbytočného odkladu.</w:t>
      </w:r>
    </w:p>
    <w:p w14:paraId="27CCB586" w14:textId="0E4FADD9" w:rsidR="006A56CA" w:rsidRPr="006A56CA" w:rsidRDefault="006A56CA" w:rsidP="006A56CA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2E22AC">
        <w:rPr>
          <w:rFonts w:ascii="Tahoma" w:hAnsi="Tahoma" w:cs="Tahoma"/>
          <w:bCs/>
          <w:sz w:val="20"/>
          <w:szCs w:val="20"/>
        </w:rPr>
        <w:t>(f)</w:t>
      </w:r>
      <w:r w:rsidRPr="002E22AC">
        <w:rPr>
          <w:rFonts w:ascii="Tahoma" w:hAnsi="Tahoma" w:cs="Tahoma"/>
          <w:bCs/>
          <w:sz w:val="20"/>
          <w:szCs w:val="20"/>
        </w:rPr>
        <w:tab/>
        <w:t xml:space="preserve">Ak </w:t>
      </w:r>
      <w:r w:rsidRPr="002E22AC">
        <w:rPr>
          <w:rFonts w:ascii="Tahoma" w:hAnsi="Tahoma" w:cs="Tahoma"/>
          <w:sz w:val="20"/>
          <w:szCs w:val="20"/>
        </w:rPr>
        <w:t xml:space="preserve">BBSK prijal a vykonal Akceleračné opatrenia miesto Projektanta v zmysle bodu 4.2 písm. d) tak, že </w:t>
      </w:r>
      <w:r w:rsidR="003B442A" w:rsidRPr="002E22AC">
        <w:rPr>
          <w:rFonts w:ascii="Tahoma" w:hAnsi="Tahoma" w:cs="Tahoma"/>
          <w:sz w:val="20"/>
          <w:szCs w:val="20"/>
        </w:rPr>
        <w:t>Projektantovi</w:t>
      </w:r>
      <w:r w:rsidRPr="002E22AC">
        <w:rPr>
          <w:rFonts w:ascii="Tahoma" w:hAnsi="Tahoma" w:cs="Tahoma"/>
          <w:sz w:val="20"/>
          <w:szCs w:val="20"/>
        </w:rPr>
        <w:t xml:space="preserve"> odňal časť Vykonávania Diela (t. j. časť Diela alebo akékoľvek práce alebo služby s ňou súvisiace) a tieto zadal novému </w:t>
      </w:r>
      <w:r w:rsidR="0018530A" w:rsidRPr="002E22AC">
        <w:rPr>
          <w:rFonts w:ascii="Tahoma" w:hAnsi="Tahoma" w:cs="Tahoma"/>
          <w:sz w:val="20"/>
          <w:szCs w:val="20"/>
        </w:rPr>
        <w:t>projektantovi</w:t>
      </w:r>
      <w:r w:rsidRPr="002E22AC">
        <w:rPr>
          <w:rFonts w:ascii="Tahoma" w:hAnsi="Tahoma" w:cs="Tahoma"/>
          <w:sz w:val="20"/>
          <w:szCs w:val="20"/>
        </w:rPr>
        <w:t xml:space="preserve">, Cena sa znižuje o cenu za práce a/alebo služby, ktoré má </w:t>
      </w:r>
      <w:r w:rsidR="00A94086" w:rsidRPr="002E22AC">
        <w:rPr>
          <w:rFonts w:ascii="Tahoma" w:hAnsi="Tahoma" w:cs="Tahoma"/>
          <w:sz w:val="20"/>
          <w:szCs w:val="20"/>
        </w:rPr>
        <w:t>BBSK</w:t>
      </w:r>
      <w:r w:rsidRPr="002E22AC">
        <w:rPr>
          <w:rFonts w:ascii="Tahoma" w:hAnsi="Tahoma" w:cs="Tahoma"/>
          <w:sz w:val="20"/>
          <w:szCs w:val="20"/>
        </w:rPr>
        <w:t xml:space="preserve"> uhradiť novému </w:t>
      </w:r>
      <w:r w:rsidR="008811B7" w:rsidRPr="002E22AC">
        <w:rPr>
          <w:rFonts w:ascii="Tahoma" w:hAnsi="Tahoma" w:cs="Tahoma"/>
          <w:sz w:val="20"/>
          <w:szCs w:val="20"/>
        </w:rPr>
        <w:t>projektantovi</w:t>
      </w:r>
      <w:r w:rsidRPr="002E22AC">
        <w:rPr>
          <w:rFonts w:ascii="Tahoma" w:hAnsi="Tahoma" w:cs="Tahoma"/>
          <w:sz w:val="20"/>
          <w:szCs w:val="20"/>
        </w:rPr>
        <w:t xml:space="preserve"> podľa zmluvy uzatvorenej s novým </w:t>
      </w:r>
      <w:r w:rsidR="008811B7" w:rsidRPr="002E22AC">
        <w:rPr>
          <w:rFonts w:ascii="Tahoma" w:hAnsi="Tahoma" w:cs="Tahoma"/>
          <w:sz w:val="20"/>
          <w:szCs w:val="20"/>
        </w:rPr>
        <w:t>projektantom</w:t>
      </w:r>
      <w:r w:rsidRPr="002E22AC">
        <w:rPr>
          <w:rFonts w:ascii="Tahoma" w:hAnsi="Tahoma" w:cs="Tahoma"/>
          <w:sz w:val="20"/>
          <w:szCs w:val="20"/>
        </w:rPr>
        <w:t>, pričom na tento účel nie je podstatné, ako a v akej výške boli takéto práce a/alebo služby ocenené na účely Ponuky a ako sú premietnuté v</w:t>
      </w:r>
      <w:r w:rsidR="003460DA" w:rsidRPr="002E22AC">
        <w:rPr>
          <w:rFonts w:ascii="Tahoma" w:hAnsi="Tahoma" w:cs="Tahoma"/>
          <w:sz w:val="20"/>
          <w:szCs w:val="20"/>
        </w:rPr>
        <w:t> špecifikácii Ceny</w:t>
      </w:r>
      <w:r w:rsidRPr="002E22AC">
        <w:rPr>
          <w:rFonts w:ascii="Tahoma" w:hAnsi="Tahoma" w:cs="Tahoma"/>
          <w:sz w:val="20"/>
          <w:szCs w:val="20"/>
        </w:rPr>
        <w:t xml:space="preserve"> podľa prílohy č. 2; pre predídenie akýchkoľvek pochybností, o tomto</w:t>
      </w:r>
      <w:r>
        <w:rPr>
          <w:rFonts w:ascii="Tahoma" w:hAnsi="Tahoma" w:cs="Tahoma"/>
          <w:sz w:val="20"/>
          <w:szCs w:val="20"/>
        </w:rPr>
        <w:t xml:space="preserve"> nie je medzi Zmluvnými stranami potrebné vyhotoviť osobitný dodatok k Zmluve.</w:t>
      </w:r>
    </w:p>
    <w:p w14:paraId="4DB942E8" w14:textId="7AE81793" w:rsidR="002E738E" w:rsidRPr="007B7B62" w:rsidRDefault="00BD0580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4B3336">
        <w:rPr>
          <w:rFonts w:ascii="Tahoma" w:hAnsi="Tahoma" w:cs="Tahoma"/>
          <w:b/>
          <w:bCs/>
          <w:sz w:val="20"/>
          <w:szCs w:val="20"/>
        </w:rPr>
        <w:t>3</w:t>
      </w:r>
      <w:r w:rsidR="002E738E" w:rsidRPr="007B7B62">
        <w:rPr>
          <w:rFonts w:ascii="Tahoma" w:hAnsi="Tahoma" w:cs="Tahoma"/>
          <w:sz w:val="20"/>
          <w:szCs w:val="20"/>
        </w:rPr>
        <w:tab/>
      </w:r>
      <w:r w:rsidR="002E738E" w:rsidRPr="007B7B62">
        <w:rPr>
          <w:rFonts w:ascii="Tahoma" w:hAnsi="Tahoma" w:cs="Tahoma"/>
          <w:b/>
          <w:bCs/>
          <w:sz w:val="20"/>
          <w:szCs w:val="20"/>
        </w:rPr>
        <w:t>Fakturačné podmienky</w:t>
      </w:r>
    </w:p>
    <w:p w14:paraId="6C628B71" w14:textId="7AA77B0C" w:rsidR="00020931" w:rsidRPr="004B2384" w:rsidRDefault="002E738E" w:rsidP="0002093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  <w:t xml:space="preserve">Podkladom pre úhradu </w:t>
      </w:r>
      <w:r w:rsidR="00111359">
        <w:rPr>
          <w:rFonts w:ascii="Tahoma" w:hAnsi="Tahoma" w:cs="Tahoma"/>
          <w:sz w:val="20"/>
          <w:szCs w:val="20"/>
        </w:rPr>
        <w:t xml:space="preserve">ktorejkoľvek splátky </w:t>
      </w:r>
      <w:r w:rsidR="00117A04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eny</w:t>
      </w:r>
      <w:r w:rsidR="00117A04">
        <w:rPr>
          <w:rFonts w:ascii="Tahoma" w:hAnsi="Tahoma" w:cs="Tahoma"/>
          <w:sz w:val="20"/>
          <w:szCs w:val="20"/>
        </w:rPr>
        <w:t xml:space="preserve"> za Dielo resp. ceny za Dohľad Projektanta</w:t>
      </w:r>
      <w:r w:rsidR="00C3246F" w:rsidRPr="007B7B62">
        <w:rPr>
          <w:rFonts w:ascii="Tahoma" w:hAnsi="Tahoma" w:cs="Tahoma"/>
          <w:sz w:val="20"/>
          <w:szCs w:val="20"/>
        </w:rPr>
        <w:t xml:space="preserve"> </w:t>
      </w:r>
      <w:r w:rsidR="0009447B">
        <w:rPr>
          <w:rFonts w:ascii="Tahoma" w:hAnsi="Tahoma" w:cs="Tahoma"/>
          <w:sz w:val="20"/>
          <w:szCs w:val="20"/>
        </w:rPr>
        <w:t>bude</w:t>
      </w:r>
      <w:r w:rsidR="00111359">
        <w:rPr>
          <w:rFonts w:ascii="Tahoma" w:hAnsi="Tahoma" w:cs="Tahoma"/>
          <w:sz w:val="20"/>
          <w:szCs w:val="20"/>
        </w:rPr>
        <w:t xml:space="preserve"> </w:t>
      </w:r>
      <w:r w:rsidR="006A425D">
        <w:rPr>
          <w:rFonts w:ascii="Tahoma" w:hAnsi="Tahoma" w:cs="Tahoma"/>
          <w:sz w:val="20"/>
          <w:szCs w:val="20"/>
        </w:rPr>
        <w:t xml:space="preserve">elektronická </w:t>
      </w:r>
      <w:r w:rsidRPr="007B7B62">
        <w:rPr>
          <w:rFonts w:ascii="Tahoma" w:hAnsi="Tahoma" w:cs="Tahoma"/>
          <w:sz w:val="20"/>
          <w:szCs w:val="20"/>
        </w:rPr>
        <w:t xml:space="preserve">faktúra vystavená </w:t>
      </w:r>
      <w:r w:rsidR="004D4C8A">
        <w:rPr>
          <w:rFonts w:ascii="Tahoma" w:hAnsi="Tahoma" w:cs="Tahoma"/>
          <w:sz w:val="20"/>
          <w:szCs w:val="20"/>
        </w:rPr>
        <w:t>Projektantom</w:t>
      </w:r>
      <w:r w:rsidR="004D4C8A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a</w:t>
      </w:r>
      <w:r w:rsidR="00957008" w:rsidRPr="007B7B62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doručená</w:t>
      </w:r>
      <w:r w:rsidR="00957008" w:rsidRPr="007B7B62">
        <w:rPr>
          <w:rFonts w:ascii="Tahoma" w:hAnsi="Tahoma" w:cs="Tahoma"/>
          <w:sz w:val="20"/>
          <w:szCs w:val="20"/>
        </w:rPr>
        <w:t xml:space="preserve"> elektronicky </w:t>
      </w:r>
      <w:r w:rsidRPr="007B7B62">
        <w:rPr>
          <w:rFonts w:ascii="Tahoma" w:hAnsi="Tahoma" w:cs="Tahoma"/>
          <w:sz w:val="20"/>
          <w:szCs w:val="20"/>
        </w:rPr>
        <w:t xml:space="preserve">na adresu </w:t>
      </w:r>
      <w:r w:rsidR="00957008" w:rsidRPr="007B7B62">
        <w:rPr>
          <w:rFonts w:ascii="Tahoma" w:hAnsi="Tahoma" w:cs="Tahoma"/>
          <w:sz w:val="20"/>
          <w:szCs w:val="20"/>
        </w:rPr>
        <w:t xml:space="preserve">elektronickej pošty </w:t>
      </w:r>
      <w:r w:rsidR="004D4C8A">
        <w:rPr>
          <w:rFonts w:ascii="Tahoma" w:hAnsi="Tahoma" w:cs="Tahoma"/>
          <w:sz w:val="20"/>
          <w:szCs w:val="20"/>
        </w:rPr>
        <w:t>BBSK</w:t>
      </w:r>
      <w:r w:rsidR="00957008" w:rsidRPr="007B7B62">
        <w:rPr>
          <w:rFonts w:ascii="Tahoma" w:hAnsi="Tahoma" w:cs="Tahoma"/>
          <w:sz w:val="20"/>
          <w:szCs w:val="20"/>
        </w:rPr>
        <w:t>:</w:t>
      </w:r>
      <w:r w:rsidR="00C5393C">
        <w:rPr>
          <w:rFonts w:ascii="Tahoma" w:hAnsi="Tahoma" w:cs="Tahoma"/>
          <w:sz w:val="20"/>
          <w:szCs w:val="20"/>
        </w:rPr>
        <w:t xml:space="preserve"> </w:t>
      </w:r>
      <w:r w:rsidR="004B2384">
        <w:rPr>
          <w:rFonts w:ascii="Tahoma" w:hAnsi="Tahoma" w:cs="Tahoma"/>
          <w:sz w:val="20"/>
          <w:szCs w:val="20"/>
        </w:rPr>
        <w:t>faktury@bbsk.sk</w:t>
      </w:r>
      <w:r w:rsidR="004B2384" w:rsidRPr="007B7B62">
        <w:rPr>
          <w:rFonts w:ascii="Tahoma" w:hAnsi="Tahoma" w:cs="Tahoma"/>
          <w:sz w:val="20"/>
          <w:szCs w:val="20"/>
        </w:rPr>
        <w:t xml:space="preserve">. </w:t>
      </w:r>
      <w:r w:rsidRPr="007B7B62">
        <w:rPr>
          <w:rFonts w:ascii="Tahoma" w:hAnsi="Tahoma" w:cs="Tahoma"/>
          <w:sz w:val="20"/>
          <w:szCs w:val="20"/>
        </w:rPr>
        <w:t xml:space="preserve">Informáciu o odoslaní faktúry, vrátane kópie faktúry a jej príloh, zašle </w:t>
      </w:r>
      <w:r w:rsidR="00611B3A">
        <w:rPr>
          <w:rFonts w:ascii="Tahoma" w:hAnsi="Tahoma" w:cs="Tahoma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vždy aj na adresu Kontaktn</w:t>
      </w:r>
      <w:r w:rsidR="00BC4A62">
        <w:rPr>
          <w:rFonts w:ascii="Tahoma" w:hAnsi="Tahoma" w:cs="Tahoma"/>
          <w:sz w:val="20"/>
          <w:szCs w:val="20"/>
        </w:rPr>
        <w:t xml:space="preserve">ých </w:t>
      </w:r>
      <w:r w:rsidRPr="007B7B62">
        <w:rPr>
          <w:rFonts w:ascii="Tahoma" w:hAnsi="Tahoma" w:cs="Tahoma"/>
          <w:sz w:val="20"/>
          <w:szCs w:val="20"/>
        </w:rPr>
        <w:t>os</w:t>
      </w:r>
      <w:r w:rsidR="00BC4A62">
        <w:rPr>
          <w:rFonts w:ascii="Tahoma" w:hAnsi="Tahoma" w:cs="Tahoma"/>
          <w:sz w:val="20"/>
          <w:szCs w:val="20"/>
        </w:rPr>
        <w:t>ô</w:t>
      </w:r>
      <w:r w:rsidRPr="007B7B62">
        <w:rPr>
          <w:rFonts w:ascii="Tahoma" w:hAnsi="Tahoma" w:cs="Tahoma"/>
          <w:sz w:val="20"/>
          <w:szCs w:val="20"/>
        </w:rPr>
        <w:t xml:space="preserve">b </w:t>
      </w:r>
      <w:r w:rsidR="00611B3A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pre zmluvné </w:t>
      </w:r>
      <w:r w:rsidRPr="00744E07">
        <w:rPr>
          <w:rFonts w:ascii="Tahoma" w:hAnsi="Tahoma" w:cs="Tahoma"/>
          <w:sz w:val="20"/>
          <w:szCs w:val="20"/>
        </w:rPr>
        <w:t>záležitosti.</w:t>
      </w:r>
      <w:r w:rsidR="00957008" w:rsidRPr="007B7B62">
        <w:rPr>
          <w:rFonts w:ascii="Tahoma" w:hAnsi="Tahoma" w:cs="Tahoma"/>
          <w:sz w:val="20"/>
          <w:szCs w:val="20"/>
        </w:rPr>
        <w:t xml:space="preserve"> </w:t>
      </w:r>
      <w:r w:rsidR="00117A04" w:rsidRPr="00F47F94">
        <w:rPr>
          <w:rFonts w:ascii="Tahoma" w:hAnsi="Tahoma" w:cs="Tahoma"/>
          <w:sz w:val="20"/>
          <w:szCs w:val="20"/>
        </w:rPr>
        <w:t xml:space="preserve">Projektantovi </w:t>
      </w:r>
      <w:r w:rsidR="00117A04" w:rsidRPr="003B6E80">
        <w:rPr>
          <w:rFonts w:ascii="Tahoma" w:hAnsi="Tahoma" w:cs="Tahoma"/>
          <w:sz w:val="20"/>
          <w:szCs w:val="20"/>
        </w:rPr>
        <w:t xml:space="preserve">vznikne nárok na úhradu </w:t>
      </w:r>
      <w:r w:rsidR="00117A04">
        <w:rPr>
          <w:rFonts w:ascii="Tahoma" w:hAnsi="Tahoma" w:cs="Tahoma"/>
          <w:sz w:val="20"/>
          <w:szCs w:val="20"/>
        </w:rPr>
        <w:t xml:space="preserve">príslušnej časti </w:t>
      </w:r>
      <w:r w:rsidR="00117A04" w:rsidRPr="003B6E80">
        <w:rPr>
          <w:rFonts w:ascii="Tahoma" w:hAnsi="Tahoma" w:cs="Tahoma"/>
          <w:sz w:val="20"/>
          <w:szCs w:val="20"/>
        </w:rPr>
        <w:t xml:space="preserve">Ceny po riadnom </w:t>
      </w:r>
      <w:r w:rsidR="00117A04">
        <w:rPr>
          <w:rFonts w:ascii="Tahoma" w:hAnsi="Tahoma" w:cs="Tahoma"/>
          <w:sz w:val="20"/>
          <w:szCs w:val="20"/>
        </w:rPr>
        <w:t>dodaní príslušnej časti D</w:t>
      </w:r>
      <w:r w:rsidR="00117A04" w:rsidRPr="003B6E80">
        <w:rPr>
          <w:rFonts w:ascii="Tahoma" w:hAnsi="Tahoma" w:cs="Tahoma"/>
          <w:sz w:val="20"/>
          <w:szCs w:val="20"/>
        </w:rPr>
        <w:t xml:space="preserve">iela </w:t>
      </w:r>
      <w:r w:rsidR="00117A04">
        <w:rPr>
          <w:rFonts w:ascii="Tahoma" w:hAnsi="Tahoma" w:cs="Tahoma"/>
          <w:sz w:val="20"/>
          <w:szCs w:val="20"/>
        </w:rPr>
        <w:t>resp. po dodaní Dohľadu Projektanta</w:t>
      </w:r>
      <w:r w:rsidR="00117A04" w:rsidRPr="003B6E80">
        <w:rPr>
          <w:rFonts w:ascii="Tahoma" w:hAnsi="Tahoma" w:cs="Tahoma"/>
          <w:sz w:val="20"/>
          <w:szCs w:val="20"/>
        </w:rPr>
        <w:t>, na základe faktúry vystavenej v súlade so Zmluvou,</w:t>
      </w:r>
      <w:r w:rsidR="00117A04">
        <w:rPr>
          <w:rFonts w:ascii="Tahoma" w:hAnsi="Tahoma" w:cs="Tahoma"/>
          <w:sz w:val="20"/>
          <w:szCs w:val="20"/>
        </w:rPr>
        <w:t xml:space="preserve"> nie však skôr, ako budú riadne</w:t>
      </w:r>
      <w:r w:rsidR="00117A04" w:rsidRPr="003B6E80">
        <w:rPr>
          <w:rFonts w:ascii="Tahoma" w:hAnsi="Tahoma" w:cs="Tahoma"/>
          <w:sz w:val="20"/>
          <w:szCs w:val="20"/>
        </w:rPr>
        <w:t xml:space="preserve"> odstránen</w:t>
      </w:r>
      <w:r w:rsidR="00117A04">
        <w:rPr>
          <w:rFonts w:ascii="Tahoma" w:hAnsi="Tahoma" w:cs="Tahoma"/>
          <w:sz w:val="20"/>
          <w:szCs w:val="20"/>
        </w:rPr>
        <w:t>é</w:t>
      </w:r>
      <w:r w:rsidR="00117A04" w:rsidRPr="003B6E80">
        <w:rPr>
          <w:rFonts w:ascii="Tahoma" w:hAnsi="Tahoma" w:cs="Tahoma"/>
          <w:sz w:val="20"/>
          <w:szCs w:val="20"/>
        </w:rPr>
        <w:t xml:space="preserve"> všetk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v</w:t>
      </w:r>
      <w:r w:rsidR="00117A04">
        <w:rPr>
          <w:rFonts w:ascii="Tahoma" w:hAnsi="Tahoma" w:cs="Tahoma"/>
          <w:sz w:val="20"/>
          <w:szCs w:val="20"/>
        </w:rPr>
        <w:t>a</w:t>
      </w:r>
      <w:r w:rsidR="00117A04" w:rsidRPr="003B6E80">
        <w:rPr>
          <w:rFonts w:ascii="Tahoma" w:hAnsi="Tahoma" w:cs="Tahoma"/>
          <w:sz w:val="20"/>
          <w:szCs w:val="20"/>
        </w:rPr>
        <w:t>d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a nedorobk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na Diele</w:t>
      </w:r>
      <w:r w:rsidR="00117A04">
        <w:rPr>
          <w:rFonts w:ascii="Tahoma" w:hAnsi="Tahoma" w:cs="Tahoma"/>
          <w:sz w:val="20"/>
          <w:szCs w:val="20"/>
        </w:rPr>
        <w:t>, čo preukáže</w:t>
      </w:r>
      <w:r w:rsidR="00117A04" w:rsidRPr="003B6E80">
        <w:rPr>
          <w:rFonts w:ascii="Tahoma" w:hAnsi="Tahoma" w:cs="Tahoma"/>
          <w:sz w:val="20"/>
          <w:szCs w:val="20"/>
        </w:rPr>
        <w:t xml:space="preserve"> osvedčený zápis </w:t>
      </w:r>
      <w:r w:rsidR="00117A04" w:rsidRPr="003B6E80">
        <w:rPr>
          <w:rFonts w:ascii="Tahoma" w:eastAsiaTheme="minorHAnsi" w:hAnsi="Tahoma" w:cs="Tahoma"/>
          <w:sz w:val="20"/>
          <w:szCs w:val="20"/>
          <w:lang w:eastAsia="en-US"/>
        </w:rPr>
        <w:t>o uspokojivom odstránení a/alebo náprave reklamovaných vád</w:t>
      </w:r>
      <w:r w:rsidR="00117A04" w:rsidRPr="003B6E80">
        <w:rPr>
          <w:rFonts w:ascii="Tahoma" w:hAnsi="Tahoma" w:cs="Tahoma"/>
          <w:sz w:val="20"/>
          <w:szCs w:val="20"/>
        </w:rPr>
        <w:t xml:space="preserve"> </w:t>
      </w:r>
      <w:r w:rsidR="00117A04" w:rsidRPr="002E22AC">
        <w:rPr>
          <w:rFonts w:ascii="Tahoma" w:hAnsi="Tahoma" w:cs="Tahoma"/>
          <w:sz w:val="20"/>
          <w:szCs w:val="20"/>
        </w:rPr>
        <w:t xml:space="preserve">podľa bodu 11.6 písm. a), ak boli uvedené v Preberacom protokole v zmysle bodu 6.3 písm. f); zápis </w:t>
      </w:r>
      <w:r w:rsidR="00117A04" w:rsidRPr="002E22AC">
        <w:rPr>
          <w:rFonts w:ascii="Tahoma" w:eastAsiaTheme="minorHAnsi" w:hAnsi="Tahoma" w:cs="Tahoma"/>
          <w:sz w:val="20"/>
          <w:szCs w:val="20"/>
          <w:lang w:eastAsia="en-US"/>
        </w:rPr>
        <w:t>o uspokojivom odstránení a/alebo náprave reklamovaných vád</w:t>
      </w:r>
      <w:r w:rsidR="00117A04" w:rsidRPr="002E22AC">
        <w:rPr>
          <w:rFonts w:ascii="Tahoma" w:hAnsi="Tahoma" w:cs="Tahoma"/>
          <w:sz w:val="20"/>
          <w:szCs w:val="20"/>
        </w:rPr>
        <w:t xml:space="preserve"> podľa bodu 11.6 písm. a) v takom prípade Projektant pripojí k faktúre ako jej prílohu.</w:t>
      </w:r>
      <w:r w:rsidR="00020931" w:rsidRPr="002E22AC">
        <w:rPr>
          <w:rFonts w:ascii="Tahoma" w:hAnsi="Tahoma" w:cs="Tahoma"/>
          <w:sz w:val="20"/>
          <w:szCs w:val="20"/>
        </w:rPr>
        <w:t xml:space="preserve"> Súčasťou každej faktúry musí byť</w:t>
      </w:r>
      <w:r w:rsidR="00020931" w:rsidRPr="003C5091">
        <w:rPr>
          <w:rFonts w:ascii="Tahoma" w:hAnsi="Tahoma" w:cs="Tahoma"/>
          <w:sz w:val="20"/>
          <w:szCs w:val="20"/>
        </w:rPr>
        <w:t xml:space="preserve"> Preberací protokol osvedčujúci </w:t>
      </w:r>
      <w:r w:rsidR="00020931">
        <w:rPr>
          <w:rFonts w:ascii="Tahoma" w:hAnsi="Tahoma" w:cs="Tahoma"/>
          <w:sz w:val="20"/>
          <w:szCs w:val="20"/>
        </w:rPr>
        <w:t>dodanie</w:t>
      </w:r>
      <w:r w:rsidR="00020931" w:rsidRPr="003C5091">
        <w:rPr>
          <w:rFonts w:ascii="Tahoma" w:hAnsi="Tahoma" w:cs="Tahoma"/>
          <w:sz w:val="20"/>
          <w:szCs w:val="20"/>
        </w:rPr>
        <w:t xml:space="preserve"> </w:t>
      </w:r>
      <w:r w:rsidR="00020931">
        <w:rPr>
          <w:rFonts w:ascii="Tahoma" w:hAnsi="Tahoma" w:cs="Tahoma"/>
          <w:sz w:val="20"/>
          <w:szCs w:val="20"/>
        </w:rPr>
        <w:t xml:space="preserve">príslušnej časti </w:t>
      </w:r>
      <w:r w:rsidR="00020931" w:rsidRPr="003C5091">
        <w:rPr>
          <w:rFonts w:ascii="Tahoma" w:hAnsi="Tahoma" w:cs="Tahoma"/>
          <w:sz w:val="20"/>
          <w:szCs w:val="20"/>
        </w:rPr>
        <w:t>Diela</w:t>
      </w:r>
      <w:r w:rsidR="00020931">
        <w:rPr>
          <w:rFonts w:ascii="Tahoma" w:hAnsi="Tahoma" w:cs="Tahoma"/>
          <w:sz w:val="20"/>
          <w:szCs w:val="20"/>
        </w:rPr>
        <w:t xml:space="preserve"> resp. Dohľadu Projektanta.  </w:t>
      </w:r>
    </w:p>
    <w:p w14:paraId="0D1EF860" w14:textId="406ED987" w:rsidR="00111359" w:rsidRPr="004B2384" w:rsidRDefault="002E738E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(b)</w:t>
      </w:r>
      <w:r w:rsidRPr="007B7B62">
        <w:rPr>
          <w:rFonts w:ascii="Tahoma" w:hAnsi="Tahoma" w:cs="Tahoma"/>
          <w:sz w:val="20"/>
          <w:szCs w:val="20"/>
        </w:rPr>
        <w:tab/>
      </w:r>
      <w:r w:rsidR="00BC4A62">
        <w:rPr>
          <w:rFonts w:ascii="Tahoma" w:hAnsi="Tahoma" w:cs="Tahoma"/>
          <w:sz w:val="20"/>
          <w:szCs w:val="20"/>
        </w:rPr>
        <w:t>Každá f</w:t>
      </w:r>
      <w:r w:rsidRPr="007B7B62">
        <w:rPr>
          <w:rFonts w:ascii="Tahoma" w:hAnsi="Tahoma" w:cs="Tahoma"/>
          <w:sz w:val="20"/>
          <w:szCs w:val="20"/>
        </w:rPr>
        <w:t xml:space="preserve">aktúra musí obsahovať všetky náležitosti účtovného/daňového dokladu podľa § 10 </w:t>
      </w:r>
      <w:r w:rsidRPr="007B7B62">
        <w:rPr>
          <w:rFonts w:ascii="Tahoma" w:hAnsi="Tahoma" w:cs="Tahoma"/>
          <w:sz w:val="20"/>
          <w:szCs w:val="20"/>
        </w:rPr>
        <w:lastRenderedPageBreak/>
        <w:t>Zákona o účtovníctve a § 74 Zákona o</w:t>
      </w:r>
      <w:r w:rsidR="00957008" w:rsidRPr="007B7B62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DPH</w:t>
      </w:r>
      <w:r w:rsidR="00957008" w:rsidRPr="007B7B62">
        <w:rPr>
          <w:rFonts w:ascii="Tahoma" w:hAnsi="Tahoma" w:cs="Tahoma"/>
          <w:sz w:val="20"/>
          <w:szCs w:val="20"/>
        </w:rPr>
        <w:t xml:space="preserve"> a musí spĺňať všetky požiadavky na elektronickú formu faktúry, najmä požiadavku vierohodnosti, neporušenosti obsahu a čitateľnosti</w:t>
      </w:r>
      <w:r w:rsidRPr="007B7B62">
        <w:rPr>
          <w:rFonts w:ascii="Tahoma" w:hAnsi="Tahoma" w:cs="Tahoma"/>
          <w:sz w:val="20"/>
          <w:szCs w:val="20"/>
        </w:rPr>
        <w:t xml:space="preserve">. </w:t>
      </w:r>
      <w:r w:rsidR="00BE7F31" w:rsidRPr="00BE7F31">
        <w:rPr>
          <w:rFonts w:ascii="Tahoma" w:hAnsi="Tahoma" w:cs="Tahoma"/>
          <w:sz w:val="20"/>
          <w:szCs w:val="20"/>
        </w:rPr>
        <w:t xml:space="preserve">Okrem údajov určených v zmysle právnych predpisov musí každá faktúra obsahovať (i) číslo tejto Zmluvy pridelené </w:t>
      </w:r>
      <w:r w:rsidR="00611B3A">
        <w:rPr>
          <w:rFonts w:ascii="Tahoma" w:hAnsi="Tahoma" w:cs="Tahoma"/>
          <w:sz w:val="20"/>
          <w:szCs w:val="20"/>
        </w:rPr>
        <w:t>BBSK</w:t>
      </w:r>
      <w:r w:rsidR="00D519F3" w:rsidRPr="004B2384">
        <w:rPr>
          <w:rFonts w:ascii="Tahoma" w:hAnsi="Tahoma" w:cs="Tahoma"/>
          <w:sz w:val="20"/>
          <w:szCs w:val="20"/>
        </w:rPr>
        <w:t xml:space="preserve"> a dátum uzatvorenia Zmluvy</w:t>
      </w:r>
      <w:r w:rsidR="00BE7F31" w:rsidRPr="004B2384">
        <w:rPr>
          <w:rFonts w:ascii="Tahoma" w:hAnsi="Tahoma" w:cs="Tahoma"/>
          <w:sz w:val="20"/>
          <w:szCs w:val="20"/>
        </w:rPr>
        <w:t xml:space="preserve">; (ii) </w:t>
      </w:r>
      <w:r w:rsidR="00CE7C6C" w:rsidRPr="004B2384">
        <w:rPr>
          <w:rFonts w:ascii="Tahoma" w:hAnsi="Tahoma" w:cs="Tahoma"/>
          <w:sz w:val="20"/>
          <w:szCs w:val="20"/>
        </w:rPr>
        <w:t xml:space="preserve">(ii) </w:t>
      </w:r>
      <w:r w:rsidR="00BE7F31" w:rsidRPr="004B2384">
        <w:rPr>
          <w:rFonts w:ascii="Tahoma" w:hAnsi="Tahoma" w:cs="Tahoma"/>
          <w:sz w:val="20"/>
          <w:szCs w:val="20"/>
        </w:rPr>
        <w:t>označenie Zmluvných strán</w:t>
      </w:r>
      <w:r w:rsidR="00D519F3" w:rsidRPr="004B2384">
        <w:rPr>
          <w:rFonts w:ascii="Tahoma" w:hAnsi="Tahoma" w:cs="Tahoma"/>
          <w:sz w:val="20"/>
          <w:szCs w:val="20"/>
        </w:rPr>
        <w:t xml:space="preserve"> v rozsahu názov/obchodné meno, IČO, DIČ, IČ DPH (ak</w:t>
      </w:r>
      <w:r w:rsidR="00D519F3" w:rsidRPr="00D519F3">
        <w:rPr>
          <w:rFonts w:ascii="Tahoma" w:hAnsi="Tahoma" w:cs="Tahoma"/>
          <w:sz w:val="20"/>
          <w:szCs w:val="20"/>
        </w:rPr>
        <w:t xml:space="preserve"> je pridelené</w:t>
      </w:r>
      <w:r w:rsidR="00D519F3">
        <w:rPr>
          <w:rFonts w:ascii="Tahoma" w:hAnsi="Tahoma" w:cs="Tahoma"/>
          <w:sz w:val="20"/>
          <w:szCs w:val="20"/>
        </w:rPr>
        <w:t>)</w:t>
      </w:r>
      <w:r w:rsidR="00BE7F31" w:rsidRPr="00BE7F31">
        <w:rPr>
          <w:rFonts w:ascii="Tahoma" w:hAnsi="Tahoma" w:cs="Tahoma"/>
          <w:sz w:val="20"/>
          <w:szCs w:val="20"/>
        </w:rPr>
        <w:t>, (</w:t>
      </w:r>
      <w:r w:rsidR="0079392B">
        <w:rPr>
          <w:rFonts w:ascii="Tahoma" w:hAnsi="Tahoma" w:cs="Tahoma"/>
          <w:sz w:val="20"/>
          <w:szCs w:val="20"/>
        </w:rPr>
        <w:t>ii</w:t>
      </w:r>
      <w:r w:rsidR="00BE7F31" w:rsidRPr="00BE7F31">
        <w:rPr>
          <w:rFonts w:ascii="Tahoma" w:hAnsi="Tahoma" w:cs="Tahoma"/>
          <w:sz w:val="20"/>
          <w:szCs w:val="20"/>
        </w:rPr>
        <w:t>i) deň vystavenia faktúry; (</w:t>
      </w:r>
      <w:r w:rsidR="0079392B">
        <w:rPr>
          <w:rFonts w:ascii="Tahoma" w:hAnsi="Tahoma" w:cs="Tahoma"/>
          <w:sz w:val="20"/>
          <w:szCs w:val="20"/>
        </w:rPr>
        <w:t>i</w:t>
      </w:r>
      <w:r w:rsidR="00BE7F31" w:rsidRPr="00BE7F31">
        <w:rPr>
          <w:rFonts w:ascii="Tahoma" w:hAnsi="Tahoma" w:cs="Tahoma"/>
          <w:sz w:val="20"/>
          <w:szCs w:val="20"/>
        </w:rPr>
        <w:t xml:space="preserve">v) lehotu splatnosti faktúry podľa </w:t>
      </w:r>
      <w:r w:rsidR="00BE7F31">
        <w:rPr>
          <w:rFonts w:ascii="Tahoma" w:hAnsi="Tahoma" w:cs="Tahoma"/>
          <w:sz w:val="20"/>
          <w:szCs w:val="20"/>
        </w:rPr>
        <w:t>Zmluvy</w:t>
      </w:r>
      <w:r w:rsidR="00BE7F31" w:rsidRPr="00BE7F31">
        <w:rPr>
          <w:rFonts w:ascii="Tahoma" w:hAnsi="Tahoma" w:cs="Tahoma"/>
          <w:sz w:val="20"/>
          <w:szCs w:val="20"/>
        </w:rPr>
        <w:t xml:space="preserve">; (v) </w:t>
      </w:r>
      <w:r w:rsidR="007773F9">
        <w:rPr>
          <w:rFonts w:ascii="Tahoma" w:hAnsi="Tahoma" w:cs="Tahoma"/>
          <w:sz w:val="20"/>
          <w:szCs w:val="20"/>
        </w:rPr>
        <w:t>výšku fakturovanej časti Ceny</w:t>
      </w:r>
      <w:r w:rsidR="00D519F3">
        <w:rPr>
          <w:rFonts w:ascii="Tahoma" w:hAnsi="Tahoma" w:cs="Tahoma"/>
          <w:sz w:val="20"/>
          <w:szCs w:val="20"/>
        </w:rPr>
        <w:t xml:space="preserve"> s DPH</w:t>
      </w:r>
      <w:r w:rsidR="00BE7F31" w:rsidRPr="00BE7F31">
        <w:rPr>
          <w:rFonts w:ascii="Tahoma" w:hAnsi="Tahoma" w:cs="Tahoma"/>
          <w:sz w:val="20"/>
          <w:szCs w:val="20"/>
        </w:rPr>
        <w:t>, (v</w:t>
      </w:r>
      <w:r w:rsidR="00CE7C6C">
        <w:rPr>
          <w:rFonts w:ascii="Tahoma" w:hAnsi="Tahoma" w:cs="Tahoma"/>
          <w:sz w:val="20"/>
          <w:szCs w:val="20"/>
        </w:rPr>
        <w:t>i</w:t>
      </w:r>
      <w:r w:rsidR="00BE7F31" w:rsidRPr="00BE7F31">
        <w:rPr>
          <w:rFonts w:ascii="Tahoma" w:hAnsi="Tahoma" w:cs="Tahoma"/>
          <w:sz w:val="20"/>
          <w:szCs w:val="20"/>
        </w:rPr>
        <w:t xml:space="preserve">i) označenie peňažného ústavu a </w:t>
      </w:r>
      <w:r w:rsidR="00BE7F31" w:rsidRPr="004B2384">
        <w:rPr>
          <w:rFonts w:ascii="Tahoma" w:hAnsi="Tahoma" w:cs="Tahoma"/>
          <w:sz w:val="20"/>
          <w:szCs w:val="20"/>
        </w:rPr>
        <w:t xml:space="preserve">číslo účtu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BE7F31" w:rsidRPr="004B2384">
        <w:rPr>
          <w:rFonts w:ascii="Tahoma" w:hAnsi="Tahoma" w:cs="Tahoma"/>
          <w:sz w:val="20"/>
          <w:szCs w:val="20"/>
        </w:rPr>
        <w:t>; (v</w:t>
      </w:r>
      <w:r w:rsidR="00CE7C6C" w:rsidRPr="004B2384">
        <w:rPr>
          <w:rFonts w:ascii="Tahoma" w:hAnsi="Tahoma" w:cs="Tahoma"/>
          <w:sz w:val="20"/>
          <w:szCs w:val="20"/>
        </w:rPr>
        <w:t>i</w:t>
      </w:r>
      <w:r w:rsidR="00BE7F31" w:rsidRPr="004B2384">
        <w:rPr>
          <w:rFonts w:ascii="Tahoma" w:hAnsi="Tahoma" w:cs="Tahoma"/>
          <w:sz w:val="20"/>
          <w:szCs w:val="20"/>
        </w:rPr>
        <w:t xml:space="preserve">) podpis osoby oprávnenej vystaviť faktúru za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BE7F31" w:rsidRPr="004B2384">
        <w:rPr>
          <w:rFonts w:ascii="Tahoma" w:hAnsi="Tahoma" w:cs="Tahoma"/>
          <w:sz w:val="20"/>
          <w:szCs w:val="20"/>
        </w:rPr>
        <w:t>.</w:t>
      </w:r>
      <w:r w:rsidR="00541258">
        <w:rPr>
          <w:rFonts w:ascii="Tahoma" w:hAnsi="Tahoma" w:cs="Tahoma"/>
          <w:sz w:val="20"/>
          <w:szCs w:val="20"/>
        </w:rPr>
        <w:t xml:space="preserve"> </w:t>
      </w:r>
      <w:r w:rsidR="00117A04">
        <w:rPr>
          <w:rFonts w:ascii="Tahoma" w:hAnsi="Tahoma" w:cs="Tahoma"/>
          <w:sz w:val="20"/>
          <w:szCs w:val="20"/>
        </w:rPr>
        <w:t xml:space="preserve">Ak BBSK počas Vykonávania Diela Projektantovi oznámi, že na faktúre je potrebné uviesť aj údaje o Projekte tak, ako sú uvedené </w:t>
      </w:r>
      <w:r w:rsidR="00117A04" w:rsidRPr="002E22AC">
        <w:rPr>
          <w:rFonts w:ascii="Tahoma" w:hAnsi="Tahoma" w:cs="Tahoma"/>
          <w:sz w:val="20"/>
          <w:szCs w:val="20"/>
        </w:rPr>
        <w:t>v bode 1.1,</w:t>
      </w:r>
      <w:r w:rsidR="00117A04">
        <w:rPr>
          <w:rFonts w:ascii="Tahoma" w:hAnsi="Tahoma" w:cs="Tahoma"/>
          <w:sz w:val="20"/>
          <w:szCs w:val="20"/>
        </w:rPr>
        <w:t xml:space="preserve"> uvedie Projektant na faktúre aj tieto údaje. </w:t>
      </w:r>
    </w:p>
    <w:p w14:paraId="7FA6F723" w14:textId="296A7DF3" w:rsidR="0096617C" w:rsidRPr="004B2384" w:rsidRDefault="00111359" w:rsidP="005412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(c)</w:t>
      </w:r>
      <w:r w:rsidRPr="004B2384">
        <w:rPr>
          <w:rFonts w:ascii="Tahoma" w:hAnsi="Tahoma" w:cs="Tahoma"/>
          <w:sz w:val="20"/>
          <w:szCs w:val="20"/>
        </w:rPr>
        <w:tab/>
      </w:r>
      <w:r w:rsidR="00611B3A">
        <w:rPr>
          <w:rFonts w:ascii="Tahoma" w:hAnsi="Tahoma" w:cs="Tahoma"/>
          <w:sz w:val="20"/>
          <w:szCs w:val="20"/>
        </w:rPr>
        <w:t>Projektant</w:t>
      </w:r>
      <w:r w:rsidR="0096617C" w:rsidRPr="004B2384">
        <w:rPr>
          <w:rFonts w:ascii="Tahoma" w:hAnsi="Tahoma" w:cs="Tahoma"/>
          <w:sz w:val="20"/>
          <w:szCs w:val="20"/>
        </w:rPr>
        <w:t xml:space="preserve"> </w:t>
      </w:r>
      <w:r w:rsidR="0096617C" w:rsidRPr="00B50BA6">
        <w:rPr>
          <w:rFonts w:ascii="Tahoma" w:hAnsi="Tahoma" w:cs="Tahoma"/>
          <w:sz w:val="20"/>
          <w:szCs w:val="20"/>
          <w:highlight w:val="green"/>
        </w:rPr>
        <w:t>je/nie</w:t>
      </w:r>
      <w:r w:rsidR="0096617C" w:rsidRPr="004B2384">
        <w:rPr>
          <w:rFonts w:ascii="Tahoma" w:hAnsi="Tahoma" w:cs="Tahoma"/>
          <w:sz w:val="20"/>
          <w:szCs w:val="20"/>
        </w:rPr>
        <w:t xml:space="preserve"> je v čase uzatvorenia Zmluvy platiteľom dane z pridanej hodnoty. Ak sa počas trvania Zmluvy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96617C" w:rsidRPr="004B238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6617C" w:rsidRPr="00B50BA6">
        <w:rPr>
          <w:rFonts w:ascii="Tahoma" w:hAnsi="Tahoma" w:cs="Tahoma"/>
          <w:sz w:val="20"/>
          <w:szCs w:val="20"/>
        </w:rPr>
        <w:t>deregistruje</w:t>
      </w:r>
      <w:proofErr w:type="spellEnd"/>
      <w:r w:rsidR="00377C00" w:rsidRPr="00B50BA6">
        <w:rPr>
          <w:rFonts w:ascii="Tahoma" w:hAnsi="Tahoma" w:cs="Tahoma"/>
          <w:sz w:val="20"/>
          <w:szCs w:val="20"/>
        </w:rPr>
        <w:t>/zaregistruje</w:t>
      </w:r>
      <w:r w:rsidR="0096617C" w:rsidRPr="004B2384">
        <w:rPr>
          <w:rFonts w:ascii="Tahoma" w:hAnsi="Tahoma" w:cs="Tahoma"/>
          <w:sz w:val="20"/>
          <w:szCs w:val="20"/>
        </w:rPr>
        <w:t xml:space="preserve"> ako platiteľ </w:t>
      </w:r>
      <w:r w:rsidR="00377C00" w:rsidRPr="004B2384">
        <w:rPr>
          <w:rFonts w:ascii="Tahoma" w:hAnsi="Tahoma" w:cs="Tahoma"/>
          <w:sz w:val="20"/>
          <w:szCs w:val="20"/>
        </w:rPr>
        <w:t>DPH</w:t>
      </w:r>
      <w:r w:rsidR="0096617C" w:rsidRPr="004B2384">
        <w:rPr>
          <w:rFonts w:ascii="Tahoma" w:hAnsi="Tahoma" w:cs="Tahoma"/>
          <w:sz w:val="20"/>
          <w:szCs w:val="20"/>
        </w:rPr>
        <w:t xml:space="preserve">, </w:t>
      </w:r>
      <w:r w:rsidR="00377C00" w:rsidRPr="004B2384">
        <w:rPr>
          <w:rFonts w:ascii="Tahoma" w:hAnsi="Tahoma" w:cs="Tahoma"/>
          <w:sz w:val="20"/>
          <w:szCs w:val="20"/>
        </w:rPr>
        <w:t xml:space="preserve">je povinný o tom </w:t>
      </w:r>
      <w:r w:rsidR="00611B3A">
        <w:rPr>
          <w:rFonts w:ascii="Tahoma" w:hAnsi="Tahoma" w:cs="Tahoma"/>
          <w:sz w:val="20"/>
          <w:szCs w:val="20"/>
        </w:rPr>
        <w:t>BBSK</w:t>
      </w:r>
      <w:r w:rsidR="00611B3A" w:rsidRPr="004B2384">
        <w:rPr>
          <w:rFonts w:ascii="Tahoma" w:hAnsi="Tahoma" w:cs="Tahoma"/>
          <w:sz w:val="20"/>
          <w:szCs w:val="20"/>
        </w:rPr>
        <w:t xml:space="preserve"> </w:t>
      </w:r>
      <w:r w:rsidR="0096617C" w:rsidRPr="004B2384">
        <w:rPr>
          <w:rFonts w:ascii="Tahoma" w:hAnsi="Tahoma" w:cs="Tahoma"/>
          <w:sz w:val="20"/>
          <w:szCs w:val="20"/>
        </w:rPr>
        <w:t>bezodkladne písomne upozorn</w:t>
      </w:r>
      <w:r w:rsidR="00377C00" w:rsidRPr="004B2384">
        <w:rPr>
          <w:rFonts w:ascii="Tahoma" w:hAnsi="Tahoma" w:cs="Tahoma"/>
          <w:sz w:val="20"/>
          <w:szCs w:val="20"/>
        </w:rPr>
        <w:t>iť</w:t>
      </w:r>
      <w:r w:rsidR="0096617C" w:rsidRPr="004B2384">
        <w:rPr>
          <w:rFonts w:ascii="Tahoma" w:hAnsi="Tahoma" w:cs="Tahoma"/>
          <w:sz w:val="20"/>
          <w:szCs w:val="20"/>
        </w:rPr>
        <w:t xml:space="preserve">. </w:t>
      </w:r>
      <w:r w:rsidR="0096617C" w:rsidRPr="00ED001A">
        <w:rPr>
          <w:rFonts w:ascii="Tahoma" w:hAnsi="Tahoma" w:cs="Tahoma"/>
          <w:sz w:val="20"/>
          <w:szCs w:val="20"/>
        </w:rPr>
        <w:t xml:space="preserve">Zmena daňového statusu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96617C" w:rsidRPr="00ED001A">
        <w:rPr>
          <w:rFonts w:ascii="Tahoma" w:hAnsi="Tahoma" w:cs="Tahoma"/>
          <w:sz w:val="20"/>
          <w:szCs w:val="20"/>
        </w:rPr>
        <w:t xml:space="preserve"> podľa tohto bodu nevyžaduje </w:t>
      </w:r>
      <w:r w:rsidR="00377C00" w:rsidRPr="00ED001A">
        <w:rPr>
          <w:rFonts w:ascii="Tahoma" w:hAnsi="Tahoma" w:cs="Tahoma"/>
          <w:sz w:val="20"/>
          <w:szCs w:val="20"/>
        </w:rPr>
        <w:t xml:space="preserve">dohodu o </w:t>
      </w:r>
      <w:r w:rsidR="0096617C" w:rsidRPr="00ED001A">
        <w:rPr>
          <w:rFonts w:ascii="Tahoma" w:hAnsi="Tahoma" w:cs="Tahoma"/>
          <w:sz w:val="20"/>
          <w:szCs w:val="20"/>
        </w:rPr>
        <w:t>zmen</w:t>
      </w:r>
      <w:r w:rsidR="00377C00" w:rsidRPr="00ED001A">
        <w:rPr>
          <w:rFonts w:ascii="Tahoma" w:hAnsi="Tahoma" w:cs="Tahoma"/>
          <w:sz w:val="20"/>
          <w:szCs w:val="20"/>
        </w:rPr>
        <w:t>e</w:t>
      </w:r>
      <w:r w:rsidR="0096617C" w:rsidRPr="00ED001A">
        <w:rPr>
          <w:rFonts w:ascii="Tahoma" w:hAnsi="Tahoma" w:cs="Tahoma"/>
          <w:sz w:val="20"/>
          <w:szCs w:val="20"/>
        </w:rPr>
        <w:t xml:space="preserve"> obsahu Zmluvy vo forme dodatku.</w:t>
      </w:r>
      <w:r w:rsidR="00541258">
        <w:rPr>
          <w:rFonts w:ascii="Tahoma" w:hAnsi="Tahoma" w:cs="Tahoma"/>
          <w:sz w:val="20"/>
          <w:szCs w:val="20"/>
        </w:rPr>
        <w:t xml:space="preserve"> </w:t>
      </w:r>
      <w:r w:rsidR="00541258" w:rsidRPr="003C5091">
        <w:rPr>
          <w:rFonts w:ascii="Tahoma" w:hAnsi="Tahoma" w:cs="Tahoma"/>
          <w:sz w:val="20"/>
          <w:szCs w:val="20"/>
        </w:rPr>
        <w:t xml:space="preserve">Ak sa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541258" w:rsidRPr="003C5091">
        <w:rPr>
          <w:rFonts w:ascii="Tahoma" w:hAnsi="Tahoma" w:cs="Tahoma"/>
          <w:sz w:val="20"/>
          <w:szCs w:val="20"/>
        </w:rPr>
        <w:t>, ktorý v čase podpisu tejto Zmluvy nebol platiteľom DPH v priebehu plnenia Zmluvy stane platiteľom DPH, nemá nárok na zvýšenie Ceny ani žiadnej jej časti o výšku aktuálne platnej sadzby DPH.</w:t>
      </w:r>
    </w:p>
    <w:p w14:paraId="2DC42607" w14:textId="1C6712BF" w:rsidR="002E738E" w:rsidRPr="007B7B62" w:rsidRDefault="0096617C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</w:r>
      <w:r w:rsidR="002E738E" w:rsidRPr="004B2384">
        <w:rPr>
          <w:rFonts w:ascii="Tahoma" w:hAnsi="Tahoma" w:cs="Tahoma"/>
          <w:sz w:val="20"/>
          <w:szCs w:val="20"/>
        </w:rPr>
        <w:t>Ak budú v</w:t>
      </w:r>
      <w:r w:rsidR="00BC4A62" w:rsidRPr="004B2384">
        <w:rPr>
          <w:rFonts w:ascii="Tahoma" w:hAnsi="Tahoma" w:cs="Tahoma"/>
          <w:sz w:val="20"/>
          <w:szCs w:val="20"/>
        </w:rPr>
        <w:t xml:space="preserve"> doručenej</w:t>
      </w:r>
      <w:r w:rsidR="002E738E" w:rsidRPr="004B2384">
        <w:rPr>
          <w:rFonts w:ascii="Tahoma" w:hAnsi="Tahoma" w:cs="Tahoma"/>
          <w:sz w:val="20"/>
          <w:szCs w:val="20"/>
        </w:rPr>
        <w:t xml:space="preserve"> faktúre uvedené nesprávne údaje alebo nebude obsahovať a spĺňať všetky </w:t>
      </w:r>
      <w:r w:rsidR="00202460" w:rsidRPr="004B2384">
        <w:rPr>
          <w:rFonts w:ascii="Tahoma" w:hAnsi="Tahoma" w:cs="Tahoma"/>
          <w:sz w:val="20"/>
          <w:szCs w:val="20"/>
        </w:rPr>
        <w:t>právnymi predpismi predpísané alebo Zmluvou</w:t>
      </w:r>
      <w:r w:rsidR="00202460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>dohodnuté náležitosti a podmienky, alebo k nej nebudú pripojené všetky prílohy po</w:t>
      </w:r>
      <w:r w:rsidR="004C0462">
        <w:rPr>
          <w:rFonts w:ascii="Tahoma" w:hAnsi="Tahoma" w:cs="Tahoma"/>
          <w:sz w:val="20"/>
          <w:szCs w:val="20"/>
        </w:rPr>
        <w:t xml:space="preserve">žadované </w:t>
      </w:r>
      <w:r w:rsidR="002E738E" w:rsidRPr="007B7B62">
        <w:rPr>
          <w:rFonts w:ascii="Tahoma" w:hAnsi="Tahoma" w:cs="Tahoma"/>
          <w:sz w:val="20"/>
          <w:szCs w:val="20"/>
        </w:rPr>
        <w:t>Zmluv</w:t>
      </w:r>
      <w:r w:rsidR="004C0462">
        <w:rPr>
          <w:rFonts w:ascii="Tahoma" w:hAnsi="Tahoma" w:cs="Tahoma"/>
          <w:sz w:val="20"/>
          <w:szCs w:val="20"/>
        </w:rPr>
        <w:t>ou</w:t>
      </w:r>
      <w:r w:rsidR="002E738E" w:rsidRPr="007B7B62">
        <w:rPr>
          <w:rFonts w:ascii="Tahoma" w:hAnsi="Tahoma" w:cs="Tahoma"/>
          <w:sz w:val="20"/>
          <w:szCs w:val="20"/>
        </w:rPr>
        <w:t xml:space="preserve">, je to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dôvod na odmietnutie faktúry</w:t>
      </w:r>
      <w:r w:rsidR="002E738E" w:rsidRPr="007B7B62">
        <w:rPr>
          <w:rFonts w:ascii="Tahoma" w:hAnsi="Tahoma" w:cs="Tahoma"/>
          <w:sz w:val="20"/>
          <w:szCs w:val="20"/>
        </w:rPr>
        <w:t xml:space="preserve"> a jej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vrátenie na prepracovanie</w:t>
      </w:r>
      <w:r w:rsidR="002E738E" w:rsidRPr="007B7B62">
        <w:rPr>
          <w:rFonts w:ascii="Tahoma" w:hAnsi="Tahoma" w:cs="Tahoma"/>
          <w:sz w:val="20"/>
          <w:szCs w:val="20"/>
        </w:rPr>
        <w:t xml:space="preserve">; v takom prípade sa rozumie, že </w:t>
      </w:r>
      <w:r w:rsidR="00611B3A">
        <w:rPr>
          <w:rFonts w:ascii="Tahoma" w:hAnsi="Tahoma" w:cs="Tahoma"/>
          <w:sz w:val="20"/>
          <w:szCs w:val="20"/>
        </w:rPr>
        <w:t xml:space="preserve">BBSK </w:t>
      </w:r>
      <w:r w:rsidR="002E738E" w:rsidRPr="007B7B62">
        <w:rPr>
          <w:rFonts w:ascii="Tahoma" w:hAnsi="Tahoma" w:cs="Tahoma"/>
          <w:sz w:val="20"/>
          <w:szCs w:val="20"/>
        </w:rPr>
        <w:t xml:space="preserve">nie je v omeškaní s úhradou faktúry. Vo vrátenej faktúre vyznačí </w:t>
      </w:r>
      <w:r w:rsidR="00611B3A">
        <w:rPr>
          <w:rFonts w:ascii="Tahoma" w:hAnsi="Tahoma" w:cs="Tahoma"/>
          <w:sz w:val="20"/>
          <w:szCs w:val="20"/>
        </w:rPr>
        <w:t>BBSK</w:t>
      </w:r>
      <w:r w:rsidR="00611B3A" w:rsidRPr="007B7B62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 xml:space="preserve">dôvod jej vrátenia. </w:t>
      </w:r>
      <w:r w:rsidR="009A6089">
        <w:rPr>
          <w:rFonts w:ascii="Tahoma" w:hAnsi="Tahoma" w:cs="Tahoma"/>
          <w:sz w:val="20"/>
          <w:szCs w:val="20"/>
        </w:rPr>
        <w:t>L</w:t>
      </w:r>
      <w:r w:rsidR="002E738E" w:rsidRPr="007B7B62">
        <w:rPr>
          <w:rFonts w:ascii="Tahoma" w:hAnsi="Tahoma" w:cs="Tahoma"/>
          <w:sz w:val="20"/>
          <w:szCs w:val="20"/>
        </w:rPr>
        <w:t xml:space="preserve">ehota splatnosti </w:t>
      </w:r>
      <w:r w:rsidR="00541258" w:rsidRPr="003C5091">
        <w:rPr>
          <w:rFonts w:ascii="Tahoma" w:hAnsi="Tahoma" w:cs="Tahoma"/>
          <w:sz w:val="20"/>
          <w:szCs w:val="20"/>
        </w:rPr>
        <w:t xml:space="preserve">peňažného záväzku </w:t>
      </w:r>
      <w:r w:rsidR="00611B3A">
        <w:rPr>
          <w:rFonts w:ascii="Tahoma" w:hAnsi="Tahoma" w:cs="Tahoma"/>
          <w:sz w:val="20"/>
          <w:szCs w:val="20"/>
        </w:rPr>
        <w:t>BBSK</w:t>
      </w:r>
      <w:r w:rsidR="00541258" w:rsidRPr="003C5091">
        <w:rPr>
          <w:rFonts w:ascii="Tahoma" w:hAnsi="Tahoma" w:cs="Tahoma"/>
          <w:sz w:val="20"/>
          <w:szCs w:val="20"/>
        </w:rPr>
        <w:t xml:space="preserve"> na úhradu </w:t>
      </w:r>
      <w:r w:rsidR="00B36F13">
        <w:rPr>
          <w:rFonts w:ascii="Tahoma" w:hAnsi="Tahoma" w:cs="Tahoma"/>
          <w:sz w:val="20"/>
          <w:szCs w:val="20"/>
        </w:rPr>
        <w:t xml:space="preserve">príslušnej časti </w:t>
      </w:r>
      <w:r w:rsidR="00541258" w:rsidRPr="003C5091">
        <w:rPr>
          <w:rFonts w:ascii="Tahoma" w:hAnsi="Tahoma" w:cs="Tahoma"/>
          <w:sz w:val="20"/>
          <w:szCs w:val="20"/>
        </w:rPr>
        <w:t>Ceny</w:t>
      </w:r>
      <w:r w:rsidR="009A6089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 xml:space="preserve">začne </w:t>
      </w:r>
      <w:r w:rsidR="009A6089">
        <w:rPr>
          <w:rFonts w:ascii="Tahoma" w:hAnsi="Tahoma" w:cs="Tahoma"/>
          <w:sz w:val="20"/>
          <w:szCs w:val="20"/>
        </w:rPr>
        <w:t xml:space="preserve">v takom prípade </w:t>
      </w:r>
      <w:r w:rsidR="002E738E" w:rsidRPr="007B7B62">
        <w:rPr>
          <w:rFonts w:ascii="Tahoma" w:hAnsi="Tahoma" w:cs="Tahoma"/>
          <w:sz w:val="20"/>
          <w:szCs w:val="20"/>
        </w:rPr>
        <w:t xml:space="preserve">plynúť až po dni doručenia opravenej faktúry </w:t>
      </w:r>
      <w:r w:rsidR="00611B3A">
        <w:rPr>
          <w:rFonts w:ascii="Tahoma" w:hAnsi="Tahoma" w:cs="Tahoma"/>
          <w:sz w:val="20"/>
          <w:szCs w:val="20"/>
        </w:rPr>
        <w:t xml:space="preserve">BBSK </w:t>
      </w:r>
      <w:r w:rsidR="00957008" w:rsidRPr="007B7B62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="00957008" w:rsidRPr="007B7B62">
        <w:rPr>
          <w:rFonts w:ascii="Tahoma" w:hAnsi="Tahoma" w:cs="Tahoma"/>
          <w:sz w:val="20"/>
          <w:szCs w:val="20"/>
        </w:rPr>
        <w:t>na</w:t>
      </w:r>
      <w:proofErr w:type="spellEnd"/>
      <w:r w:rsidR="00957008" w:rsidRPr="007B7B62">
        <w:rPr>
          <w:rFonts w:ascii="Tahoma" w:hAnsi="Tahoma" w:cs="Tahoma"/>
          <w:sz w:val="20"/>
          <w:szCs w:val="20"/>
        </w:rPr>
        <w:t xml:space="preserve"> to určenú adresu </w:t>
      </w:r>
      <w:r w:rsidR="00833ECC">
        <w:rPr>
          <w:rFonts w:ascii="Tahoma" w:hAnsi="Tahoma" w:cs="Tahoma"/>
          <w:sz w:val="20"/>
          <w:szCs w:val="20"/>
        </w:rPr>
        <w:t xml:space="preserve">elektronickej pošty </w:t>
      </w:r>
      <w:r w:rsidR="00957008" w:rsidRPr="007B7B62">
        <w:rPr>
          <w:rFonts w:ascii="Tahoma" w:hAnsi="Tahoma" w:cs="Tahoma"/>
          <w:sz w:val="20"/>
          <w:szCs w:val="20"/>
        </w:rPr>
        <w:t>v zmysle Zmluvy</w:t>
      </w:r>
      <w:r w:rsidR="00541EC4" w:rsidRPr="007B7B62">
        <w:rPr>
          <w:rFonts w:ascii="Tahoma" w:hAnsi="Tahoma" w:cs="Tahoma"/>
          <w:sz w:val="20"/>
          <w:szCs w:val="20"/>
        </w:rPr>
        <w:t xml:space="preserve">. </w:t>
      </w:r>
    </w:p>
    <w:p w14:paraId="58F3B042" w14:textId="3428EC1C" w:rsidR="002E738E" w:rsidRPr="007B7B62" w:rsidRDefault="002E738E" w:rsidP="005412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96617C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541258" w:rsidRPr="003C5091">
        <w:rPr>
          <w:rFonts w:ascii="Tahoma" w:hAnsi="Tahoma" w:cs="Tahoma"/>
          <w:sz w:val="20"/>
          <w:szCs w:val="20"/>
        </w:rPr>
        <w:t xml:space="preserve">Peňažné záväzky </w:t>
      </w:r>
      <w:r w:rsidR="00611B3A">
        <w:rPr>
          <w:rFonts w:ascii="Tahoma" w:hAnsi="Tahoma" w:cs="Tahoma"/>
          <w:sz w:val="20"/>
          <w:szCs w:val="20"/>
        </w:rPr>
        <w:t>BBSK</w:t>
      </w:r>
      <w:r w:rsidR="00541258" w:rsidRPr="003C5091">
        <w:rPr>
          <w:rFonts w:ascii="Tahoma" w:hAnsi="Tahoma" w:cs="Tahoma"/>
          <w:sz w:val="20"/>
          <w:szCs w:val="20"/>
        </w:rPr>
        <w:t xml:space="preserve"> na úhradu Ceny sú splatné </w:t>
      </w:r>
      <w:r w:rsidR="00541258" w:rsidRPr="00BE048C">
        <w:rPr>
          <w:rFonts w:ascii="Tahoma" w:hAnsi="Tahoma" w:cs="Tahoma"/>
          <w:sz w:val="20"/>
          <w:szCs w:val="20"/>
        </w:rPr>
        <w:t xml:space="preserve">do </w:t>
      </w:r>
      <w:r w:rsidR="0079392B" w:rsidRPr="00BE048C">
        <w:rPr>
          <w:rFonts w:ascii="Tahoma" w:hAnsi="Tahoma" w:cs="Tahoma"/>
          <w:b/>
          <w:bCs/>
          <w:sz w:val="20"/>
          <w:szCs w:val="20"/>
        </w:rPr>
        <w:t xml:space="preserve">30 </w:t>
      </w:r>
      <w:r w:rsidR="00541258" w:rsidRPr="00BE048C">
        <w:rPr>
          <w:rFonts w:ascii="Tahoma" w:hAnsi="Tahoma" w:cs="Tahoma"/>
          <w:b/>
          <w:bCs/>
          <w:sz w:val="20"/>
          <w:szCs w:val="20"/>
        </w:rPr>
        <w:t>dní</w:t>
      </w:r>
      <w:r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41258" w:rsidRPr="003C5091">
        <w:rPr>
          <w:rFonts w:ascii="Tahoma" w:hAnsi="Tahoma" w:cs="Tahoma"/>
          <w:b/>
          <w:bCs/>
          <w:sz w:val="20"/>
          <w:szCs w:val="20"/>
        </w:rPr>
        <w:t>odo dňa doručenia príslušnej</w:t>
      </w:r>
      <w:r w:rsidR="00541258" w:rsidRPr="00916BF0">
        <w:rPr>
          <w:rFonts w:ascii="Tahoma" w:hAnsi="Tahoma"/>
          <w:b/>
          <w:sz w:val="20"/>
        </w:rPr>
        <w:t xml:space="preserve"> faktúry</w:t>
      </w:r>
      <w:r w:rsidRPr="007B7B62">
        <w:rPr>
          <w:rFonts w:ascii="Tahoma" w:hAnsi="Tahoma" w:cs="Tahoma"/>
          <w:sz w:val="20"/>
          <w:szCs w:val="20"/>
        </w:rPr>
        <w:t xml:space="preserve">. </w:t>
      </w:r>
      <w:r w:rsidR="00E0075A">
        <w:rPr>
          <w:rFonts w:ascii="Tahoma" w:hAnsi="Tahoma" w:cs="Tahoma"/>
          <w:color w:val="000000"/>
          <w:sz w:val="20"/>
          <w:szCs w:val="20"/>
        </w:rPr>
        <w:t xml:space="preserve">Ak posledný deň lehoty splatnosti faktúry pripadne na sobotu, nedeľu alebo iný deň pracovného pokoja, faktúra bude splatná v najbližší nasledujúci pracovný deň.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541258" w:rsidRPr="003C5091">
        <w:rPr>
          <w:rFonts w:ascii="Tahoma" w:hAnsi="Tahoma" w:cs="Tahoma"/>
          <w:sz w:val="20"/>
          <w:szCs w:val="20"/>
        </w:rPr>
        <w:t xml:space="preserve"> vyhlasuje, že dohodnutá lehota splatnosti nie je v hrubom nepomere k právam a povinnostiam vyplývajúcim zo Zmluvy a povaha predmetu plnenia podľa Zmluvy osobitné dojednanie podľa tohto bodu odôvodňuje. </w:t>
      </w:r>
      <w:r w:rsidR="00E17523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 </w:t>
      </w:r>
    </w:p>
    <w:p w14:paraId="17BDCC64" w14:textId="7B74DF76" w:rsidR="002E738E" w:rsidRDefault="002E738E" w:rsidP="00050C3D">
      <w:pPr>
        <w:ind w:left="1134" w:hanging="425"/>
        <w:jc w:val="both"/>
        <w:rPr>
          <w:rStyle w:val="markedcontent"/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96617C">
        <w:rPr>
          <w:rFonts w:ascii="Tahoma" w:hAnsi="Tahoma" w:cs="Tahoma"/>
          <w:sz w:val="20"/>
          <w:szCs w:val="20"/>
        </w:rPr>
        <w:t>f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Ak je </w:t>
      </w:r>
      <w:r w:rsidR="00611B3A">
        <w:rPr>
          <w:rStyle w:val="markedcontent"/>
          <w:rFonts w:ascii="Tahoma" w:hAnsi="Tahoma" w:cs="Tahoma"/>
          <w:sz w:val="20"/>
          <w:szCs w:val="20"/>
        </w:rPr>
        <w:t>BBSK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v omeškaní s úhradou faktúry, </w:t>
      </w:r>
      <w:r w:rsidR="00611B3A">
        <w:rPr>
          <w:rFonts w:ascii="Tahoma" w:hAnsi="Tahoma" w:cs="Tahoma"/>
          <w:sz w:val="20"/>
          <w:szCs w:val="20"/>
        </w:rPr>
        <w:t>Projektant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si môže voči </w:t>
      </w:r>
      <w:r w:rsidR="00611B3A">
        <w:rPr>
          <w:rStyle w:val="markedcontent"/>
          <w:rFonts w:ascii="Tahoma" w:hAnsi="Tahoma" w:cs="Tahoma"/>
          <w:sz w:val="20"/>
          <w:szCs w:val="20"/>
        </w:rPr>
        <w:t>BBSK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uplatniť úrok z omeškania vo výške podľa </w:t>
      </w:r>
      <w:r w:rsidR="007E55CB">
        <w:rPr>
          <w:rStyle w:val="markedcontent"/>
          <w:rFonts w:ascii="Tahoma" w:hAnsi="Tahoma" w:cs="Tahoma"/>
          <w:sz w:val="20"/>
          <w:szCs w:val="20"/>
        </w:rPr>
        <w:t xml:space="preserve">§ 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369 ods. 2 </w:t>
      </w:r>
      <w:r w:rsidR="00541258" w:rsidRPr="003C5091">
        <w:rPr>
          <w:rStyle w:val="markedcontent"/>
          <w:rFonts w:ascii="Tahoma" w:hAnsi="Tahoma" w:cs="Tahoma"/>
          <w:sz w:val="20"/>
          <w:szCs w:val="20"/>
        </w:rPr>
        <w:t>Obchodného zákonníka a paušálnu náhradu nákladov podľa § 369c</w:t>
      </w:r>
      <w:r w:rsidR="00541258" w:rsidRPr="007B7B6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Pr="007B7B62">
        <w:rPr>
          <w:rStyle w:val="markedcontent"/>
          <w:rFonts w:ascii="Tahoma" w:hAnsi="Tahoma" w:cs="Tahoma"/>
          <w:sz w:val="20"/>
          <w:szCs w:val="20"/>
        </w:rPr>
        <w:t>Obchodného zákonníka.</w:t>
      </w:r>
    </w:p>
    <w:p w14:paraId="1EAE68D4" w14:textId="65F3191F" w:rsidR="00BF5961" w:rsidRDefault="00BF5961" w:rsidP="00BF5961">
      <w:pPr>
        <w:ind w:left="1134" w:hanging="425"/>
        <w:jc w:val="both"/>
        <w:rPr>
          <w:rStyle w:val="markedcontent"/>
          <w:rFonts w:ascii="Tahoma" w:hAnsi="Tahoma" w:cs="Tahoma"/>
          <w:sz w:val="20"/>
          <w:szCs w:val="20"/>
        </w:rPr>
      </w:pPr>
      <w:r>
        <w:rPr>
          <w:rStyle w:val="markedcontent"/>
          <w:rFonts w:ascii="Tahoma" w:hAnsi="Tahoma" w:cs="Tahoma"/>
          <w:sz w:val="20"/>
          <w:szCs w:val="20"/>
        </w:rPr>
        <w:t>(g)</w:t>
      </w:r>
      <w:r>
        <w:rPr>
          <w:rStyle w:val="markedcontent"/>
          <w:rFonts w:ascii="Tahoma" w:hAnsi="Tahoma" w:cs="Tahoma"/>
          <w:sz w:val="20"/>
          <w:szCs w:val="20"/>
        </w:rPr>
        <w:tab/>
        <w:t xml:space="preserve">Na peňažné nároky BBSK, na ktorých úhradu je BBSK v zmysle Zmluvy od Projektanta oprávnený a ktoré si má </w:t>
      </w:r>
      <w:ins w:id="27" w:author="Bubák Martin" w:date="2026-02-02T10:46:00Z" w16du:dateUtc="2026-02-02T09:46:00Z">
        <w:r w:rsidR="0037383A">
          <w:rPr>
            <w:rStyle w:val="markedcontent"/>
            <w:rFonts w:ascii="Tahoma" w:hAnsi="Tahoma" w:cs="Tahoma"/>
            <w:sz w:val="20"/>
            <w:szCs w:val="20"/>
          </w:rPr>
          <w:t>BBSK</w:t>
        </w:r>
      </w:ins>
      <w:del w:id="28" w:author="Bubák Martin" w:date="2026-02-02T10:46:00Z" w16du:dateUtc="2026-02-02T09:46:00Z">
        <w:r w:rsidDel="0037383A">
          <w:rPr>
            <w:rStyle w:val="markedcontent"/>
            <w:rFonts w:ascii="Tahoma" w:hAnsi="Tahoma" w:cs="Tahoma"/>
            <w:sz w:val="20"/>
            <w:szCs w:val="20"/>
          </w:rPr>
          <w:delText>Projektant</w:delText>
        </w:r>
      </w:del>
      <w:r>
        <w:rPr>
          <w:rStyle w:val="markedcontent"/>
          <w:rFonts w:ascii="Tahoma" w:hAnsi="Tahoma" w:cs="Tahoma"/>
          <w:sz w:val="20"/>
          <w:szCs w:val="20"/>
        </w:rPr>
        <w:t xml:space="preserve"> v zmysle Zmluvy uplatniť faktúrou, sa uplatní </w:t>
      </w:r>
      <w:r w:rsidR="008C7956">
        <w:rPr>
          <w:rStyle w:val="markedcontent"/>
          <w:rFonts w:ascii="Tahoma" w:hAnsi="Tahoma" w:cs="Tahoma"/>
          <w:sz w:val="20"/>
          <w:szCs w:val="20"/>
        </w:rPr>
        <w:t xml:space="preserve">buď </w:t>
      </w:r>
      <w:r>
        <w:rPr>
          <w:rStyle w:val="markedcontent"/>
          <w:rFonts w:ascii="Tahoma" w:hAnsi="Tahoma" w:cs="Tahoma"/>
          <w:sz w:val="20"/>
          <w:szCs w:val="20"/>
        </w:rPr>
        <w:t xml:space="preserve">dohoda </w:t>
      </w:r>
      <w:r>
        <w:rPr>
          <w:rFonts w:ascii="Tahoma" w:hAnsi="Tahoma" w:cs="Tahoma"/>
          <w:sz w:val="20"/>
          <w:szCs w:val="20"/>
        </w:rPr>
        <w:t>Zmluvných strán o elektronickom doručovaní Korešpondencie, t. j. takéto faktúry budú doručované na e</w:t>
      </w:r>
      <w:r w:rsidRPr="00321AB6">
        <w:rPr>
          <w:rFonts w:ascii="Tahoma" w:hAnsi="Tahoma" w:cs="Tahoma"/>
          <w:sz w:val="20"/>
          <w:szCs w:val="20"/>
        </w:rPr>
        <w:t>lektronick</w:t>
      </w:r>
      <w:r>
        <w:rPr>
          <w:rFonts w:ascii="Tahoma" w:hAnsi="Tahoma" w:cs="Tahoma"/>
          <w:sz w:val="20"/>
          <w:szCs w:val="20"/>
        </w:rPr>
        <w:t>ú</w:t>
      </w:r>
      <w:r w:rsidRPr="00321AB6">
        <w:rPr>
          <w:rFonts w:ascii="Tahoma" w:hAnsi="Tahoma" w:cs="Tahoma"/>
          <w:sz w:val="20"/>
          <w:szCs w:val="20"/>
        </w:rPr>
        <w:t xml:space="preserve"> adres</w:t>
      </w:r>
      <w:r>
        <w:rPr>
          <w:rFonts w:ascii="Tahoma" w:hAnsi="Tahoma" w:cs="Tahoma"/>
          <w:sz w:val="20"/>
          <w:szCs w:val="20"/>
        </w:rPr>
        <w:t>u</w:t>
      </w:r>
      <w:r w:rsidRPr="00321AB6">
        <w:rPr>
          <w:rFonts w:ascii="Tahoma" w:hAnsi="Tahoma" w:cs="Tahoma"/>
          <w:sz w:val="20"/>
          <w:szCs w:val="20"/>
        </w:rPr>
        <w:t xml:space="preserve"> na doručovanie Korešpondencie</w:t>
      </w:r>
      <w:r>
        <w:rPr>
          <w:rFonts w:ascii="Tahoma" w:hAnsi="Tahoma" w:cs="Tahoma"/>
          <w:sz w:val="20"/>
          <w:szCs w:val="20"/>
        </w:rPr>
        <w:t xml:space="preserve"> uvedenú v Kontaktných údajoch Projektanta</w:t>
      </w:r>
      <w:r w:rsidR="008C7956">
        <w:rPr>
          <w:rFonts w:ascii="Tahoma" w:hAnsi="Tahoma" w:cs="Tahoma"/>
          <w:sz w:val="20"/>
          <w:szCs w:val="20"/>
        </w:rPr>
        <w:t xml:space="preserve"> alebo </w:t>
      </w:r>
      <w:r w:rsidR="00E31984">
        <w:rPr>
          <w:rFonts w:ascii="Tahoma" w:hAnsi="Tahoma" w:cs="Tahoma"/>
          <w:sz w:val="20"/>
          <w:szCs w:val="20"/>
        </w:rPr>
        <w:t>bude faktúra doručená poštou na adresu sídla Projektanta; výber spôsobu doručovania patrí BBSK</w:t>
      </w:r>
      <w:r>
        <w:rPr>
          <w:rFonts w:ascii="Tahoma" w:hAnsi="Tahoma" w:cs="Tahoma"/>
          <w:sz w:val="20"/>
          <w:szCs w:val="20"/>
        </w:rPr>
        <w:t xml:space="preserve">. Ak Zmluva </w:t>
      </w:r>
      <w:r w:rsidR="00117A04">
        <w:rPr>
          <w:rFonts w:ascii="Tahoma" w:hAnsi="Tahoma" w:cs="Tahoma"/>
          <w:sz w:val="20"/>
          <w:szCs w:val="20"/>
        </w:rPr>
        <w:t xml:space="preserve">pre príslušný peňažný záväzok </w:t>
      </w:r>
      <w:r>
        <w:rPr>
          <w:rFonts w:ascii="Tahoma" w:hAnsi="Tahoma" w:cs="Tahoma"/>
          <w:sz w:val="20"/>
          <w:szCs w:val="20"/>
        </w:rPr>
        <w:t xml:space="preserve">osobitne neustanovuje inú lehotu splatnosti, faktúry vystavené </w:t>
      </w:r>
      <w:r w:rsidR="004B61D9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budú splatné </w:t>
      </w:r>
      <w:r w:rsidRPr="00BE048C">
        <w:rPr>
          <w:rFonts w:ascii="Tahoma" w:hAnsi="Tahoma" w:cs="Tahoma"/>
          <w:sz w:val="20"/>
          <w:szCs w:val="20"/>
        </w:rPr>
        <w:t xml:space="preserve">do </w:t>
      </w:r>
      <w:r w:rsidR="006C7983" w:rsidRPr="00BE048C">
        <w:rPr>
          <w:rFonts w:ascii="Tahoma" w:hAnsi="Tahoma" w:cs="Tahoma"/>
          <w:sz w:val="20"/>
          <w:szCs w:val="20"/>
        </w:rPr>
        <w:t xml:space="preserve">30 </w:t>
      </w:r>
      <w:r w:rsidRPr="00BE048C">
        <w:rPr>
          <w:rFonts w:ascii="Tahoma" w:hAnsi="Tahoma" w:cs="Tahoma"/>
          <w:sz w:val="20"/>
          <w:szCs w:val="20"/>
        </w:rPr>
        <w:t>dní odo</w:t>
      </w:r>
      <w:r>
        <w:rPr>
          <w:rFonts w:ascii="Tahoma" w:hAnsi="Tahoma" w:cs="Tahoma"/>
          <w:sz w:val="20"/>
          <w:szCs w:val="20"/>
        </w:rPr>
        <w:t xml:space="preserve"> dňa doručenia faktúry. </w:t>
      </w:r>
    </w:p>
    <w:p w14:paraId="6756C7D5" w14:textId="22D74FD6" w:rsidR="002E738E" w:rsidRPr="007B7B62" w:rsidRDefault="00BD0580" w:rsidP="00050C3D">
      <w:pPr>
        <w:ind w:left="709" w:hanging="709"/>
        <w:jc w:val="both"/>
        <w:rPr>
          <w:rStyle w:val="markedcontent"/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E12DB5">
        <w:rPr>
          <w:rFonts w:ascii="Tahoma" w:hAnsi="Tahoma" w:cs="Tahoma"/>
          <w:b/>
          <w:bCs/>
          <w:sz w:val="20"/>
          <w:szCs w:val="20"/>
        </w:rPr>
        <w:t>4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ab/>
        <w:t>Platobné podmienky</w:t>
      </w:r>
    </w:p>
    <w:p w14:paraId="3E66B252" w14:textId="1C8C632B" w:rsidR="00BA766D" w:rsidRPr="007B7B62" w:rsidRDefault="002E738E" w:rsidP="00BA766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552D42">
        <w:rPr>
          <w:rFonts w:ascii="Tahoma" w:hAnsi="Tahoma" w:cs="Tahoma"/>
          <w:bCs/>
          <w:sz w:val="20"/>
          <w:szCs w:val="20"/>
        </w:rPr>
        <w:t xml:space="preserve">BBSK </w:t>
      </w:r>
      <w:r w:rsidR="00BA766D">
        <w:rPr>
          <w:rFonts w:ascii="Tahoma" w:hAnsi="Tahoma" w:cs="Tahoma"/>
          <w:bCs/>
          <w:sz w:val="20"/>
          <w:szCs w:val="20"/>
        </w:rPr>
        <w:t xml:space="preserve">neposkytne </w:t>
      </w:r>
      <w:r w:rsidR="00552D42">
        <w:rPr>
          <w:rFonts w:ascii="Tahoma" w:hAnsi="Tahoma" w:cs="Tahoma"/>
          <w:bCs/>
          <w:sz w:val="20"/>
          <w:szCs w:val="20"/>
        </w:rPr>
        <w:t>Projektantovi</w:t>
      </w:r>
      <w:r w:rsidR="00BA766D">
        <w:rPr>
          <w:rFonts w:ascii="Tahoma" w:hAnsi="Tahoma" w:cs="Tahoma"/>
          <w:bCs/>
          <w:sz w:val="20"/>
          <w:szCs w:val="20"/>
        </w:rPr>
        <w:t xml:space="preserve"> </w:t>
      </w:r>
      <w:r w:rsidR="00BA766D" w:rsidRPr="00B2145B">
        <w:rPr>
          <w:rFonts w:ascii="Tahoma" w:hAnsi="Tahoma" w:cs="Tahoma"/>
          <w:b/>
          <w:sz w:val="20"/>
          <w:szCs w:val="20"/>
        </w:rPr>
        <w:t>žiadne preddavky</w:t>
      </w:r>
      <w:r w:rsidR="00BA766D">
        <w:rPr>
          <w:rFonts w:ascii="Tahoma" w:hAnsi="Tahoma" w:cs="Tahoma"/>
          <w:bCs/>
          <w:sz w:val="20"/>
          <w:szCs w:val="20"/>
        </w:rPr>
        <w:t>.</w:t>
      </w:r>
    </w:p>
    <w:p w14:paraId="073D165E" w14:textId="370A555A" w:rsidR="002E738E" w:rsidRPr="007B7B62" w:rsidRDefault="00BA766D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D428CC">
        <w:rPr>
          <w:rFonts w:ascii="Tahoma" w:hAnsi="Tahoma" w:cs="Tahoma"/>
          <w:sz w:val="20"/>
          <w:szCs w:val="20"/>
        </w:rPr>
        <w:t>BBSK</w:t>
      </w:r>
      <w:r w:rsidR="00340CA9" w:rsidRPr="003B6E80">
        <w:rPr>
          <w:rFonts w:ascii="Tahoma" w:hAnsi="Tahoma" w:cs="Tahoma"/>
          <w:sz w:val="20"/>
          <w:szCs w:val="20"/>
        </w:rPr>
        <w:t xml:space="preserve"> uskutoční platbu </w:t>
      </w:r>
      <w:r w:rsidR="00E4757D" w:rsidRPr="003B6E80">
        <w:rPr>
          <w:rFonts w:ascii="Tahoma" w:hAnsi="Tahoma" w:cs="Tahoma"/>
          <w:sz w:val="20"/>
          <w:szCs w:val="20"/>
        </w:rPr>
        <w:t>na úhradu</w:t>
      </w:r>
      <w:r w:rsidR="00117A04">
        <w:rPr>
          <w:rFonts w:ascii="Tahoma" w:hAnsi="Tahoma" w:cs="Tahoma"/>
          <w:sz w:val="20"/>
          <w:szCs w:val="20"/>
        </w:rPr>
        <w:t xml:space="preserve"> príslušnej časti</w:t>
      </w:r>
      <w:r w:rsidR="00E4757D" w:rsidRPr="003B6E80">
        <w:rPr>
          <w:rFonts w:ascii="Tahoma" w:hAnsi="Tahoma" w:cs="Tahoma"/>
          <w:sz w:val="20"/>
          <w:szCs w:val="20"/>
        </w:rPr>
        <w:t xml:space="preserve"> Ceny </w:t>
      </w:r>
      <w:r w:rsidR="002E738E" w:rsidRPr="003B6E80">
        <w:rPr>
          <w:rFonts w:ascii="Tahoma" w:hAnsi="Tahoma" w:cs="Tahoma"/>
          <w:sz w:val="20"/>
          <w:szCs w:val="20"/>
        </w:rPr>
        <w:t xml:space="preserve">bezhotovostným prevodom v prospech bankového účtu </w:t>
      </w:r>
      <w:r w:rsidR="00D428CC">
        <w:rPr>
          <w:rFonts w:ascii="Tahoma" w:hAnsi="Tahoma" w:cs="Tahoma"/>
          <w:sz w:val="20"/>
          <w:szCs w:val="20"/>
        </w:rPr>
        <w:t>Projektanta</w:t>
      </w:r>
      <w:r w:rsidR="002E738E" w:rsidRPr="003B6E80">
        <w:rPr>
          <w:rFonts w:ascii="Tahoma" w:hAnsi="Tahoma" w:cs="Tahoma"/>
          <w:sz w:val="20"/>
          <w:szCs w:val="20"/>
        </w:rPr>
        <w:t xml:space="preserve"> uvedeného v záhlaví Zmluvy.</w:t>
      </w:r>
      <w:r w:rsidR="002E738E" w:rsidRPr="007B7B62">
        <w:rPr>
          <w:rFonts w:ascii="Tahoma" w:hAnsi="Tahoma" w:cs="Tahoma"/>
          <w:sz w:val="20"/>
          <w:szCs w:val="20"/>
        </w:rPr>
        <w:t xml:space="preserve"> </w:t>
      </w:r>
    </w:p>
    <w:p w14:paraId="403AEED3" w14:textId="65D54B46" w:rsidR="000C0322" w:rsidRDefault="002E738E" w:rsidP="000C0322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BA766D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  <w:t xml:space="preserve">Za deň splnenia peňažného záväzku </w:t>
      </w:r>
      <w:r w:rsidR="00D428CC">
        <w:rPr>
          <w:rFonts w:ascii="Tahoma" w:hAnsi="Tahoma" w:cs="Tahoma"/>
          <w:sz w:val="20"/>
          <w:szCs w:val="20"/>
        </w:rPr>
        <w:t xml:space="preserve">BBSK </w:t>
      </w:r>
      <w:r w:rsidR="001E0889">
        <w:rPr>
          <w:rFonts w:ascii="Tahoma" w:hAnsi="Tahoma" w:cs="Tahoma"/>
          <w:sz w:val="20"/>
          <w:szCs w:val="20"/>
        </w:rPr>
        <w:t>na úhradu</w:t>
      </w:r>
      <w:r w:rsidR="00240F66">
        <w:rPr>
          <w:rFonts w:ascii="Tahoma" w:hAnsi="Tahoma" w:cs="Tahoma"/>
          <w:sz w:val="20"/>
          <w:szCs w:val="20"/>
        </w:rPr>
        <w:t xml:space="preserve"> príslušnej časti</w:t>
      </w:r>
      <w:r w:rsidR="001E0889">
        <w:rPr>
          <w:rFonts w:ascii="Tahoma" w:hAnsi="Tahoma" w:cs="Tahoma"/>
          <w:sz w:val="20"/>
          <w:szCs w:val="20"/>
        </w:rPr>
        <w:t xml:space="preserve"> Ceny</w:t>
      </w:r>
      <w:r w:rsidRPr="007B7B62">
        <w:rPr>
          <w:rFonts w:ascii="Tahoma" w:hAnsi="Tahoma" w:cs="Tahoma"/>
          <w:sz w:val="20"/>
          <w:szCs w:val="20"/>
        </w:rPr>
        <w:t xml:space="preserve"> sa považuje deň pripísania dlžnej sumy z účtu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na účet </w:t>
      </w:r>
      <w:r w:rsidR="00D428CC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. Ak </w:t>
      </w:r>
      <w:r w:rsidR="00D428CC">
        <w:rPr>
          <w:rFonts w:ascii="Tahoma" w:hAnsi="Tahoma" w:cs="Tahoma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A04623" w:rsidRPr="007B7B62">
        <w:rPr>
          <w:rFonts w:ascii="Tahoma" w:hAnsi="Tahoma" w:cs="Tahoma"/>
          <w:sz w:val="20"/>
          <w:szCs w:val="20"/>
        </w:rPr>
        <w:t xml:space="preserve">zmení účet uvedený v Zmluve a postupom súladným so Zmluvou nevyrozumie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="00A04623" w:rsidRPr="007B7B62">
        <w:rPr>
          <w:rFonts w:ascii="Tahoma" w:hAnsi="Tahoma" w:cs="Tahoma"/>
          <w:sz w:val="20"/>
          <w:szCs w:val="20"/>
        </w:rPr>
        <w:t xml:space="preserve">o zmene účtu, alebo ak sú v záhlaví Zmluvy uvedené </w:t>
      </w:r>
      <w:r w:rsidRPr="007B7B62">
        <w:rPr>
          <w:rFonts w:ascii="Tahoma" w:hAnsi="Tahoma" w:cs="Tahoma"/>
          <w:sz w:val="20"/>
          <w:szCs w:val="20"/>
        </w:rPr>
        <w:t xml:space="preserve">nesprávne alebo neúplné údaje týkajúce sa banky alebo bankového účtu, faktúra sa považuje za uhradenú dňom odpísania </w:t>
      </w:r>
      <w:r w:rsidR="00E4757D">
        <w:rPr>
          <w:rFonts w:ascii="Tahoma" w:hAnsi="Tahoma" w:cs="Tahoma"/>
          <w:sz w:val="20"/>
          <w:szCs w:val="20"/>
        </w:rPr>
        <w:t>dlžnej</w:t>
      </w:r>
      <w:r w:rsidRPr="007B7B62">
        <w:rPr>
          <w:rFonts w:ascii="Tahoma" w:hAnsi="Tahoma" w:cs="Tahoma"/>
          <w:sz w:val="20"/>
          <w:szCs w:val="20"/>
        </w:rPr>
        <w:t xml:space="preserve"> sumy z účtu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bez ohľadu na to, či bud</w:t>
      </w:r>
      <w:r w:rsidR="00D11DDE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D11DDE">
        <w:rPr>
          <w:rFonts w:ascii="Tahoma" w:hAnsi="Tahoma" w:cs="Tahoma"/>
          <w:sz w:val="20"/>
          <w:szCs w:val="20"/>
        </w:rPr>
        <w:t>dlžná suma skutočne</w:t>
      </w:r>
      <w:r w:rsidRPr="007B7B62">
        <w:rPr>
          <w:rFonts w:ascii="Tahoma" w:hAnsi="Tahoma" w:cs="Tahoma"/>
          <w:sz w:val="20"/>
          <w:szCs w:val="20"/>
        </w:rPr>
        <w:t xml:space="preserve"> pripísan</w:t>
      </w:r>
      <w:r w:rsidR="00D11DDE">
        <w:rPr>
          <w:rFonts w:ascii="Tahoma" w:hAnsi="Tahoma" w:cs="Tahoma"/>
          <w:sz w:val="20"/>
          <w:szCs w:val="20"/>
        </w:rPr>
        <w:t>á</w:t>
      </w:r>
      <w:r w:rsidRPr="007B7B62">
        <w:rPr>
          <w:rFonts w:ascii="Tahoma" w:hAnsi="Tahoma" w:cs="Tahoma"/>
          <w:sz w:val="20"/>
          <w:szCs w:val="20"/>
        </w:rPr>
        <w:t xml:space="preserve"> na účet </w:t>
      </w:r>
      <w:r w:rsidR="00D428CC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>.</w:t>
      </w:r>
      <w:r w:rsidR="00527B92">
        <w:rPr>
          <w:rFonts w:ascii="Tahoma" w:hAnsi="Tahoma" w:cs="Tahoma"/>
          <w:sz w:val="20"/>
          <w:szCs w:val="20"/>
        </w:rPr>
        <w:t xml:space="preserve"> </w:t>
      </w:r>
      <w:r w:rsidR="00527B92" w:rsidRPr="00B03091">
        <w:rPr>
          <w:rFonts w:ascii="Tahoma" w:hAnsi="Tahoma" w:cs="Tahoma"/>
          <w:sz w:val="20"/>
          <w:szCs w:val="20"/>
        </w:rPr>
        <w:t xml:space="preserve">Za deň splnenia peňažného záväzku </w:t>
      </w:r>
      <w:r w:rsidR="0021287E">
        <w:rPr>
          <w:rFonts w:ascii="Tahoma" w:hAnsi="Tahoma" w:cs="Tahoma"/>
          <w:sz w:val="20"/>
          <w:szCs w:val="20"/>
        </w:rPr>
        <w:t>Projektanta</w:t>
      </w:r>
      <w:r w:rsidR="00527B92" w:rsidRPr="00B03091">
        <w:rPr>
          <w:rFonts w:ascii="Tahoma" w:hAnsi="Tahoma" w:cs="Tahoma"/>
          <w:sz w:val="20"/>
          <w:szCs w:val="20"/>
        </w:rPr>
        <w:t>, na ktor</w:t>
      </w:r>
      <w:r w:rsidR="00DB599B">
        <w:rPr>
          <w:rFonts w:ascii="Tahoma" w:hAnsi="Tahoma" w:cs="Tahoma"/>
          <w:sz w:val="20"/>
          <w:szCs w:val="20"/>
        </w:rPr>
        <w:t>ý</w:t>
      </w:r>
      <w:r w:rsidR="00527B92" w:rsidRPr="00B03091">
        <w:rPr>
          <w:rFonts w:ascii="Tahoma" w:hAnsi="Tahoma" w:cs="Tahoma"/>
          <w:sz w:val="20"/>
          <w:szCs w:val="20"/>
        </w:rPr>
        <w:t xml:space="preserve"> je </w:t>
      </w:r>
      <w:r w:rsidR="0021287E">
        <w:rPr>
          <w:rFonts w:ascii="Tahoma" w:hAnsi="Tahoma" w:cs="Tahoma"/>
          <w:sz w:val="20"/>
          <w:szCs w:val="20"/>
        </w:rPr>
        <w:t>Projektant</w:t>
      </w:r>
      <w:r w:rsidR="00527B92" w:rsidRPr="00B03091">
        <w:rPr>
          <w:rFonts w:ascii="Tahoma" w:hAnsi="Tahoma" w:cs="Tahoma"/>
          <w:sz w:val="20"/>
          <w:szCs w:val="20"/>
        </w:rPr>
        <w:t xml:space="preserve"> v zmysle Zmluvy povinný, sa považuje deň pripísania dlžnej sumy z</w:t>
      </w:r>
      <w:r w:rsidR="00527B92">
        <w:rPr>
          <w:rFonts w:ascii="Tahoma" w:hAnsi="Tahoma" w:cs="Tahoma"/>
          <w:sz w:val="20"/>
          <w:szCs w:val="20"/>
        </w:rPr>
        <w:t> </w:t>
      </w:r>
      <w:r w:rsidR="0021287E">
        <w:rPr>
          <w:rFonts w:ascii="Tahoma" w:hAnsi="Tahoma" w:cs="Tahoma"/>
          <w:sz w:val="20"/>
          <w:szCs w:val="20"/>
        </w:rPr>
        <w:t>b</w:t>
      </w:r>
      <w:r w:rsidR="00527B92">
        <w:rPr>
          <w:rFonts w:ascii="Tahoma" w:hAnsi="Tahoma" w:cs="Tahoma"/>
          <w:sz w:val="20"/>
          <w:szCs w:val="20"/>
        </w:rPr>
        <w:t xml:space="preserve">ankového </w:t>
      </w:r>
      <w:r w:rsidR="00527B92" w:rsidRPr="00B03091">
        <w:rPr>
          <w:rFonts w:ascii="Tahoma" w:hAnsi="Tahoma" w:cs="Tahoma"/>
          <w:sz w:val="20"/>
          <w:szCs w:val="20"/>
        </w:rPr>
        <w:t xml:space="preserve">účtu </w:t>
      </w:r>
      <w:r w:rsidR="0021287E">
        <w:rPr>
          <w:rFonts w:ascii="Tahoma" w:hAnsi="Tahoma" w:cs="Tahoma"/>
          <w:sz w:val="20"/>
          <w:szCs w:val="20"/>
        </w:rPr>
        <w:t>Projektanta</w:t>
      </w:r>
      <w:r w:rsidR="00527B92" w:rsidRPr="00B03091">
        <w:rPr>
          <w:rFonts w:ascii="Tahoma" w:hAnsi="Tahoma" w:cs="Tahoma"/>
          <w:sz w:val="20"/>
          <w:szCs w:val="20"/>
        </w:rPr>
        <w:t xml:space="preserve"> na </w:t>
      </w:r>
      <w:r w:rsidR="0021287E">
        <w:rPr>
          <w:rFonts w:ascii="Tahoma" w:hAnsi="Tahoma" w:cs="Tahoma"/>
          <w:sz w:val="20"/>
          <w:szCs w:val="20"/>
        </w:rPr>
        <w:t>b</w:t>
      </w:r>
      <w:r w:rsidR="00527B92" w:rsidRPr="00B03091">
        <w:rPr>
          <w:rFonts w:ascii="Tahoma" w:hAnsi="Tahoma" w:cs="Tahoma"/>
          <w:sz w:val="20"/>
          <w:szCs w:val="20"/>
        </w:rPr>
        <w:t xml:space="preserve">ankový účet </w:t>
      </w:r>
      <w:r w:rsidR="0021287E">
        <w:rPr>
          <w:rFonts w:ascii="Tahoma" w:hAnsi="Tahoma" w:cs="Tahoma"/>
          <w:sz w:val="20"/>
          <w:szCs w:val="20"/>
        </w:rPr>
        <w:t>BBSK.</w:t>
      </w:r>
    </w:p>
    <w:p w14:paraId="20132981" w14:textId="2641B1C8" w:rsidR="00482C6C" w:rsidRPr="00A309A9" w:rsidRDefault="00482C6C" w:rsidP="00482C6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(d)</w:t>
      </w:r>
      <w:r>
        <w:rPr>
          <w:rFonts w:ascii="Tahoma" w:hAnsi="Tahoma" w:cs="Tahoma"/>
          <w:sz w:val="20"/>
          <w:szCs w:val="20"/>
        </w:rPr>
        <w:tab/>
      </w:r>
      <w:r w:rsidRPr="00A309A9">
        <w:rPr>
          <w:rFonts w:ascii="Tahoma" w:hAnsi="Tahoma" w:cs="Tahoma"/>
          <w:sz w:val="20"/>
          <w:szCs w:val="20"/>
        </w:rPr>
        <w:t xml:space="preserve">Ak bude </w:t>
      </w:r>
      <w:r w:rsidR="00826239">
        <w:rPr>
          <w:rFonts w:ascii="Tahoma" w:hAnsi="Tahoma" w:cs="Tahoma"/>
          <w:sz w:val="20"/>
          <w:szCs w:val="20"/>
        </w:rPr>
        <w:t>Projektant</w:t>
      </w:r>
      <w:r w:rsidRPr="00A309A9">
        <w:rPr>
          <w:rFonts w:ascii="Tahoma" w:hAnsi="Tahoma" w:cs="Tahoma"/>
          <w:sz w:val="20"/>
          <w:szCs w:val="20"/>
        </w:rPr>
        <w:t xml:space="preserve"> v zmysle § 69 ods. 1</w:t>
      </w:r>
      <w:r w:rsidR="00A60A19">
        <w:rPr>
          <w:rFonts w:ascii="Tahoma" w:hAnsi="Tahoma" w:cs="Tahoma"/>
          <w:sz w:val="20"/>
          <w:szCs w:val="20"/>
        </w:rPr>
        <w:t>4</w:t>
      </w:r>
      <w:r w:rsidRPr="00A309A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>ákona o</w:t>
      </w:r>
      <w:r>
        <w:rPr>
          <w:rFonts w:ascii="Tahoma" w:hAnsi="Tahoma" w:cs="Tahoma"/>
          <w:sz w:val="20"/>
          <w:szCs w:val="20"/>
        </w:rPr>
        <w:t> </w:t>
      </w:r>
      <w:r w:rsidRPr="00A309A9">
        <w:rPr>
          <w:rFonts w:ascii="Tahoma" w:hAnsi="Tahoma" w:cs="Tahoma"/>
          <w:sz w:val="20"/>
          <w:szCs w:val="20"/>
        </w:rPr>
        <w:t>DPH</w:t>
      </w:r>
      <w:r>
        <w:rPr>
          <w:rFonts w:ascii="Tahoma" w:hAnsi="Tahoma" w:cs="Tahoma"/>
          <w:sz w:val="20"/>
          <w:szCs w:val="20"/>
        </w:rPr>
        <w:t xml:space="preserve"> </w:t>
      </w:r>
      <w:r w:rsidRPr="00A309A9">
        <w:rPr>
          <w:rFonts w:ascii="Tahoma" w:hAnsi="Tahoma" w:cs="Tahoma"/>
          <w:sz w:val="20"/>
          <w:szCs w:val="20"/>
        </w:rPr>
        <w:t xml:space="preserve">zverejnený v zozname platiteľov </w:t>
      </w:r>
      <w:r>
        <w:rPr>
          <w:rFonts w:ascii="Tahoma" w:hAnsi="Tahoma" w:cs="Tahoma"/>
          <w:sz w:val="20"/>
          <w:szCs w:val="20"/>
        </w:rPr>
        <w:t>DPH</w:t>
      </w:r>
      <w:r w:rsidRPr="00A309A9">
        <w:rPr>
          <w:rFonts w:ascii="Tahoma" w:hAnsi="Tahoma" w:cs="Tahoma"/>
          <w:sz w:val="20"/>
          <w:szCs w:val="20"/>
        </w:rPr>
        <w:t xml:space="preserve">, u ktorých nastali dôvody na zrušenie registrácie v zmysle § 81 ods. 3 písm. b)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 DPH vedenom Finančným riaditeľstvom Slovenskej republiky, je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oprávnený po zverejnení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 v takomto zozname zadržať sumu vo výške zodpovedajúcej </w:t>
      </w:r>
      <w:r>
        <w:rPr>
          <w:rFonts w:ascii="Tahoma" w:hAnsi="Tahoma" w:cs="Tahoma"/>
          <w:sz w:val="20"/>
          <w:szCs w:val="20"/>
        </w:rPr>
        <w:t>DPH</w:t>
      </w:r>
      <w:r w:rsidRPr="00A309A9">
        <w:rPr>
          <w:rFonts w:ascii="Tahoma" w:hAnsi="Tahoma" w:cs="Tahoma"/>
          <w:sz w:val="20"/>
          <w:szCs w:val="20"/>
        </w:rPr>
        <w:t xml:space="preserve">, </w:t>
      </w:r>
      <w:r w:rsidRPr="00A309A9">
        <w:rPr>
          <w:rFonts w:ascii="Tahoma" w:hAnsi="Tahoma" w:cs="Tahoma"/>
          <w:sz w:val="20"/>
          <w:szCs w:val="20"/>
        </w:rPr>
        <w:lastRenderedPageBreak/>
        <w:t xml:space="preserve">za ktorú má v zmysle § 69b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 DPH ručiť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. Takto zadržaná suma bude buď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na výzvu príslušného daňového úradu uhradená v zmysle § 69b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 DPH alebo bude </w:t>
      </w:r>
      <w:r w:rsidR="00066B8F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 uvoľnená najneskôr deň nasledujúci po dni predloženia:</w:t>
      </w:r>
    </w:p>
    <w:p w14:paraId="1A2C0A90" w14:textId="386FFD0F" w:rsidR="00482C6C" w:rsidRPr="00C52819" w:rsidRDefault="00482C6C" w:rsidP="00482C6C">
      <w:pPr>
        <w:pStyle w:val="Odsekzoznamu"/>
        <w:numPr>
          <w:ilvl w:val="1"/>
          <w:numId w:val="24"/>
        </w:numPr>
        <w:ind w:left="1560" w:hanging="284"/>
        <w:rPr>
          <w:rFonts w:ascii="Tahoma" w:hAnsi="Tahoma" w:cs="Tahoma"/>
          <w:sz w:val="20"/>
          <w:szCs w:val="20"/>
        </w:rPr>
      </w:pPr>
      <w:r w:rsidRPr="00C52819">
        <w:rPr>
          <w:rFonts w:ascii="Tahoma" w:hAnsi="Tahoma" w:cs="Tahoma"/>
          <w:sz w:val="20"/>
          <w:szCs w:val="20"/>
        </w:rPr>
        <w:t xml:space="preserve">originálu písomného potvrdenia príslušného daňového úradu, že </w:t>
      </w:r>
      <w:r w:rsidR="001D5A63">
        <w:rPr>
          <w:rFonts w:ascii="Tahoma" w:hAnsi="Tahoma" w:cs="Tahoma"/>
          <w:sz w:val="20"/>
          <w:szCs w:val="20"/>
        </w:rPr>
        <w:t>Projektant</w:t>
      </w:r>
      <w:r w:rsidRPr="00C52819">
        <w:rPr>
          <w:rFonts w:ascii="Tahoma" w:hAnsi="Tahoma" w:cs="Tahoma"/>
          <w:sz w:val="20"/>
          <w:szCs w:val="20"/>
        </w:rPr>
        <w:t xml:space="preserve"> ako daňový subjekt nemá nedoplatok na DPH, pričom takéto potvrdenie nesmie byť staršie ako </w:t>
      </w:r>
      <w:r>
        <w:rPr>
          <w:rFonts w:ascii="Tahoma" w:hAnsi="Tahoma" w:cs="Tahoma"/>
          <w:sz w:val="20"/>
          <w:szCs w:val="20"/>
        </w:rPr>
        <w:t xml:space="preserve">3 </w:t>
      </w:r>
      <w:r w:rsidRPr="00C52819">
        <w:rPr>
          <w:rFonts w:ascii="Tahoma" w:hAnsi="Tahoma" w:cs="Tahoma"/>
          <w:sz w:val="20"/>
          <w:szCs w:val="20"/>
        </w:rPr>
        <w:t>dni</w:t>
      </w:r>
      <w:r>
        <w:rPr>
          <w:rFonts w:ascii="Tahoma" w:hAnsi="Tahoma" w:cs="Tahoma"/>
          <w:sz w:val="20"/>
          <w:szCs w:val="20"/>
        </w:rPr>
        <w:t>,</w:t>
      </w:r>
      <w:r w:rsidRPr="00C52819">
        <w:rPr>
          <w:rFonts w:ascii="Tahoma" w:hAnsi="Tahoma" w:cs="Tahoma"/>
          <w:sz w:val="20"/>
          <w:szCs w:val="20"/>
        </w:rPr>
        <w:t xml:space="preserve"> a </w:t>
      </w:r>
    </w:p>
    <w:p w14:paraId="6ABFF2F9" w14:textId="14DB5D5B" w:rsidR="00482C6C" w:rsidRPr="00F47F94" w:rsidRDefault="00482C6C" w:rsidP="00F47F94">
      <w:pPr>
        <w:pStyle w:val="Odsekzoznamu"/>
        <w:numPr>
          <w:ilvl w:val="1"/>
          <w:numId w:val="24"/>
        </w:numPr>
        <w:ind w:left="1560" w:hanging="284"/>
        <w:rPr>
          <w:rFonts w:ascii="Tahoma" w:hAnsi="Tahoma" w:cs="Tahoma"/>
          <w:sz w:val="20"/>
          <w:szCs w:val="20"/>
        </w:rPr>
      </w:pPr>
      <w:r w:rsidRPr="00C52819">
        <w:rPr>
          <w:rFonts w:ascii="Tahoma" w:hAnsi="Tahoma" w:cs="Tahoma"/>
          <w:sz w:val="20"/>
          <w:szCs w:val="20"/>
        </w:rPr>
        <w:t>preukázania skutočnosti, že</w:t>
      </w:r>
      <w:r w:rsidR="001D5A63">
        <w:rPr>
          <w:rFonts w:ascii="Tahoma" w:hAnsi="Tahoma" w:cs="Tahoma"/>
          <w:sz w:val="20"/>
          <w:szCs w:val="20"/>
        </w:rPr>
        <w:t xml:space="preserve"> Projektant</w:t>
      </w:r>
      <w:r w:rsidRPr="00C52819">
        <w:rPr>
          <w:rFonts w:ascii="Tahoma" w:hAnsi="Tahoma" w:cs="Tahoma"/>
          <w:sz w:val="20"/>
          <w:szCs w:val="20"/>
        </w:rPr>
        <w:t xml:space="preserve"> nie je uvedený v zozname platiteľov </w:t>
      </w:r>
      <w:r>
        <w:rPr>
          <w:rFonts w:ascii="Tahoma" w:hAnsi="Tahoma" w:cs="Tahoma"/>
          <w:sz w:val="20"/>
          <w:szCs w:val="20"/>
        </w:rPr>
        <w:t>DPH</w:t>
      </w:r>
      <w:r w:rsidRPr="00C52819">
        <w:rPr>
          <w:rFonts w:ascii="Tahoma" w:hAnsi="Tahoma" w:cs="Tahoma"/>
          <w:sz w:val="20"/>
          <w:szCs w:val="20"/>
        </w:rPr>
        <w:t xml:space="preserve">, u ktorých nastali dôvody na zrušenie registrácie v zmysle § 81 ods. 3 písm. b) </w:t>
      </w:r>
      <w:r>
        <w:rPr>
          <w:rFonts w:ascii="Tahoma" w:hAnsi="Tahoma" w:cs="Tahoma"/>
          <w:sz w:val="20"/>
          <w:szCs w:val="20"/>
        </w:rPr>
        <w:t>Z</w:t>
      </w:r>
      <w:r w:rsidRPr="00C52819">
        <w:rPr>
          <w:rFonts w:ascii="Tahoma" w:hAnsi="Tahoma" w:cs="Tahoma"/>
          <w:sz w:val="20"/>
          <w:szCs w:val="20"/>
        </w:rPr>
        <w:t>ákona o DPH.</w:t>
      </w:r>
    </w:p>
    <w:p w14:paraId="40787CE6" w14:textId="588BFDFA" w:rsidR="000C0322" w:rsidRDefault="000C0322" w:rsidP="00F47F9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482C6C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D5A63">
        <w:rPr>
          <w:rFonts w:ascii="Tahoma" w:hAnsi="Tahoma" w:cs="Tahoma"/>
          <w:sz w:val="20"/>
          <w:szCs w:val="20"/>
        </w:rPr>
        <w:t xml:space="preserve">BBSK </w:t>
      </w:r>
      <w:r w:rsidRPr="00A309A9">
        <w:rPr>
          <w:rFonts w:ascii="Tahoma" w:hAnsi="Tahoma" w:cs="Tahoma"/>
          <w:sz w:val="20"/>
          <w:szCs w:val="20"/>
        </w:rPr>
        <w:t xml:space="preserve">je oprávnený započítať akúkoľvek svoju i nesplatnú pohľadávku, ktorú má voči </w:t>
      </w:r>
      <w:r w:rsidR="001D5A63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, s pohľadávkou, i nesplatnou, ktorá vznikne z tejto Zmluvy </w:t>
      </w:r>
      <w:r w:rsidR="001D5A63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 voči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. Zápočet pohľadávok môže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uplatniť pri úhrade faktúry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. Zmluvné strany sa dohodli, v rozsahu v akom to právne predpisy pripúšťajú, že vylučujú právo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 započítať akúkoľvek jeho pohľadávku voči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oproti akejkoľvek pohľadávke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>.</w:t>
      </w:r>
    </w:p>
    <w:p w14:paraId="132434D2" w14:textId="77777777" w:rsidR="00E4757D" w:rsidRPr="007B7B62" w:rsidRDefault="00E4757D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7C0728B6" w14:textId="3FE6317C" w:rsidR="006118AC" w:rsidRDefault="002B3C10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1</w:t>
      </w:r>
      <w:r w:rsidR="00A24D9E" w:rsidRPr="007B7B62">
        <w:rPr>
          <w:rFonts w:ascii="Tahoma" w:hAnsi="Tahoma" w:cs="Tahoma"/>
          <w:b/>
          <w:bCs/>
          <w:sz w:val="20"/>
          <w:szCs w:val="20"/>
        </w:rPr>
        <w:tab/>
      </w:r>
      <w:r w:rsidR="00A847D2">
        <w:rPr>
          <w:rFonts w:ascii="Tahoma" w:hAnsi="Tahoma" w:cs="Tahoma"/>
          <w:b/>
          <w:bCs/>
          <w:sz w:val="20"/>
          <w:szCs w:val="20"/>
        </w:rPr>
        <w:t>ZODPOVEDNOSŤ ZA</w:t>
      </w:r>
      <w:r w:rsidR="00476AA1" w:rsidRPr="007B7B62">
        <w:rPr>
          <w:rFonts w:ascii="Tahoma" w:hAnsi="Tahoma" w:cs="Tahoma"/>
          <w:b/>
          <w:bCs/>
          <w:sz w:val="20"/>
          <w:szCs w:val="20"/>
        </w:rPr>
        <w:t> VADY DIELA</w:t>
      </w:r>
      <w:r w:rsidR="001E3EC8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02460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BE99FDD" w14:textId="08AFFEF6" w:rsidR="001E3EC8" w:rsidRPr="00BE048C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BD0580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 w:rsidR="00476AA1" w:rsidRPr="007B7B62">
        <w:rPr>
          <w:rFonts w:ascii="Tahoma" w:hAnsi="Tahoma" w:cs="Tahoma"/>
          <w:sz w:val="20"/>
          <w:szCs w:val="20"/>
        </w:rPr>
        <w:t>1</w:t>
      </w:r>
      <w:r w:rsidR="00476AA1" w:rsidRPr="007B7B62">
        <w:rPr>
          <w:rFonts w:ascii="Tahoma" w:hAnsi="Tahoma" w:cs="Tahoma"/>
          <w:sz w:val="20"/>
          <w:szCs w:val="20"/>
        </w:rPr>
        <w:tab/>
      </w:r>
      <w:r w:rsidR="001E3EC8" w:rsidRPr="007B7B62">
        <w:rPr>
          <w:rFonts w:ascii="Tahoma" w:hAnsi="Tahoma" w:cs="Tahoma"/>
          <w:sz w:val="20"/>
          <w:szCs w:val="20"/>
        </w:rPr>
        <w:t xml:space="preserve">Dielo má vady, ak </w:t>
      </w:r>
      <w:r w:rsidR="00ED4B04">
        <w:rPr>
          <w:rFonts w:ascii="Tahoma" w:hAnsi="Tahoma" w:cs="Tahoma"/>
          <w:sz w:val="20"/>
          <w:szCs w:val="20"/>
        </w:rPr>
        <w:t xml:space="preserve">Dielo resp. jeho časť </w:t>
      </w:r>
      <w:r w:rsidR="001E3EC8" w:rsidRPr="007B7B62">
        <w:rPr>
          <w:rFonts w:ascii="Tahoma" w:hAnsi="Tahoma" w:cs="Tahoma"/>
          <w:sz w:val="20"/>
          <w:szCs w:val="20"/>
        </w:rPr>
        <w:t xml:space="preserve">nezodpovedá výsledku určenému </w:t>
      </w:r>
      <w:r w:rsidR="00D33BEC">
        <w:rPr>
          <w:rFonts w:ascii="Tahoma" w:hAnsi="Tahoma" w:cs="Tahoma"/>
          <w:sz w:val="20"/>
          <w:szCs w:val="20"/>
        </w:rPr>
        <w:t xml:space="preserve">v </w:t>
      </w:r>
      <w:r w:rsidR="001E3EC8" w:rsidRPr="007B7B62">
        <w:rPr>
          <w:rFonts w:ascii="Tahoma" w:hAnsi="Tahoma" w:cs="Tahoma"/>
          <w:sz w:val="20"/>
          <w:szCs w:val="20"/>
        </w:rPr>
        <w:t xml:space="preserve">Zmluve, účelu </w:t>
      </w:r>
      <w:r w:rsidR="00285364">
        <w:rPr>
          <w:rFonts w:ascii="Tahoma" w:hAnsi="Tahoma" w:cs="Tahoma"/>
          <w:sz w:val="20"/>
          <w:szCs w:val="20"/>
        </w:rPr>
        <w:t xml:space="preserve">a/alebo </w:t>
      </w:r>
      <w:r w:rsidR="00833ECC">
        <w:rPr>
          <w:rFonts w:ascii="Tahoma" w:hAnsi="Tahoma" w:cs="Tahoma"/>
          <w:sz w:val="20"/>
          <w:szCs w:val="20"/>
        </w:rPr>
        <w:t xml:space="preserve">hospodárskemu </w:t>
      </w:r>
      <w:r w:rsidR="001E3EC8" w:rsidRPr="007B7B62">
        <w:rPr>
          <w:rFonts w:ascii="Tahoma" w:hAnsi="Tahoma" w:cs="Tahoma"/>
          <w:sz w:val="20"/>
          <w:szCs w:val="20"/>
        </w:rPr>
        <w:t xml:space="preserve">cieľu jeho </w:t>
      </w:r>
      <w:r w:rsidR="00833ECC">
        <w:rPr>
          <w:rFonts w:ascii="Tahoma" w:hAnsi="Tahoma" w:cs="Tahoma"/>
          <w:sz w:val="20"/>
          <w:szCs w:val="20"/>
        </w:rPr>
        <w:t>obstarania</w:t>
      </w:r>
      <w:r w:rsidR="001E3EC8" w:rsidRPr="007B7B62">
        <w:rPr>
          <w:rFonts w:ascii="Tahoma" w:hAnsi="Tahoma" w:cs="Tahoma"/>
          <w:sz w:val="20"/>
          <w:szCs w:val="20"/>
        </w:rPr>
        <w:t>, prípadne nemá vlastnosti (obsahové a/alebo formálne</w:t>
      </w:r>
      <w:r w:rsidR="00557716" w:rsidRPr="007B7B62">
        <w:rPr>
          <w:rFonts w:ascii="Tahoma" w:hAnsi="Tahoma" w:cs="Tahoma"/>
          <w:sz w:val="20"/>
          <w:szCs w:val="20"/>
        </w:rPr>
        <w:t>, vecné a/alebo právne</w:t>
      </w:r>
      <w:r w:rsidR="001E3EC8" w:rsidRPr="007B7B62">
        <w:rPr>
          <w:rFonts w:ascii="Tahoma" w:hAnsi="Tahoma" w:cs="Tahoma"/>
          <w:sz w:val="20"/>
          <w:szCs w:val="20"/>
        </w:rPr>
        <w:t xml:space="preserve">) </w:t>
      </w:r>
      <w:r w:rsidR="00A16B23">
        <w:rPr>
          <w:rFonts w:ascii="Tahoma" w:hAnsi="Tahoma" w:cs="Tahoma"/>
          <w:sz w:val="20"/>
          <w:szCs w:val="20"/>
        </w:rPr>
        <w:t>vymienené</w:t>
      </w:r>
      <w:r w:rsidR="001E3EC8" w:rsidRPr="007B7B62">
        <w:rPr>
          <w:rFonts w:ascii="Tahoma" w:hAnsi="Tahoma" w:cs="Tahoma"/>
          <w:sz w:val="20"/>
          <w:szCs w:val="20"/>
        </w:rPr>
        <w:t xml:space="preserve"> Zmluvou alebo </w:t>
      </w:r>
      <w:r w:rsidR="00A16B23">
        <w:rPr>
          <w:rFonts w:ascii="Tahoma" w:hAnsi="Tahoma" w:cs="Tahoma"/>
          <w:sz w:val="20"/>
          <w:szCs w:val="20"/>
        </w:rPr>
        <w:t xml:space="preserve">stanovené </w:t>
      </w:r>
      <w:r w:rsidR="001E3EC8" w:rsidRPr="007B7B62">
        <w:rPr>
          <w:rFonts w:ascii="Tahoma" w:hAnsi="Tahoma" w:cs="Tahoma"/>
          <w:sz w:val="20"/>
          <w:szCs w:val="20"/>
        </w:rPr>
        <w:t>všeobecne záväznými právnymi predpismi</w:t>
      </w:r>
      <w:r w:rsidR="00516B08">
        <w:rPr>
          <w:rFonts w:ascii="Tahoma" w:hAnsi="Tahoma" w:cs="Tahoma"/>
          <w:sz w:val="20"/>
          <w:szCs w:val="20"/>
        </w:rPr>
        <w:t xml:space="preserve"> alebo a</w:t>
      </w:r>
      <w:r w:rsidR="00590CB5">
        <w:rPr>
          <w:rFonts w:ascii="Tahoma" w:hAnsi="Tahoma" w:cs="Tahoma"/>
          <w:sz w:val="20"/>
          <w:szCs w:val="20"/>
        </w:rPr>
        <w:t>k</w:t>
      </w:r>
      <w:r w:rsidR="00516B08">
        <w:rPr>
          <w:rFonts w:ascii="Tahoma" w:hAnsi="Tahoma" w:cs="Tahoma"/>
          <w:sz w:val="20"/>
          <w:szCs w:val="20"/>
        </w:rPr>
        <w:t xml:space="preserve"> sa zistí, že sa Vykonávanie Diela uskutočnilo v rozpore </w:t>
      </w:r>
      <w:r w:rsidR="001B5A57">
        <w:rPr>
          <w:rFonts w:ascii="Tahoma" w:hAnsi="Tahoma" w:cs="Tahoma"/>
          <w:sz w:val="20"/>
          <w:szCs w:val="20"/>
        </w:rPr>
        <w:t>s aplikovateľnými ustanoveniami Zmluvy</w:t>
      </w:r>
      <w:r w:rsidR="00A60A19">
        <w:rPr>
          <w:rFonts w:ascii="Tahoma" w:hAnsi="Tahoma" w:cs="Tahoma"/>
          <w:sz w:val="20"/>
          <w:szCs w:val="20"/>
        </w:rPr>
        <w:t xml:space="preserve"> </w:t>
      </w:r>
      <w:r w:rsidR="00A60A19" w:rsidRPr="003C5091">
        <w:rPr>
          <w:rFonts w:ascii="Tahoma" w:hAnsi="Tahoma" w:cs="Tahoma"/>
          <w:sz w:val="20"/>
          <w:szCs w:val="20"/>
        </w:rPr>
        <w:t xml:space="preserve">(napr. v rozpore </w:t>
      </w:r>
      <w:r w:rsidR="00A60A19" w:rsidRPr="00BE048C">
        <w:rPr>
          <w:rFonts w:ascii="Tahoma" w:hAnsi="Tahoma" w:cs="Tahoma"/>
          <w:sz w:val="20"/>
          <w:szCs w:val="20"/>
        </w:rPr>
        <w:t xml:space="preserve">s pokynmi </w:t>
      </w:r>
      <w:r w:rsidR="00693DB0" w:rsidRPr="00BE048C">
        <w:rPr>
          <w:rFonts w:ascii="Tahoma" w:hAnsi="Tahoma" w:cs="Tahoma"/>
          <w:sz w:val="20"/>
          <w:szCs w:val="20"/>
        </w:rPr>
        <w:t>BBSK</w:t>
      </w:r>
      <w:r w:rsidR="00A60A19" w:rsidRPr="00BE048C">
        <w:rPr>
          <w:rFonts w:ascii="Tahoma" w:hAnsi="Tahoma" w:cs="Tahoma"/>
          <w:sz w:val="20"/>
          <w:szCs w:val="20"/>
        </w:rPr>
        <w:t>)</w:t>
      </w:r>
      <w:r w:rsidR="001B5A57" w:rsidRPr="00BE048C">
        <w:rPr>
          <w:rFonts w:ascii="Tahoma" w:hAnsi="Tahoma" w:cs="Tahoma"/>
          <w:sz w:val="20"/>
          <w:szCs w:val="20"/>
        </w:rPr>
        <w:t>.</w:t>
      </w:r>
      <w:r w:rsidR="00D15F32" w:rsidRPr="00BE048C">
        <w:rPr>
          <w:rFonts w:ascii="Tahoma" w:hAnsi="Tahoma" w:cs="Tahoma"/>
          <w:sz w:val="20"/>
          <w:szCs w:val="20"/>
        </w:rPr>
        <w:t xml:space="preserve"> Dielo má </w:t>
      </w:r>
      <w:r w:rsidR="00590CB5" w:rsidRPr="00BE048C">
        <w:rPr>
          <w:rFonts w:ascii="Tahoma" w:hAnsi="Tahoma" w:cs="Tahoma"/>
          <w:sz w:val="20"/>
          <w:szCs w:val="20"/>
        </w:rPr>
        <w:t>v</w:t>
      </w:r>
      <w:r w:rsidR="00D15F32" w:rsidRPr="00BE048C">
        <w:rPr>
          <w:rFonts w:ascii="Tahoma" w:hAnsi="Tahoma" w:cs="Tahoma"/>
          <w:sz w:val="20"/>
          <w:szCs w:val="20"/>
        </w:rPr>
        <w:t>ž</w:t>
      </w:r>
      <w:r w:rsidR="00590CB5" w:rsidRPr="00BE048C">
        <w:rPr>
          <w:rFonts w:ascii="Tahoma" w:hAnsi="Tahoma" w:cs="Tahoma"/>
          <w:sz w:val="20"/>
          <w:szCs w:val="20"/>
        </w:rPr>
        <w:t>dy</w:t>
      </w:r>
      <w:r w:rsidR="00D15F32" w:rsidRPr="00BE048C">
        <w:rPr>
          <w:rFonts w:ascii="Tahoma" w:hAnsi="Tahoma" w:cs="Tahoma"/>
          <w:sz w:val="20"/>
          <w:szCs w:val="20"/>
        </w:rPr>
        <w:t xml:space="preserve"> vady,</w:t>
      </w:r>
      <w:r w:rsidR="00377C35" w:rsidRPr="00BE048C">
        <w:rPr>
          <w:rFonts w:ascii="Tahoma" w:hAnsi="Tahoma" w:cs="Tahoma"/>
          <w:sz w:val="20"/>
          <w:szCs w:val="20"/>
        </w:rPr>
        <w:t xml:space="preserve"> ak pri použití</w:t>
      </w:r>
      <w:r w:rsidR="00F26260" w:rsidRPr="00BE048C">
        <w:rPr>
          <w:rFonts w:ascii="Tahoma" w:hAnsi="Tahoma" w:cs="Tahoma"/>
          <w:sz w:val="20"/>
          <w:szCs w:val="20"/>
        </w:rPr>
        <w:t xml:space="preserve"> Diela</w:t>
      </w:r>
      <w:r w:rsidR="00D15F32" w:rsidRPr="00BE048C">
        <w:rPr>
          <w:rFonts w:ascii="Tahoma" w:hAnsi="Tahoma" w:cs="Tahoma"/>
          <w:sz w:val="20"/>
          <w:szCs w:val="20"/>
        </w:rPr>
        <w:t xml:space="preserve"> </w:t>
      </w:r>
      <w:r w:rsidR="002C40FD" w:rsidRPr="00BE048C">
        <w:rPr>
          <w:rFonts w:ascii="Tahoma" w:hAnsi="Tahoma" w:cs="Tahoma"/>
          <w:sz w:val="20"/>
          <w:szCs w:val="20"/>
        </w:rPr>
        <w:t>na účel predpo</w:t>
      </w:r>
      <w:r w:rsidR="00ED4B04" w:rsidRPr="00BE048C">
        <w:rPr>
          <w:rFonts w:ascii="Tahoma" w:hAnsi="Tahoma" w:cs="Tahoma"/>
          <w:sz w:val="20"/>
          <w:szCs w:val="20"/>
        </w:rPr>
        <w:t>kladaný v</w:t>
      </w:r>
      <w:r w:rsidR="00A60A19" w:rsidRPr="00BE048C">
        <w:rPr>
          <w:rFonts w:ascii="Tahoma" w:hAnsi="Tahoma" w:cs="Tahoma"/>
          <w:sz w:val="20"/>
          <w:szCs w:val="20"/>
        </w:rPr>
        <w:t> </w:t>
      </w:r>
      <w:r w:rsidR="00ED4B04" w:rsidRPr="00BE048C">
        <w:rPr>
          <w:rFonts w:ascii="Tahoma" w:hAnsi="Tahoma" w:cs="Tahoma"/>
          <w:sz w:val="20"/>
          <w:szCs w:val="20"/>
        </w:rPr>
        <w:t>Zmluve</w:t>
      </w:r>
      <w:r w:rsidR="00A60A19" w:rsidRPr="00BE048C">
        <w:rPr>
          <w:rFonts w:ascii="Tahoma" w:hAnsi="Tahoma" w:cs="Tahoma"/>
          <w:sz w:val="20"/>
          <w:szCs w:val="20"/>
        </w:rPr>
        <w:t xml:space="preserve"> podľa bodu 3.1</w:t>
      </w:r>
      <w:r w:rsidR="00377C35" w:rsidRPr="00BE048C">
        <w:rPr>
          <w:rFonts w:ascii="Tahoma" w:hAnsi="Tahoma" w:cs="Tahoma"/>
          <w:sz w:val="20"/>
          <w:szCs w:val="20"/>
        </w:rPr>
        <w:t xml:space="preserve"> </w:t>
      </w:r>
      <w:r w:rsidR="00693DB0" w:rsidRPr="00BE048C">
        <w:rPr>
          <w:rFonts w:ascii="Tahoma" w:hAnsi="Tahoma" w:cs="Tahoma"/>
          <w:sz w:val="20"/>
          <w:szCs w:val="20"/>
        </w:rPr>
        <w:t>BBSK</w:t>
      </w:r>
      <w:r w:rsidR="00F26260" w:rsidRPr="00BE048C">
        <w:rPr>
          <w:rFonts w:ascii="Tahoma" w:hAnsi="Tahoma" w:cs="Tahoma"/>
          <w:sz w:val="20"/>
          <w:szCs w:val="20"/>
        </w:rPr>
        <w:t xml:space="preserve"> alebo príslušný zmluvný partner </w:t>
      </w:r>
      <w:r w:rsidR="00BA766D" w:rsidRPr="00BE048C">
        <w:rPr>
          <w:rFonts w:ascii="Tahoma" w:hAnsi="Tahoma" w:cs="Tahoma"/>
          <w:sz w:val="20"/>
          <w:szCs w:val="20"/>
        </w:rPr>
        <w:t xml:space="preserve">(dodávateľ) </w:t>
      </w:r>
      <w:r w:rsidR="001544B6" w:rsidRPr="00BE048C">
        <w:rPr>
          <w:rFonts w:ascii="Tahoma" w:hAnsi="Tahoma" w:cs="Tahoma"/>
          <w:sz w:val="20"/>
          <w:szCs w:val="20"/>
        </w:rPr>
        <w:t>BBSK</w:t>
      </w:r>
      <w:r w:rsidR="00F26260" w:rsidRPr="00BE048C">
        <w:rPr>
          <w:rFonts w:ascii="Tahoma" w:hAnsi="Tahoma" w:cs="Tahoma"/>
          <w:sz w:val="20"/>
          <w:szCs w:val="20"/>
        </w:rPr>
        <w:t xml:space="preserve"> zistia, </w:t>
      </w:r>
      <w:r w:rsidR="00256E6E" w:rsidRPr="00BE048C">
        <w:rPr>
          <w:rFonts w:ascii="Tahoma" w:hAnsi="Tahoma" w:cs="Tahoma"/>
          <w:sz w:val="20"/>
          <w:szCs w:val="20"/>
        </w:rPr>
        <w:t>že je Diel</w:t>
      </w:r>
      <w:r w:rsidR="00B379FF" w:rsidRPr="00BE048C">
        <w:rPr>
          <w:rFonts w:ascii="Tahoma" w:hAnsi="Tahoma" w:cs="Tahoma"/>
          <w:sz w:val="20"/>
          <w:szCs w:val="20"/>
        </w:rPr>
        <w:t>o</w:t>
      </w:r>
      <w:r w:rsidR="00256E6E" w:rsidRPr="00BE048C">
        <w:rPr>
          <w:rFonts w:ascii="Tahoma" w:hAnsi="Tahoma" w:cs="Tahoma"/>
          <w:sz w:val="20"/>
          <w:szCs w:val="20"/>
        </w:rPr>
        <w:t xml:space="preserve"> vyhotovené spôsobom a/alebo v kvalite, ktorá bráni alebo podstatne sťažuje </w:t>
      </w:r>
      <w:r w:rsidR="00ED4B04" w:rsidRPr="00BE048C">
        <w:rPr>
          <w:rFonts w:ascii="Tahoma" w:hAnsi="Tahoma" w:cs="Tahoma"/>
          <w:sz w:val="20"/>
          <w:szCs w:val="20"/>
        </w:rPr>
        <w:t>použitie Diela v súlade s účelom predpokladaným v Zmluve</w:t>
      </w:r>
      <w:r w:rsidR="00020706" w:rsidRPr="00BE048C">
        <w:rPr>
          <w:rFonts w:ascii="Tahoma" w:hAnsi="Tahoma" w:cs="Tahoma"/>
          <w:sz w:val="20"/>
          <w:szCs w:val="20"/>
        </w:rPr>
        <w:t xml:space="preserve"> (napr. </w:t>
      </w:r>
      <w:r w:rsidR="001061E4" w:rsidRPr="00BE048C">
        <w:rPr>
          <w:rFonts w:ascii="Tahoma" w:hAnsi="Tahoma" w:cs="Tahoma"/>
          <w:sz w:val="20"/>
          <w:szCs w:val="20"/>
        </w:rPr>
        <w:t>chyby vo výkresovej a</w:t>
      </w:r>
      <w:r w:rsidR="00C47033" w:rsidRPr="00BE048C">
        <w:rPr>
          <w:rFonts w:ascii="Tahoma" w:hAnsi="Tahoma" w:cs="Tahoma"/>
          <w:sz w:val="20"/>
          <w:szCs w:val="20"/>
        </w:rPr>
        <w:t>/alebo</w:t>
      </w:r>
      <w:r w:rsidR="001061E4" w:rsidRPr="00BE048C">
        <w:rPr>
          <w:rFonts w:ascii="Tahoma" w:hAnsi="Tahoma" w:cs="Tahoma"/>
          <w:sz w:val="20"/>
          <w:szCs w:val="20"/>
        </w:rPr>
        <w:t xml:space="preserve"> textovej časti, nezhody </w:t>
      </w:r>
      <w:r w:rsidR="00ED4B04" w:rsidRPr="00BE048C">
        <w:rPr>
          <w:rFonts w:ascii="Tahoma" w:hAnsi="Tahoma" w:cs="Tahoma"/>
          <w:sz w:val="20"/>
          <w:szCs w:val="20"/>
        </w:rPr>
        <w:t>Diela</w:t>
      </w:r>
      <w:r w:rsidR="001061E4" w:rsidRPr="00BE048C">
        <w:rPr>
          <w:rFonts w:ascii="Tahoma" w:hAnsi="Tahoma" w:cs="Tahoma"/>
          <w:sz w:val="20"/>
          <w:szCs w:val="20"/>
        </w:rPr>
        <w:t xml:space="preserve"> s podmienkami stanovenými </w:t>
      </w:r>
      <w:r w:rsidR="00ED4B04" w:rsidRPr="00BE048C">
        <w:rPr>
          <w:rFonts w:ascii="Tahoma" w:hAnsi="Tahoma" w:cs="Tahoma"/>
          <w:sz w:val="20"/>
          <w:szCs w:val="20"/>
        </w:rPr>
        <w:t>Príslušnými orgánmi</w:t>
      </w:r>
      <w:r w:rsidR="00FF5540" w:rsidRPr="00BE048C">
        <w:rPr>
          <w:rFonts w:ascii="Tahoma" w:hAnsi="Tahoma" w:cs="Tahoma"/>
          <w:sz w:val="20"/>
          <w:szCs w:val="20"/>
        </w:rPr>
        <w:t>, absencia zákonných náležitostí,</w:t>
      </w:r>
      <w:r w:rsidR="00F947B9" w:rsidRPr="00BE048C">
        <w:rPr>
          <w:rFonts w:ascii="Tahoma" w:hAnsi="Tahoma" w:cs="Tahoma"/>
          <w:sz w:val="20"/>
          <w:szCs w:val="20"/>
        </w:rPr>
        <w:t xml:space="preserve"> nesúlad Diela s aplikovateľnými právnymi predpismi, technickými normami,</w:t>
      </w:r>
      <w:r w:rsidR="00FF5540" w:rsidRPr="00BE048C">
        <w:rPr>
          <w:rFonts w:ascii="Tahoma" w:hAnsi="Tahoma" w:cs="Tahoma"/>
          <w:sz w:val="20"/>
          <w:szCs w:val="20"/>
        </w:rPr>
        <w:t xml:space="preserve"> a pod</w:t>
      </w:r>
      <w:r w:rsidR="00C47033" w:rsidRPr="00BE048C">
        <w:rPr>
          <w:rFonts w:ascii="Tahoma" w:hAnsi="Tahoma" w:cs="Tahoma"/>
          <w:sz w:val="20"/>
          <w:szCs w:val="20"/>
        </w:rPr>
        <w:t>).</w:t>
      </w:r>
      <w:r w:rsidR="00FF5540" w:rsidRPr="00BE048C">
        <w:rPr>
          <w:rFonts w:ascii="Tahoma" w:hAnsi="Tahoma" w:cs="Tahoma"/>
          <w:sz w:val="20"/>
          <w:szCs w:val="20"/>
        </w:rPr>
        <w:t xml:space="preserve"> </w:t>
      </w:r>
    </w:p>
    <w:p w14:paraId="7A065C51" w14:textId="1A2ECF0C" w:rsidR="00476AA1" w:rsidRPr="00BE048C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890F1D" w:rsidRPr="00BE048C">
        <w:rPr>
          <w:rFonts w:ascii="Tahoma" w:hAnsi="Tahoma" w:cs="Tahoma"/>
          <w:sz w:val="20"/>
          <w:szCs w:val="20"/>
        </w:rPr>
        <w:t>1</w:t>
      </w:r>
      <w:r w:rsidR="001E3EC8" w:rsidRPr="00BE048C">
        <w:rPr>
          <w:rFonts w:ascii="Tahoma" w:hAnsi="Tahoma" w:cs="Tahoma"/>
          <w:sz w:val="20"/>
          <w:szCs w:val="20"/>
        </w:rPr>
        <w:t>.2</w:t>
      </w:r>
      <w:r w:rsidR="001E3EC8" w:rsidRPr="00BE048C">
        <w:rPr>
          <w:rFonts w:ascii="Tahoma" w:hAnsi="Tahoma" w:cs="Tahoma"/>
          <w:sz w:val="20"/>
          <w:szCs w:val="20"/>
        </w:rPr>
        <w:tab/>
      </w:r>
      <w:r w:rsidR="001544B6" w:rsidRPr="00BE048C">
        <w:rPr>
          <w:rFonts w:ascii="Tahoma" w:hAnsi="Tahoma" w:cs="Tahoma"/>
          <w:sz w:val="20"/>
          <w:szCs w:val="20"/>
        </w:rPr>
        <w:t>P</w:t>
      </w:r>
      <w:r w:rsidR="00064E1E" w:rsidRPr="00BE048C">
        <w:rPr>
          <w:rFonts w:ascii="Tahoma" w:hAnsi="Tahoma" w:cs="Tahoma"/>
          <w:sz w:val="20"/>
          <w:szCs w:val="20"/>
        </w:rPr>
        <w:t>rojektant</w:t>
      </w:r>
      <w:r w:rsidR="001544B6" w:rsidRPr="00BE048C">
        <w:rPr>
          <w:rFonts w:ascii="Tahoma" w:hAnsi="Tahoma" w:cs="Tahoma"/>
          <w:sz w:val="20"/>
          <w:szCs w:val="20"/>
        </w:rPr>
        <w:t xml:space="preserve"> </w:t>
      </w:r>
      <w:r w:rsidR="00476AA1" w:rsidRPr="00BE048C">
        <w:rPr>
          <w:rFonts w:ascii="Tahoma" w:hAnsi="Tahoma" w:cs="Tahoma"/>
          <w:sz w:val="20"/>
          <w:szCs w:val="20"/>
        </w:rPr>
        <w:t>zodpovedá za vady, ktoré má Dielo</w:t>
      </w:r>
      <w:r w:rsidR="00ED4B04" w:rsidRPr="00BE048C">
        <w:rPr>
          <w:rFonts w:ascii="Tahoma" w:hAnsi="Tahoma" w:cs="Tahoma"/>
          <w:sz w:val="20"/>
          <w:szCs w:val="20"/>
        </w:rPr>
        <w:t xml:space="preserve"> resp. jeho čas</w:t>
      </w:r>
      <w:r w:rsidR="00AA0A9C" w:rsidRPr="00BE048C">
        <w:rPr>
          <w:rFonts w:ascii="Tahoma" w:hAnsi="Tahoma" w:cs="Tahoma"/>
          <w:sz w:val="20"/>
          <w:szCs w:val="20"/>
        </w:rPr>
        <w:t>ť</w:t>
      </w:r>
      <w:r w:rsidR="00476AA1" w:rsidRPr="00BE048C">
        <w:rPr>
          <w:rFonts w:ascii="Tahoma" w:hAnsi="Tahoma" w:cs="Tahoma"/>
          <w:sz w:val="20"/>
          <w:szCs w:val="20"/>
        </w:rPr>
        <w:t xml:space="preserve"> v čase jeho odovzdania </w:t>
      </w:r>
      <w:r w:rsidR="00064E1E" w:rsidRPr="00BE048C">
        <w:rPr>
          <w:rFonts w:ascii="Tahoma" w:hAnsi="Tahoma" w:cs="Tahoma"/>
          <w:sz w:val="20"/>
          <w:szCs w:val="20"/>
        </w:rPr>
        <w:t>BBSK</w:t>
      </w:r>
      <w:r w:rsidR="001E3EC8" w:rsidRPr="00BE048C">
        <w:rPr>
          <w:rFonts w:ascii="Tahoma" w:hAnsi="Tahoma" w:cs="Tahoma"/>
          <w:sz w:val="20"/>
          <w:szCs w:val="20"/>
        </w:rPr>
        <w:t>,</w:t>
      </w:r>
      <w:r w:rsidR="00476AA1" w:rsidRPr="00BE048C">
        <w:rPr>
          <w:rFonts w:ascii="Tahoma" w:hAnsi="Tahoma" w:cs="Tahoma"/>
          <w:sz w:val="20"/>
          <w:szCs w:val="20"/>
        </w:rPr>
        <w:t xml:space="preserve"> a to aj vtedy, ak sa vada stane zjavnou až po </w:t>
      </w:r>
      <w:r w:rsidR="004C2E08" w:rsidRPr="00BE048C">
        <w:rPr>
          <w:rFonts w:ascii="Tahoma" w:hAnsi="Tahoma" w:cs="Tahoma"/>
          <w:sz w:val="20"/>
          <w:szCs w:val="20"/>
        </w:rPr>
        <w:t>dodaní</w:t>
      </w:r>
      <w:r w:rsidR="00476AA1" w:rsidRPr="00BE048C">
        <w:rPr>
          <w:rFonts w:ascii="Tahoma" w:hAnsi="Tahoma" w:cs="Tahoma"/>
          <w:sz w:val="20"/>
          <w:szCs w:val="20"/>
        </w:rPr>
        <w:t xml:space="preserve"> Diela</w:t>
      </w:r>
      <w:r w:rsidR="00AA0A9C" w:rsidRPr="00BE048C">
        <w:rPr>
          <w:rFonts w:ascii="Tahoma" w:hAnsi="Tahoma" w:cs="Tahoma"/>
          <w:sz w:val="20"/>
          <w:szCs w:val="20"/>
        </w:rPr>
        <w:t xml:space="preserve"> resp. jeho časti</w:t>
      </w:r>
      <w:r w:rsidR="001E3EC8" w:rsidRPr="00BE048C">
        <w:rPr>
          <w:rFonts w:ascii="Tahoma" w:hAnsi="Tahoma" w:cs="Tahoma"/>
          <w:sz w:val="20"/>
          <w:szCs w:val="20"/>
        </w:rPr>
        <w:t>, najneskôr však</w:t>
      </w:r>
      <w:r w:rsidR="001C1A33" w:rsidRPr="00BE048C">
        <w:rPr>
          <w:rFonts w:ascii="Tahoma" w:hAnsi="Tahoma" w:cs="Tahoma"/>
          <w:sz w:val="20"/>
          <w:szCs w:val="20"/>
        </w:rPr>
        <w:t>,</w:t>
      </w:r>
      <w:r w:rsidR="001E3EC8" w:rsidRPr="00BE048C">
        <w:rPr>
          <w:rFonts w:ascii="Tahoma" w:hAnsi="Tahoma" w:cs="Tahoma"/>
          <w:sz w:val="20"/>
          <w:szCs w:val="20"/>
        </w:rPr>
        <w:t xml:space="preserve"> ak sa </w:t>
      </w:r>
      <w:r w:rsidR="004C2E08" w:rsidRPr="00BE048C">
        <w:rPr>
          <w:rFonts w:ascii="Tahoma" w:hAnsi="Tahoma" w:cs="Tahoma"/>
          <w:sz w:val="20"/>
          <w:szCs w:val="20"/>
        </w:rPr>
        <w:t xml:space="preserve">vada </w:t>
      </w:r>
      <w:r w:rsidR="001E3EC8" w:rsidRPr="00BE048C">
        <w:rPr>
          <w:rFonts w:ascii="Tahoma" w:hAnsi="Tahoma" w:cs="Tahoma"/>
          <w:sz w:val="20"/>
          <w:szCs w:val="20"/>
        </w:rPr>
        <w:t>zist</w:t>
      </w:r>
      <w:r w:rsidR="00557716" w:rsidRPr="00BE048C">
        <w:rPr>
          <w:rFonts w:ascii="Tahoma" w:hAnsi="Tahoma" w:cs="Tahoma"/>
          <w:sz w:val="20"/>
          <w:szCs w:val="20"/>
        </w:rPr>
        <w:t>í</w:t>
      </w:r>
      <w:r w:rsidR="001E3EC8" w:rsidRPr="00BE048C">
        <w:rPr>
          <w:rFonts w:ascii="Tahoma" w:hAnsi="Tahoma" w:cs="Tahoma"/>
          <w:sz w:val="20"/>
          <w:szCs w:val="20"/>
        </w:rPr>
        <w:t xml:space="preserve"> v posledný deň záručnej doby</w:t>
      </w:r>
      <w:r w:rsidR="00476AA1" w:rsidRPr="00BE048C">
        <w:rPr>
          <w:rFonts w:ascii="Tahoma" w:hAnsi="Tahoma" w:cs="Tahoma"/>
          <w:sz w:val="20"/>
          <w:szCs w:val="20"/>
        </w:rPr>
        <w:t xml:space="preserve">. </w:t>
      </w:r>
    </w:p>
    <w:p w14:paraId="5DA1A279" w14:textId="27FB80E7" w:rsidR="001E3EC8" w:rsidRPr="004B2384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890F1D" w:rsidRPr="00BE048C">
        <w:rPr>
          <w:rFonts w:ascii="Tahoma" w:hAnsi="Tahoma" w:cs="Tahoma"/>
          <w:sz w:val="20"/>
          <w:szCs w:val="20"/>
        </w:rPr>
        <w:t>1</w:t>
      </w:r>
      <w:r w:rsidR="00476AA1" w:rsidRPr="00BE048C">
        <w:rPr>
          <w:rFonts w:ascii="Tahoma" w:hAnsi="Tahoma" w:cs="Tahoma"/>
          <w:sz w:val="20"/>
          <w:szCs w:val="20"/>
        </w:rPr>
        <w:t>.</w:t>
      </w:r>
      <w:r w:rsidR="001E3EC8" w:rsidRPr="00BE048C">
        <w:rPr>
          <w:rFonts w:ascii="Tahoma" w:hAnsi="Tahoma" w:cs="Tahoma"/>
          <w:sz w:val="20"/>
          <w:szCs w:val="20"/>
        </w:rPr>
        <w:t>3</w:t>
      </w:r>
      <w:r w:rsidR="00476AA1" w:rsidRPr="00BE048C">
        <w:rPr>
          <w:rFonts w:ascii="Tahoma" w:hAnsi="Tahoma" w:cs="Tahoma"/>
          <w:sz w:val="20"/>
          <w:szCs w:val="20"/>
        </w:rPr>
        <w:tab/>
      </w:r>
      <w:r w:rsidR="00064E1E" w:rsidRPr="00BE048C">
        <w:rPr>
          <w:rFonts w:ascii="Tahoma" w:hAnsi="Tahoma" w:cs="Tahoma"/>
          <w:sz w:val="20"/>
          <w:szCs w:val="20"/>
        </w:rPr>
        <w:t>Projektant</w:t>
      </w:r>
      <w:r w:rsidR="001E3EC8" w:rsidRPr="00BE048C">
        <w:rPr>
          <w:rFonts w:ascii="Tahoma" w:hAnsi="Tahoma" w:cs="Tahoma"/>
          <w:sz w:val="20"/>
          <w:szCs w:val="20"/>
        </w:rPr>
        <w:t xml:space="preserve"> nezodpovedá za vady</w:t>
      </w:r>
      <w:r w:rsidR="00DF0461" w:rsidRPr="00BE048C">
        <w:rPr>
          <w:rFonts w:ascii="Tahoma" w:hAnsi="Tahoma" w:cs="Tahoma"/>
          <w:sz w:val="20"/>
          <w:szCs w:val="20"/>
        </w:rPr>
        <w:t xml:space="preserve"> </w:t>
      </w:r>
      <w:r w:rsidR="00F833DF" w:rsidRPr="00BE048C">
        <w:rPr>
          <w:rFonts w:ascii="Tahoma" w:hAnsi="Tahoma" w:cs="Tahoma"/>
          <w:sz w:val="20"/>
          <w:szCs w:val="20"/>
        </w:rPr>
        <w:t xml:space="preserve">Diela </w:t>
      </w:r>
      <w:r w:rsidR="00DF0461" w:rsidRPr="00BE048C">
        <w:rPr>
          <w:rFonts w:ascii="Tahoma" w:hAnsi="Tahoma" w:cs="Tahoma"/>
          <w:sz w:val="20"/>
          <w:szCs w:val="20"/>
        </w:rPr>
        <w:t xml:space="preserve">spôsobené dodržaním nevhodných pokynov </w:t>
      </w:r>
      <w:r w:rsidR="00C12554" w:rsidRPr="00BE048C">
        <w:rPr>
          <w:rFonts w:ascii="Tahoma" w:hAnsi="Tahoma" w:cs="Tahoma"/>
          <w:sz w:val="20"/>
          <w:szCs w:val="20"/>
        </w:rPr>
        <w:t>zo strany</w:t>
      </w:r>
      <w:r w:rsidR="00DF0461" w:rsidRPr="00BE048C">
        <w:rPr>
          <w:rFonts w:ascii="Tahoma" w:hAnsi="Tahoma" w:cs="Tahoma"/>
          <w:sz w:val="20"/>
          <w:szCs w:val="20"/>
        </w:rPr>
        <w:t xml:space="preserve"> </w:t>
      </w:r>
      <w:r w:rsidR="004D6136" w:rsidRPr="00BE048C">
        <w:rPr>
          <w:rFonts w:ascii="Tahoma" w:hAnsi="Tahoma" w:cs="Tahoma"/>
          <w:sz w:val="20"/>
          <w:szCs w:val="20"/>
        </w:rPr>
        <w:t>BBSK</w:t>
      </w:r>
      <w:r w:rsidR="00DF0461" w:rsidRPr="00BE048C">
        <w:rPr>
          <w:rFonts w:ascii="Tahoma" w:hAnsi="Tahoma" w:cs="Tahoma"/>
          <w:sz w:val="20"/>
          <w:szCs w:val="20"/>
        </w:rPr>
        <w:t xml:space="preserve">, ak </w:t>
      </w:r>
      <w:r w:rsidR="004D6136" w:rsidRPr="00BE048C">
        <w:rPr>
          <w:rFonts w:ascii="Tahoma" w:hAnsi="Tahoma" w:cs="Tahoma"/>
          <w:sz w:val="20"/>
          <w:szCs w:val="20"/>
        </w:rPr>
        <w:t>Projektant</w:t>
      </w:r>
      <w:r w:rsidR="00DF0461" w:rsidRPr="00BE048C">
        <w:rPr>
          <w:rFonts w:ascii="Tahoma" w:hAnsi="Tahoma" w:cs="Tahoma"/>
          <w:sz w:val="20"/>
          <w:szCs w:val="20"/>
        </w:rPr>
        <w:t xml:space="preserve"> na nevhodnosť týchto pokynov </w:t>
      </w:r>
      <w:r w:rsidR="00C12554" w:rsidRPr="00BE048C">
        <w:rPr>
          <w:rFonts w:ascii="Tahoma" w:hAnsi="Tahoma" w:cs="Tahoma"/>
          <w:sz w:val="20"/>
          <w:szCs w:val="20"/>
        </w:rPr>
        <w:t xml:space="preserve">v súlade so Zmluvou </w:t>
      </w:r>
      <w:r w:rsidR="00DF0461" w:rsidRPr="00BE048C">
        <w:rPr>
          <w:rFonts w:ascii="Tahoma" w:hAnsi="Tahoma" w:cs="Tahoma"/>
          <w:sz w:val="20"/>
          <w:szCs w:val="20"/>
        </w:rPr>
        <w:t xml:space="preserve">upozornil a </w:t>
      </w:r>
      <w:r w:rsidR="00B26F9F" w:rsidRPr="00BE048C">
        <w:rPr>
          <w:rFonts w:ascii="Tahoma" w:hAnsi="Tahoma" w:cs="Tahoma"/>
          <w:sz w:val="20"/>
          <w:szCs w:val="20"/>
        </w:rPr>
        <w:t>BBSK</w:t>
      </w:r>
      <w:r w:rsidR="00DF0461" w:rsidRPr="00BE048C">
        <w:rPr>
          <w:rFonts w:ascii="Tahoma" w:hAnsi="Tahoma" w:cs="Tahoma"/>
          <w:sz w:val="20"/>
          <w:szCs w:val="20"/>
        </w:rPr>
        <w:t xml:space="preserve"> na ich dodržaní trval postupom podľa </w:t>
      </w:r>
      <w:r w:rsidR="004F63BC" w:rsidRPr="00BE048C">
        <w:rPr>
          <w:rFonts w:ascii="Tahoma" w:hAnsi="Tahoma" w:cs="Tahoma"/>
          <w:sz w:val="20"/>
          <w:szCs w:val="20"/>
        </w:rPr>
        <w:t xml:space="preserve">bodu </w:t>
      </w:r>
      <w:r w:rsidR="00890F1D" w:rsidRPr="00BE048C">
        <w:rPr>
          <w:rFonts w:ascii="Tahoma" w:hAnsi="Tahoma" w:cs="Tahoma"/>
          <w:sz w:val="20"/>
          <w:szCs w:val="20"/>
        </w:rPr>
        <w:t>5</w:t>
      </w:r>
      <w:r w:rsidR="00DF0461" w:rsidRPr="00BE048C">
        <w:rPr>
          <w:rFonts w:ascii="Tahoma" w:hAnsi="Tahoma" w:cs="Tahoma"/>
          <w:sz w:val="20"/>
          <w:szCs w:val="20"/>
        </w:rPr>
        <w:t>.</w:t>
      </w:r>
      <w:r w:rsidR="00BA766D" w:rsidRPr="00BE048C">
        <w:rPr>
          <w:rFonts w:ascii="Tahoma" w:hAnsi="Tahoma" w:cs="Tahoma"/>
          <w:sz w:val="20"/>
          <w:szCs w:val="20"/>
        </w:rPr>
        <w:t>5</w:t>
      </w:r>
      <w:r w:rsidR="00DF0461" w:rsidRPr="00BE048C">
        <w:rPr>
          <w:rFonts w:ascii="Tahoma" w:hAnsi="Tahoma" w:cs="Tahoma"/>
          <w:sz w:val="20"/>
          <w:szCs w:val="20"/>
        </w:rPr>
        <w:t xml:space="preserve"> </w:t>
      </w:r>
      <w:r w:rsidR="00957008" w:rsidRPr="00BE048C">
        <w:rPr>
          <w:rFonts w:ascii="Tahoma" w:hAnsi="Tahoma" w:cs="Tahoma"/>
          <w:sz w:val="20"/>
          <w:szCs w:val="20"/>
        </w:rPr>
        <w:t xml:space="preserve">písm. </w:t>
      </w:r>
      <w:r w:rsidR="00BA766D" w:rsidRPr="00BE048C">
        <w:rPr>
          <w:rFonts w:ascii="Tahoma" w:hAnsi="Tahoma" w:cs="Tahoma"/>
          <w:sz w:val="20"/>
          <w:szCs w:val="20"/>
        </w:rPr>
        <w:t>f</w:t>
      </w:r>
      <w:r w:rsidR="00DF0461" w:rsidRPr="00BE048C">
        <w:rPr>
          <w:rFonts w:ascii="Tahoma" w:hAnsi="Tahoma" w:cs="Tahoma"/>
          <w:sz w:val="20"/>
          <w:szCs w:val="20"/>
        </w:rPr>
        <w:t>)</w:t>
      </w:r>
      <w:r w:rsidR="00BA766D" w:rsidRPr="00BE048C">
        <w:rPr>
          <w:rFonts w:ascii="Tahoma" w:hAnsi="Tahoma" w:cs="Tahoma"/>
          <w:sz w:val="20"/>
          <w:szCs w:val="20"/>
        </w:rPr>
        <w:t xml:space="preserve">, </w:t>
      </w:r>
      <w:r w:rsidR="004C0462" w:rsidRPr="00BE048C">
        <w:rPr>
          <w:rFonts w:ascii="Tahoma" w:hAnsi="Tahoma" w:cs="Tahoma"/>
          <w:sz w:val="20"/>
          <w:szCs w:val="20"/>
        </w:rPr>
        <w:t>ibaže by</w:t>
      </w:r>
      <w:r w:rsidR="00BA766D" w:rsidRPr="00BE048C">
        <w:rPr>
          <w:rFonts w:ascii="Tahoma" w:hAnsi="Tahoma" w:cs="Tahoma"/>
          <w:sz w:val="20"/>
          <w:szCs w:val="20"/>
        </w:rPr>
        <w:t xml:space="preserve"> takéto pokyny</w:t>
      </w:r>
      <w:r w:rsidR="00BA766D" w:rsidRPr="004B2384">
        <w:rPr>
          <w:rFonts w:ascii="Tahoma" w:hAnsi="Tahoma" w:cs="Tahoma"/>
          <w:sz w:val="20"/>
          <w:szCs w:val="20"/>
        </w:rPr>
        <w:t xml:space="preserve"> </w:t>
      </w:r>
      <w:r w:rsidR="002D19BE">
        <w:rPr>
          <w:rFonts w:ascii="Tahoma" w:hAnsi="Tahoma" w:cs="Tahoma"/>
          <w:sz w:val="20"/>
          <w:szCs w:val="20"/>
        </w:rPr>
        <w:t>BBSK</w:t>
      </w:r>
      <w:r w:rsidR="00BA766D" w:rsidRPr="004B2384">
        <w:rPr>
          <w:rFonts w:ascii="Tahoma" w:hAnsi="Tahoma" w:cs="Tahoma"/>
          <w:sz w:val="20"/>
          <w:szCs w:val="20"/>
        </w:rPr>
        <w:t xml:space="preserve"> odporovali zákazom uloženým aplikovateľnými predpismi verejného práva</w:t>
      </w:r>
      <w:r w:rsidR="00DF0461" w:rsidRPr="004B2384">
        <w:rPr>
          <w:rFonts w:ascii="Tahoma" w:hAnsi="Tahoma" w:cs="Tahoma"/>
          <w:sz w:val="20"/>
          <w:szCs w:val="20"/>
        </w:rPr>
        <w:t>.</w:t>
      </w:r>
    </w:p>
    <w:p w14:paraId="2E86F70E" w14:textId="42CDD32F" w:rsidR="00476AA1" w:rsidRPr="007B7B62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1</w:t>
      </w:r>
      <w:r w:rsidR="00890F1D" w:rsidRPr="004B2384">
        <w:rPr>
          <w:rFonts w:ascii="Tahoma" w:hAnsi="Tahoma" w:cs="Tahoma"/>
          <w:sz w:val="20"/>
          <w:szCs w:val="20"/>
        </w:rPr>
        <w:t>1</w:t>
      </w:r>
      <w:r w:rsidR="00097F26" w:rsidRPr="004B2384">
        <w:rPr>
          <w:rFonts w:ascii="Tahoma" w:hAnsi="Tahoma" w:cs="Tahoma"/>
          <w:sz w:val="20"/>
          <w:szCs w:val="20"/>
        </w:rPr>
        <w:t>.4</w:t>
      </w:r>
      <w:r w:rsidR="00097F26" w:rsidRPr="004B2384">
        <w:rPr>
          <w:rFonts w:ascii="Tahoma" w:hAnsi="Tahoma" w:cs="Tahoma"/>
          <w:sz w:val="20"/>
          <w:szCs w:val="20"/>
        </w:rPr>
        <w:tab/>
      </w:r>
      <w:r w:rsidR="00B906AE" w:rsidRPr="00A60A19">
        <w:rPr>
          <w:rFonts w:ascii="Tahoma" w:hAnsi="Tahoma" w:cs="Tahoma"/>
          <w:sz w:val="20"/>
          <w:szCs w:val="20"/>
        </w:rPr>
        <w:t xml:space="preserve">Záručná doba začína plynúť odo dňa riadneho </w:t>
      </w:r>
      <w:r w:rsidR="005259E4" w:rsidRPr="00A60A19">
        <w:rPr>
          <w:rFonts w:ascii="Tahoma" w:hAnsi="Tahoma" w:cs="Tahoma"/>
          <w:sz w:val="20"/>
          <w:szCs w:val="20"/>
        </w:rPr>
        <w:t>dodania</w:t>
      </w:r>
      <w:r w:rsidR="00B906AE" w:rsidRPr="00A60A19">
        <w:rPr>
          <w:rFonts w:ascii="Tahoma" w:hAnsi="Tahoma" w:cs="Tahoma"/>
          <w:sz w:val="20"/>
          <w:szCs w:val="20"/>
        </w:rPr>
        <w:t xml:space="preserve"> </w:t>
      </w:r>
      <w:r w:rsidR="005259E4" w:rsidRPr="00A60A19">
        <w:rPr>
          <w:rFonts w:ascii="Tahoma" w:hAnsi="Tahoma" w:cs="Tahoma"/>
          <w:sz w:val="20"/>
          <w:szCs w:val="20"/>
        </w:rPr>
        <w:t>Dokumentácie</w:t>
      </w:r>
      <w:r w:rsidR="00B906AE" w:rsidRPr="00A60A19">
        <w:rPr>
          <w:rFonts w:ascii="Tahoma" w:hAnsi="Tahoma" w:cs="Tahoma"/>
          <w:sz w:val="20"/>
          <w:szCs w:val="20"/>
        </w:rPr>
        <w:t xml:space="preserve"> </w:t>
      </w:r>
      <w:r w:rsidR="002D19BE">
        <w:rPr>
          <w:rFonts w:ascii="Tahoma" w:hAnsi="Tahoma" w:cs="Tahoma"/>
          <w:sz w:val="20"/>
          <w:szCs w:val="20"/>
        </w:rPr>
        <w:t>BBSK</w:t>
      </w:r>
      <w:r w:rsidR="00B906AE" w:rsidRPr="00A60A19">
        <w:rPr>
          <w:rFonts w:ascii="Tahoma" w:hAnsi="Tahoma" w:cs="Tahoma"/>
          <w:sz w:val="20"/>
          <w:szCs w:val="20"/>
        </w:rPr>
        <w:t xml:space="preserve"> a neuplynie skôr ako v deň nasledujúci po dni </w:t>
      </w:r>
      <w:r w:rsidR="006607C0">
        <w:rPr>
          <w:rFonts w:ascii="Tahoma" w:hAnsi="Tahoma" w:cs="Tahoma"/>
          <w:sz w:val="20"/>
          <w:szCs w:val="20"/>
        </w:rPr>
        <w:t>vydania kolaudačného osvedčenia</w:t>
      </w:r>
      <w:r w:rsidR="005259E4" w:rsidRPr="00A60A19">
        <w:rPr>
          <w:rFonts w:ascii="Tahoma" w:hAnsi="Tahoma" w:cs="Tahoma"/>
          <w:sz w:val="20"/>
          <w:szCs w:val="20"/>
        </w:rPr>
        <w:t xml:space="preserve"> k Stavbe</w:t>
      </w:r>
      <w:r w:rsidR="00B906AE" w:rsidRPr="00A60A19">
        <w:rPr>
          <w:rFonts w:ascii="Tahoma" w:hAnsi="Tahoma" w:cs="Tahoma"/>
          <w:sz w:val="20"/>
          <w:szCs w:val="20"/>
        </w:rPr>
        <w:t xml:space="preserve">. </w:t>
      </w:r>
      <w:r w:rsidR="00422B09" w:rsidRPr="00A60A19">
        <w:rPr>
          <w:rFonts w:ascii="Tahoma" w:hAnsi="Tahoma" w:cs="Tahoma"/>
          <w:sz w:val="20"/>
          <w:szCs w:val="20"/>
        </w:rPr>
        <w:t xml:space="preserve">Záručná doba neplynie počas doby, počas ktorej </w:t>
      </w:r>
      <w:r w:rsidR="006607C0">
        <w:rPr>
          <w:rFonts w:ascii="Tahoma" w:hAnsi="Tahoma" w:cs="Tahoma"/>
          <w:sz w:val="20"/>
          <w:szCs w:val="20"/>
        </w:rPr>
        <w:t>BBSK</w:t>
      </w:r>
      <w:r w:rsidR="00422B09" w:rsidRPr="00A60A19">
        <w:rPr>
          <w:rFonts w:ascii="Tahoma" w:hAnsi="Tahoma" w:cs="Tahoma"/>
          <w:sz w:val="20"/>
          <w:szCs w:val="20"/>
        </w:rPr>
        <w:t xml:space="preserve"> nemôže užívať Dielo pre jeho vady, za ktoré zodpovedá </w:t>
      </w:r>
      <w:r w:rsidR="00175E9A">
        <w:rPr>
          <w:rFonts w:ascii="Tahoma" w:hAnsi="Tahoma" w:cs="Tahoma"/>
          <w:sz w:val="20"/>
          <w:szCs w:val="20"/>
        </w:rPr>
        <w:t>Projektant</w:t>
      </w:r>
      <w:r w:rsidR="00422B09" w:rsidRPr="00A60A19">
        <w:rPr>
          <w:rFonts w:ascii="Tahoma" w:hAnsi="Tahoma" w:cs="Tahoma"/>
          <w:sz w:val="20"/>
          <w:szCs w:val="20"/>
        </w:rPr>
        <w:t xml:space="preserve">. Záručná doba začne opätovne plynúť až dňom nasledujúcim po dni písomného potvrdenia zo strany </w:t>
      </w:r>
      <w:r w:rsidR="00175E9A">
        <w:rPr>
          <w:rFonts w:ascii="Tahoma" w:hAnsi="Tahoma" w:cs="Tahoma"/>
          <w:sz w:val="20"/>
          <w:szCs w:val="20"/>
        </w:rPr>
        <w:t>BBSK</w:t>
      </w:r>
      <w:r w:rsidR="00422B09" w:rsidRPr="00A60A19">
        <w:rPr>
          <w:rFonts w:ascii="Tahoma" w:hAnsi="Tahoma" w:cs="Tahoma"/>
          <w:sz w:val="20"/>
          <w:szCs w:val="20"/>
        </w:rPr>
        <w:t xml:space="preserve"> o uspokojivom odstránení reklamovanej vady.</w:t>
      </w:r>
      <w:r w:rsidR="00422B09" w:rsidRPr="00422B09">
        <w:rPr>
          <w:rFonts w:ascii="Tahoma" w:hAnsi="Tahoma" w:cs="Tahoma"/>
          <w:sz w:val="20"/>
          <w:szCs w:val="20"/>
        </w:rPr>
        <w:t xml:space="preserve"> </w:t>
      </w:r>
    </w:p>
    <w:p w14:paraId="451F8520" w14:textId="7AFF5987" w:rsidR="00476AA1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507DDB">
        <w:rPr>
          <w:rFonts w:ascii="Tahoma" w:hAnsi="Tahoma" w:cs="Tahoma"/>
          <w:sz w:val="20"/>
          <w:szCs w:val="20"/>
        </w:rPr>
        <w:t>1</w:t>
      </w:r>
      <w:r w:rsidR="00476AA1" w:rsidRPr="007B7B62">
        <w:rPr>
          <w:rFonts w:ascii="Tahoma" w:hAnsi="Tahoma" w:cs="Tahoma"/>
          <w:sz w:val="20"/>
          <w:szCs w:val="20"/>
        </w:rPr>
        <w:t>.</w:t>
      </w:r>
      <w:r w:rsidR="00FD39BB" w:rsidRPr="007B7B62">
        <w:rPr>
          <w:rFonts w:ascii="Tahoma" w:hAnsi="Tahoma" w:cs="Tahoma"/>
          <w:sz w:val="20"/>
          <w:szCs w:val="20"/>
        </w:rPr>
        <w:t>5</w:t>
      </w:r>
      <w:r w:rsidR="00476AA1" w:rsidRPr="007B7B62">
        <w:rPr>
          <w:rFonts w:ascii="Tahoma" w:hAnsi="Tahoma" w:cs="Tahoma"/>
          <w:sz w:val="20"/>
          <w:szCs w:val="20"/>
        </w:rPr>
        <w:tab/>
        <w:t xml:space="preserve">Záruka </w:t>
      </w:r>
      <w:r w:rsidR="00DA7FC7" w:rsidRPr="007B7B62">
        <w:rPr>
          <w:rFonts w:ascii="Tahoma" w:hAnsi="Tahoma" w:cs="Tahoma"/>
          <w:sz w:val="20"/>
          <w:szCs w:val="20"/>
        </w:rPr>
        <w:t>sa počas plynutia</w:t>
      </w:r>
      <w:r w:rsidR="00476AA1" w:rsidRPr="007B7B62">
        <w:rPr>
          <w:rFonts w:ascii="Tahoma" w:hAnsi="Tahoma" w:cs="Tahoma"/>
          <w:sz w:val="20"/>
          <w:szCs w:val="20"/>
        </w:rPr>
        <w:t xml:space="preserve"> záručnej doby vzťahuje na všetky vlastnosti Diela, najmä na jeho vecnú a obsahovú úplnosť a správnosť, </w:t>
      </w:r>
      <w:r w:rsidR="00CB610F">
        <w:rPr>
          <w:rFonts w:ascii="Tahoma" w:hAnsi="Tahoma" w:cs="Tahoma"/>
          <w:sz w:val="20"/>
          <w:szCs w:val="20"/>
        </w:rPr>
        <w:t xml:space="preserve">použiteľnosť, </w:t>
      </w:r>
      <w:r w:rsidR="00476AA1" w:rsidRPr="007B7B62">
        <w:rPr>
          <w:rFonts w:ascii="Tahoma" w:hAnsi="Tahoma" w:cs="Tahoma"/>
          <w:sz w:val="20"/>
          <w:szCs w:val="20"/>
        </w:rPr>
        <w:t xml:space="preserve">zákonnosť priebehu a procesu </w:t>
      </w:r>
      <w:r w:rsidR="00E17523">
        <w:rPr>
          <w:rFonts w:ascii="Tahoma" w:hAnsi="Tahoma" w:cs="Tahoma"/>
          <w:sz w:val="20"/>
          <w:szCs w:val="20"/>
        </w:rPr>
        <w:t xml:space="preserve">Vykonávania </w:t>
      </w:r>
      <w:r w:rsidR="00A67823">
        <w:rPr>
          <w:rFonts w:ascii="Tahoma" w:hAnsi="Tahoma" w:cs="Tahoma"/>
          <w:sz w:val="20"/>
          <w:szCs w:val="20"/>
        </w:rPr>
        <w:t>D</w:t>
      </w:r>
      <w:r w:rsidR="00E17523">
        <w:rPr>
          <w:rFonts w:ascii="Tahoma" w:hAnsi="Tahoma" w:cs="Tahoma"/>
          <w:sz w:val="20"/>
          <w:szCs w:val="20"/>
        </w:rPr>
        <w:t>iela</w:t>
      </w:r>
      <w:r w:rsidR="00CB610F">
        <w:rPr>
          <w:rFonts w:ascii="Tahoma" w:hAnsi="Tahoma" w:cs="Tahoma"/>
          <w:sz w:val="20"/>
          <w:szCs w:val="20"/>
        </w:rPr>
        <w:t xml:space="preserve"> a jeho súlad so Zmluvou</w:t>
      </w:r>
      <w:r w:rsidR="00476AA1" w:rsidRPr="007B7B62">
        <w:rPr>
          <w:rFonts w:ascii="Tahoma" w:hAnsi="Tahoma" w:cs="Tahoma"/>
          <w:sz w:val="20"/>
          <w:szCs w:val="20"/>
        </w:rPr>
        <w:t>, technickú a odbornú bezchybnosť.</w:t>
      </w:r>
      <w:r w:rsidR="00097F26" w:rsidRPr="007B7B62">
        <w:rPr>
          <w:rFonts w:ascii="Tahoma" w:hAnsi="Tahoma" w:cs="Tahoma"/>
          <w:sz w:val="20"/>
          <w:szCs w:val="20"/>
        </w:rPr>
        <w:t xml:space="preserve"> </w:t>
      </w:r>
    </w:p>
    <w:p w14:paraId="0376207F" w14:textId="66F8BDCE" w:rsidR="00476AA1" w:rsidRPr="007B7B62" w:rsidRDefault="002B3C10" w:rsidP="00050C3D">
      <w:pPr>
        <w:pStyle w:val="Odsekzoznamu"/>
        <w:ind w:left="709" w:hanging="709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r w:rsidRPr="00E85BED">
        <w:rPr>
          <w:rFonts w:ascii="Tahoma" w:hAnsi="Tahoma" w:cs="Tahoma"/>
          <w:b/>
          <w:bCs/>
          <w:sz w:val="20"/>
          <w:szCs w:val="20"/>
        </w:rPr>
        <w:t>1</w:t>
      </w:r>
      <w:r w:rsidR="00507DDB">
        <w:rPr>
          <w:rFonts w:ascii="Tahoma" w:hAnsi="Tahoma" w:cs="Tahoma"/>
          <w:b/>
          <w:bCs/>
          <w:sz w:val="20"/>
          <w:szCs w:val="20"/>
        </w:rPr>
        <w:t>1</w:t>
      </w:r>
      <w:r w:rsidR="00476AA1" w:rsidRPr="002B3C10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.</w:t>
      </w:r>
      <w:r w:rsidR="00FD39BB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6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 xml:space="preserve"> 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ab/>
        <w:t xml:space="preserve">Nároky z </w:t>
      </w:r>
      <w:r w:rsidR="00DA7FC7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v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 xml:space="preserve">ád </w:t>
      </w:r>
      <w:r w:rsidR="00DA7FC7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Diela</w:t>
      </w:r>
    </w:p>
    <w:p w14:paraId="78B9FB0F" w14:textId="2CBFA056" w:rsidR="009E7DD4" w:rsidRDefault="00C93C50" w:rsidP="008932BE">
      <w:pPr>
        <w:pStyle w:val="Odsekzoznamu"/>
        <w:widowControl/>
        <w:numPr>
          <w:ilvl w:val="0"/>
          <w:numId w:val="4"/>
        </w:numPr>
        <w:autoSpaceDE/>
        <w:autoSpaceDN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9E7DD4" w:rsidRPr="003C5091">
        <w:rPr>
          <w:rFonts w:ascii="Tahoma" w:eastAsiaTheme="minorHAnsi" w:hAnsi="Tahoma" w:cs="Tahoma"/>
          <w:sz w:val="20"/>
          <w:szCs w:val="20"/>
          <w:lang w:eastAsia="en-US"/>
        </w:rPr>
        <w:t xml:space="preserve"> znáša všetky náklady spojené s odstránením vád Diela</w:t>
      </w:r>
      <w:r w:rsidR="00CF6F8F">
        <w:rPr>
          <w:rFonts w:ascii="Tahoma" w:eastAsiaTheme="minorHAnsi" w:hAnsi="Tahoma" w:cs="Tahoma"/>
          <w:sz w:val="20"/>
          <w:szCs w:val="20"/>
          <w:lang w:eastAsia="en-US"/>
        </w:rPr>
        <w:t xml:space="preserve">, a to vrátane </w:t>
      </w:r>
      <w:r w:rsidR="00D836A4">
        <w:rPr>
          <w:rFonts w:ascii="Tahoma" w:eastAsiaTheme="minorHAnsi" w:hAnsi="Tahoma" w:cs="Tahoma"/>
          <w:sz w:val="20"/>
          <w:szCs w:val="20"/>
          <w:lang w:eastAsia="en-US"/>
        </w:rPr>
        <w:t xml:space="preserve">vád vytknutých </w:t>
      </w:r>
      <w:r w:rsidR="00344A7F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632D16">
        <w:rPr>
          <w:rFonts w:ascii="Tahoma" w:eastAsiaTheme="minorHAnsi" w:hAnsi="Tahoma" w:cs="Tahoma"/>
          <w:sz w:val="20"/>
          <w:szCs w:val="20"/>
          <w:lang w:eastAsia="en-US"/>
        </w:rPr>
        <w:t xml:space="preserve"> v Preberacom protokole</w:t>
      </w:r>
      <w:r w:rsidR="00DC111F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DC111F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podľa bodu 6.3 písm. (d) </w:t>
      </w:r>
      <w:proofErr w:type="spellStart"/>
      <w:r w:rsidR="00DC111F" w:rsidRPr="00BE048C">
        <w:rPr>
          <w:rFonts w:ascii="Tahoma" w:eastAsiaTheme="minorHAnsi" w:hAnsi="Tahoma" w:cs="Tahoma"/>
          <w:sz w:val="20"/>
          <w:szCs w:val="20"/>
          <w:lang w:eastAsia="en-US"/>
        </w:rPr>
        <w:t>podbod</w:t>
      </w:r>
      <w:proofErr w:type="spellEnd"/>
      <w:r w:rsidR="00DC111F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(i</w:t>
      </w:r>
      <w:r w:rsidR="00AC1277" w:rsidRPr="00BE048C">
        <w:rPr>
          <w:rFonts w:ascii="Tahoma" w:eastAsiaTheme="minorHAnsi" w:hAnsi="Tahoma" w:cs="Tahoma"/>
          <w:sz w:val="20"/>
          <w:szCs w:val="20"/>
          <w:lang w:eastAsia="en-US"/>
        </w:rPr>
        <w:t>x</w:t>
      </w:r>
      <w:r w:rsidR="00DC111F" w:rsidRPr="00BE048C">
        <w:rPr>
          <w:rFonts w:ascii="Tahoma" w:eastAsiaTheme="minorHAnsi" w:hAnsi="Tahoma" w:cs="Tahoma"/>
          <w:sz w:val="20"/>
          <w:szCs w:val="20"/>
          <w:lang w:eastAsia="en-US"/>
        </w:rPr>
        <w:t>)</w:t>
      </w:r>
      <w:r w:rsidR="009E7DD4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. 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206CF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C47033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zistí, že 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má </w:t>
      </w:r>
      <w:r w:rsidR="00164A1D" w:rsidRPr="00BE048C">
        <w:rPr>
          <w:rFonts w:ascii="Tahoma" w:eastAsiaTheme="minorHAnsi" w:hAnsi="Tahoma" w:cs="Tahoma"/>
          <w:sz w:val="20"/>
          <w:szCs w:val="20"/>
          <w:lang w:eastAsia="en-US"/>
        </w:rPr>
        <w:t>Dielo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vady, má </w:t>
      </w:r>
      <w:r w:rsidR="00EF0A36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vždy právo požadovať od </w:t>
      </w:r>
      <w:r w:rsidR="006852BA" w:rsidRPr="00BE048C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>na základe oznámenia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A67823" w:rsidRPr="00BE048C">
        <w:rPr>
          <w:rFonts w:ascii="Tahoma" w:eastAsiaTheme="minorHAnsi" w:hAnsi="Tahoma" w:cs="Tahoma"/>
          <w:sz w:val="20"/>
          <w:szCs w:val="20"/>
          <w:lang w:eastAsia="en-US"/>
        </w:rPr>
        <w:t>vád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(ďalej len</w:t>
      </w:r>
      <w:r w:rsidR="004F56E4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ako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„</w:t>
      </w:r>
      <w:r w:rsidR="00097F26" w:rsidRPr="00BE048C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Reklamácia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“), aby bez zbytočného odkladu, najneskôr však do </w:t>
      </w:r>
      <w:r w:rsidR="00E30769" w:rsidRPr="00BE048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513E4C" w:rsidRPr="00BE048C">
        <w:rPr>
          <w:rFonts w:ascii="Tahoma" w:eastAsiaTheme="minorHAnsi" w:hAnsi="Tahoma" w:cs="Tahoma"/>
          <w:sz w:val="20"/>
          <w:szCs w:val="20"/>
          <w:lang w:eastAsia="en-US"/>
        </w:rPr>
        <w:t>0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dní odo dňa doručenia </w:t>
      </w:r>
      <w:r w:rsidR="00CB610F" w:rsidRPr="00BE048C">
        <w:rPr>
          <w:rFonts w:ascii="Tahoma" w:eastAsiaTheme="minorHAnsi" w:hAnsi="Tahoma" w:cs="Tahoma"/>
          <w:sz w:val="20"/>
          <w:szCs w:val="20"/>
          <w:lang w:eastAsia="en-US"/>
        </w:rPr>
        <w:t>Reklamácie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507DDB" w:rsidRPr="00BE048C">
        <w:rPr>
          <w:rFonts w:ascii="Tahoma" w:eastAsiaTheme="minorHAnsi" w:hAnsi="Tahoma" w:cs="Tahoma"/>
          <w:sz w:val="20"/>
          <w:szCs w:val="20"/>
          <w:lang w:eastAsia="en-US"/>
        </w:rPr>
        <w:t>ak sa Zmluvné</w:t>
      </w:r>
      <w:r w:rsidR="00507DDB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strany nedohodnú inak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;</w:t>
      </w:r>
    </w:p>
    <w:p w14:paraId="76C41F1D" w14:textId="3F17F1E3" w:rsidR="00097F26" w:rsidRDefault="00476AA1" w:rsidP="009E7DD4">
      <w:pPr>
        <w:pStyle w:val="Odsekzoznamu"/>
        <w:widowControl/>
        <w:numPr>
          <w:ilvl w:val="0"/>
          <w:numId w:val="27"/>
        </w:numPr>
        <w:autoSpaceDE/>
        <w:autoSpaceDN/>
        <w:ind w:left="1418" w:hanging="288"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oznámené </w:t>
      </w:r>
      <w:r w:rsidR="00164A1D" w:rsidRPr="004B2384">
        <w:rPr>
          <w:rFonts w:ascii="Tahoma" w:eastAsiaTheme="minorHAnsi" w:hAnsi="Tahoma" w:cs="Tahoma"/>
          <w:sz w:val="20"/>
          <w:szCs w:val="20"/>
          <w:lang w:eastAsia="en-US"/>
        </w:rPr>
        <w:t>v</w:t>
      </w:r>
      <w:r w:rsidRPr="004B2384">
        <w:rPr>
          <w:rFonts w:ascii="Tahoma" w:eastAsiaTheme="minorHAnsi" w:hAnsi="Tahoma" w:cs="Tahoma"/>
          <w:sz w:val="20"/>
          <w:szCs w:val="20"/>
          <w:lang w:eastAsia="en-US"/>
        </w:rPr>
        <w:t>ady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164A1D" w:rsidRPr="007B7B62">
        <w:rPr>
          <w:rFonts w:ascii="Tahoma" w:eastAsiaTheme="minorHAnsi" w:hAnsi="Tahoma" w:cs="Tahoma"/>
          <w:sz w:val="20"/>
          <w:szCs w:val="20"/>
          <w:lang w:eastAsia="en-US"/>
        </w:rPr>
        <w:t>Diela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na svoje náklady odstránil alebo </w:t>
      </w:r>
      <w:r w:rsidR="00F3195E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inak 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>napravil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a 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sa týmto zaväzuje 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>vady oznámené v Reklamácii odstrániť</w:t>
      </w:r>
      <w:r w:rsidR="004F63BC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alebo inak vhodne napraviť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riadne a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 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>včas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;</w:t>
      </w:r>
      <w:r w:rsidR="00B16B29">
        <w:rPr>
          <w:rFonts w:ascii="Tahoma" w:eastAsiaTheme="minorHAnsi" w:hAnsi="Tahoma" w:cs="Tahoma"/>
          <w:sz w:val="20"/>
          <w:szCs w:val="20"/>
          <w:lang w:eastAsia="en-US"/>
        </w:rPr>
        <w:t xml:space="preserve"> alebo</w:t>
      </w:r>
    </w:p>
    <w:p w14:paraId="1800951B" w14:textId="6DF468E5" w:rsidR="009E7DD4" w:rsidRPr="009E7DD4" w:rsidRDefault="009E7DD4" w:rsidP="00F47F94">
      <w:pPr>
        <w:pStyle w:val="Odsekzoznamu"/>
        <w:widowControl/>
        <w:numPr>
          <w:ilvl w:val="0"/>
          <w:numId w:val="27"/>
        </w:numPr>
        <w:autoSpaceDE/>
        <w:autoSpaceDN/>
        <w:ind w:left="1418" w:hanging="288"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 w:rsidRP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poskytol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primeranú zľavu z Ceny;</w:t>
      </w:r>
    </w:p>
    <w:p w14:paraId="3909F00F" w14:textId="38ED24B6" w:rsidR="009E7DD4" w:rsidRPr="00F47F94" w:rsidRDefault="009E7DD4" w:rsidP="00F47F94">
      <w:pPr>
        <w:widowControl/>
        <w:autoSpaceDE/>
        <w:autoSpaceDN/>
        <w:ind w:left="1130"/>
        <w:contextualSpacing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pričom voľba medzi nárokmi patrí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a medzi Zmluvnými stranami je výslovne dohodnuté, že uplatnený nárok môže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kedykoľvek meniť, a to až do odstránenia poslednej z vád oznámenej v príslušnej Reklamácii. Úplné a včasné odstránenie vád si Zmluvné strany písomne potvrdia v zápise o uspokojivom odstránení a/alebo náprave reklamovaných vád; zápis musí byť datovaný, potvrdenie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musí byť výslovné a zápis musí byť podpísaný Kontaktnou osobou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pre technické záležitosti.  </w:t>
      </w:r>
    </w:p>
    <w:p w14:paraId="43FE17D0" w14:textId="0F8A2B7D" w:rsidR="00476AA1" w:rsidRPr="007321F1" w:rsidRDefault="00097F26" w:rsidP="00871BFB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  <w:szCs w:val="20"/>
          <w:highlight w:val="magenta"/>
        </w:rPr>
      </w:pPr>
      <w:r w:rsidRPr="004B2384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(b)</w:t>
      </w:r>
      <w:r w:rsidRPr="004B2384"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673CD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vady Diela napriek uplatnenej Reklamácii neodstráni spôsobom a/alebo v lehote 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podľa </w:t>
      </w:r>
      <w:r w:rsidR="001A17C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písm. 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>a)</w:t>
      </w:r>
      <w:r w:rsidR="009E7DD4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tohto bodu 11.6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je </w:t>
      </w:r>
      <w:r w:rsidR="00AA138B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oprávnený v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adu odstrániť treťou osobou na náklady </w:t>
      </w:r>
      <w:r w:rsidR="00AA138B" w:rsidRPr="00BE048C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. </w:t>
      </w:r>
      <w:r w:rsidR="009A7E0F" w:rsidRPr="00BE048C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sa zaväzuje uhradiť náklady </w:t>
      </w:r>
      <w:r w:rsidR="006B1D4C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370F0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na postup 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podľa predchádzajúcej vety </w:t>
      </w:r>
      <w:r w:rsidR="006B1D4C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bezodkladne 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na 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prvú </w:t>
      </w:r>
      <w:r w:rsidR="00F3195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výzvu </w:t>
      </w:r>
      <w:r w:rsidR="006B1D4C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5167B6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 lehote určenej vo výzve </w:t>
      </w:r>
      <w:r w:rsidR="006B1D4C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476AA1" w:rsidRPr="00BE048C">
        <w:rPr>
          <w:rFonts w:ascii="Tahoma" w:eastAsiaTheme="minorHAnsi" w:hAnsi="Tahoma" w:cs="Tahoma"/>
          <w:sz w:val="20"/>
          <w:szCs w:val="20"/>
          <w:lang w:eastAsia="en-US"/>
        </w:rPr>
        <w:t>.</w:t>
      </w:r>
      <w:r w:rsidR="00DD7487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Výška nákladov </w:t>
      </w:r>
      <w:r w:rsidR="006B1D4C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sa určí podľa preukázateľne vynaložených nákladov </w:t>
      </w:r>
      <w:r w:rsidR="00393534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, pričom na účely ich posúdenia nie je relevantné, aké by boli náklady </w:t>
      </w:r>
      <w:r w:rsidR="00393534" w:rsidRPr="00BE048C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, ak by splnil povinnosť podľa </w:t>
      </w:r>
      <w:r w:rsidR="009E7DD4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písm. 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>a)</w:t>
      </w:r>
      <w:r w:rsidR="009E7DD4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tohto bodu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 a 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vady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 odstránil alebo iným vhodným spôsobom napravil sám.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Postup </w:t>
      </w:r>
      <w:r w:rsidR="008930C2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podľa tohto bodu nezbavuje </w:t>
      </w:r>
      <w:r w:rsidR="008930C2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zodpovednosti za škodu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494D59D3" w14:textId="30CB9582" w:rsidR="001E29AB" w:rsidRPr="00640BCD" w:rsidRDefault="001E29AB" w:rsidP="00144F7B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</w:p>
    <w:p w14:paraId="3AA0D067" w14:textId="4EBFEF27" w:rsidR="00D70FDA" w:rsidRPr="007B7B62" w:rsidRDefault="00285364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2</w:t>
      </w:r>
      <w:r w:rsidR="00D030B2">
        <w:rPr>
          <w:rFonts w:ascii="Tahoma" w:hAnsi="Tahoma" w:cs="Tahoma"/>
          <w:b/>
          <w:bCs/>
          <w:sz w:val="20"/>
          <w:szCs w:val="20"/>
        </w:rPr>
        <w:tab/>
      </w:r>
      <w:r w:rsidR="005A0F9C" w:rsidRPr="007B7B62">
        <w:rPr>
          <w:rFonts w:ascii="Tahoma" w:hAnsi="Tahoma" w:cs="Tahoma"/>
          <w:b/>
          <w:bCs/>
          <w:sz w:val="20"/>
          <w:szCs w:val="20"/>
        </w:rPr>
        <w:t>ĎALŠIE PRÁVA A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POVINNOSTI ZMLUVNÝCH STRÁN</w:t>
      </w:r>
    </w:p>
    <w:p w14:paraId="75086055" w14:textId="29EA0FB7" w:rsidR="00BC5F8F" w:rsidRDefault="00285364" w:rsidP="00AF442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A83152">
        <w:rPr>
          <w:rFonts w:ascii="Tahoma" w:hAnsi="Tahoma" w:cs="Tahoma"/>
          <w:b/>
          <w:bCs/>
          <w:sz w:val="20"/>
          <w:szCs w:val="20"/>
        </w:rPr>
        <w:t>2</w:t>
      </w:r>
      <w:r w:rsidR="0088234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1</w:t>
      </w:r>
      <w:r w:rsidR="0088234E" w:rsidRPr="007B7B62">
        <w:rPr>
          <w:rFonts w:ascii="Tahoma" w:hAnsi="Tahoma" w:cs="Tahoma"/>
          <w:b/>
          <w:bCs/>
          <w:sz w:val="20"/>
          <w:szCs w:val="20"/>
        </w:rPr>
        <w:tab/>
      </w:r>
      <w:r w:rsidR="00BC5F8F" w:rsidRPr="007B7B62">
        <w:rPr>
          <w:rFonts w:ascii="Tahoma" w:hAnsi="Tahoma" w:cs="Tahoma"/>
          <w:b/>
          <w:bCs/>
          <w:sz w:val="20"/>
          <w:szCs w:val="20"/>
        </w:rPr>
        <w:t>Nulová tolerancia korupcie</w:t>
      </w:r>
      <w:r w:rsidR="00BF2544">
        <w:rPr>
          <w:rFonts w:ascii="Tahoma" w:hAnsi="Tahoma" w:cs="Tahoma"/>
          <w:b/>
          <w:bCs/>
          <w:sz w:val="20"/>
          <w:szCs w:val="20"/>
        </w:rPr>
        <w:t xml:space="preserve"> a ochrana oznamovateľov protispoločenskej činnosti</w:t>
      </w:r>
    </w:p>
    <w:p w14:paraId="75D6A14E" w14:textId="278CFB11" w:rsidR="00BC5F8F" w:rsidRPr="007B7B62" w:rsidRDefault="004D2B99" w:rsidP="00EA7025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473388">
        <w:rPr>
          <w:rFonts w:ascii="Tahoma" w:hAnsi="Tahoma" w:cs="Tahoma"/>
          <w:sz w:val="20"/>
          <w:szCs w:val="20"/>
        </w:rPr>
        <w:t>Projektant</w:t>
      </w:r>
      <w:r w:rsidR="004842F1">
        <w:rPr>
          <w:rFonts w:ascii="Tahoma" w:hAnsi="Tahoma" w:cs="Tahoma"/>
          <w:sz w:val="20"/>
          <w:szCs w:val="20"/>
        </w:rPr>
        <w:t xml:space="preserve"> sa</w:t>
      </w:r>
      <w:r w:rsidR="00BC5F8F" w:rsidRPr="007B7B62">
        <w:rPr>
          <w:rFonts w:ascii="Tahoma" w:hAnsi="Tahoma" w:cs="Tahoma"/>
          <w:sz w:val="20"/>
          <w:szCs w:val="20"/>
        </w:rPr>
        <w:t xml:space="preserve"> zaväzuje dodržiavať všetky aplikovateľné všeobecne záväzné právne predpisy vzťahujúce sa k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zákazu korupcie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korupčného správania, pričom sa </w:t>
      </w:r>
      <w:r w:rsidR="005A1252">
        <w:rPr>
          <w:rFonts w:ascii="Tahoma" w:hAnsi="Tahoma" w:cs="Tahoma"/>
          <w:sz w:val="20"/>
          <w:szCs w:val="20"/>
        </w:rPr>
        <w:t>Projektant</w:t>
      </w:r>
      <w:r w:rsidR="00BC5F8F" w:rsidRPr="007B7B62">
        <w:rPr>
          <w:rFonts w:ascii="Tahoma" w:hAnsi="Tahoma" w:cs="Tahoma"/>
          <w:sz w:val="20"/>
          <w:szCs w:val="20"/>
        </w:rPr>
        <w:t xml:space="preserve"> najmä, nie však výlučne</w:t>
      </w:r>
      <w:r w:rsidR="00EA7025">
        <w:rPr>
          <w:rFonts w:ascii="Tahoma" w:hAnsi="Tahoma" w:cs="Tahoma"/>
          <w:sz w:val="20"/>
          <w:szCs w:val="20"/>
        </w:rPr>
        <w:t xml:space="preserve"> (i) </w:t>
      </w:r>
      <w:r w:rsidR="00BC5F8F" w:rsidRPr="007B7B62">
        <w:rPr>
          <w:rFonts w:ascii="Tahoma" w:hAnsi="Tahoma" w:cs="Tahoma"/>
          <w:sz w:val="20"/>
          <w:szCs w:val="20"/>
        </w:rPr>
        <w:t>zdrží akejkoľvek formy korupcie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korupčného správania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súvislosti s</w:t>
      </w:r>
      <w:r w:rsidR="00E1712A">
        <w:rPr>
          <w:rFonts w:ascii="Tahoma" w:hAnsi="Tahoma" w:cs="Tahoma"/>
          <w:sz w:val="20"/>
          <w:szCs w:val="20"/>
        </w:rPr>
        <w:t> </w:t>
      </w:r>
      <w:r w:rsidR="005A0F9C" w:rsidRPr="007B7B62">
        <w:rPr>
          <w:rFonts w:ascii="Tahoma" w:hAnsi="Tahoma" w:cs="Tahoma"/>
          <w:sz w:val="20"/>
          <w:szCs w:val="20"/>
        </w:rPr>
        <w:t>plnením podľa Zmluvy</w:t>
      </w:r>
      <w:r w:rsidR="00BC5F8F" w:rsidRPr="007B7B62">
        <w:rPr>
          <w:rFonts w:ascii="Tahoma" w:hAnsi="Tahoma" w:cs="Tahoma"/>
          <w:sz w:val="20"/>
          <w:szCs w:val="20"/>
        </w:rPr>
        <w:t xml:space="preserve"> alebo akéhokoľvek správania, ktoré môže vyvolať pochybnosti o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tom, že sa korupcie zdržiava;</w:t>
      </w:r>
      <w:r w:rsidR="00EA7025">
        <w:rPr>
          <w:rFonts w:ascii="Tahoma" w:hAnsi="Tahoma" w:cs="Tahoma"/>
          <w:sz w:val="20"/>
          <w:szCs w:val="20"/>
        </w:rPr>
        <w:t xml:space="preserve"> (ii) </w:t>
      </w:r>
      <w:r w:rsidR="00BC5F8F" w:rsidRPr="007B7B62">
        <w:rPr>
          <w:rFonts w:ascii="Tahoma" w:hAnsi="Tahoma" w:cs="Tahoma"/>
          <w:sz w:val="20"/>
          <w:szCs w:val="20"/>
        </w:rPr>
        <w:t xml:space="preserve">zaväzuje poskytnúť </w:t>
      </w:r>
      <w:r w:rsidR="005A1252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alebo akémukoľvek orgánu verejnej správy oprávnenému na to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zmysle aplikovateľných všeobecne záväzných právnych predpisov plnú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bezodkladnú súčinnosť; </w:t>
      </w:r>
      <w:r w:rsidR="00EA7025">
        <w:rPr>
          <w:rFonts w:ascii="Tahoma" w:hAnsi="Tahoma" w:cs="Tahoma"/>
          <w:sz w:val="20"/>
          <w:szCs w:val="20"/>
        </w:rPr>
        <w:t xml:space="preserve">(iii) </w:t>
      </w:r>
      <w:r w:rsidR="00BC5F8F" w:rsidRPr="007B7B62">
        <w:rPr>
          <w:rFonts w:ascii="Tahoma" w:hAnsi="Tahoma" w:cs="Tahoma"/>
          <w:sz w:val="20"/>
          <w:szCs w:val="20"/>
        </w:rPr>
        <w:t xml:space="preserve">zaväzuje bezodkladne oznámiť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akékoľvek podozrenie z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korupčného správania súvisiaceho s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realizáciou Zmluvy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poskytn</w:t>
      </w:r>
      <w:r w:rsidR="009E7DD4">
        <w:rPr>
          <w:rFonts w:ascii="Tahoma" w:hAnsi="Tahoma" w:cs="Tahoma"/>
          <w:sz w:val="20"/>
          <w:szCs w:val="20"/>
        </w:rPr>
        <w:t>úť</w:t>
      </w:r>
      <w:r w:rsidR="00BC5F8F" w:rsidRPr="007B7B62">
        <w:rPr>
          <w:rFonts w:ascii="Tahoma" w:hAnsi="Tahoma" w:cs="Tahoma"/>
          <w:sz w:val="20"/>
          <w:szCs w:val="20"/>
        </w:rPr>
        <w:t xml:space="preserve"> súčinnosť pri preskúmavaní tohto oznámenia;</w:t>
      </w:r>
      <w:r w:rsidR="00EA7025">
        <w:rPr>
          <w:rFonts w:ascii="Tahoma" w:hAnsi="Tahoma" w:cs="Tahoma"/>
          <w:sz w:val="20"/>
          <w:szCs w:val="20"/>
        </w:rPr>
        <w:t xml:space="preserve"> (iv) </w:t>
      </w:r>
      <w:r w:rsidR="00BC5F8F" w:rsidRPr="007B7B62">
        <w:rPr>
          <w:rFonts w:ascii="Tahoma" w:hAnsi="Tahoma" w:cs="Tahoma"/>
          <w:sz w:val="20"/>
          <w:szCs w:val="20"/>
        </w:rPr>
        <w:t>vyhlasuje, že nemá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nebude mať žiadne prepojenie so žiadnou osobou pôsobiacou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rámci </w:t>
      </w:r>
      <w:r w:rsidR="005A0F9C" w:rsidRPr="007B7B62">
        <w:rPr>
          <w:rFonts w:ascii="Tahoma" w:hAnsi="Tahoma" w:cs="Tahoma"/>
          <w:sz w:val="20"/>
          <w:szCs w:val="20"/>
        </w:rPr>
        <w:t xml:space="preserve">osoby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, najmä so štatutárnym orgánom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alebo jemu blízkou osobou a</w:t>
      </w:r>
      <w:r w:rsidR="00E1712A">
        <w:rPr>
          <w:rFonts w:ascii="Tahoma" w:hAnsi="Tahoma" w:cs="Tahoma"/>
          <w:sz w:val="20"/>
          <w:szCs w:val="20"/>
        </w:rPr>
        <w:t> </w:t>
      </w:r>
      <w:r w:rsidR="001679AF">
        <w:rPr>
          <w:rFonts w:ascii="Tahoma" w:hAnsi="Tahoma" w:cs="Tahoma"/>
          <w:sz w:val="20"/>
          <w:szCs w:val="20"/>
        </w:rPr>
        <w:t xml:space="preserve">žiadnou Kontaktnou </w:t>
      </w:r>
      <w:r w:rsidR="00BC5F8F" w:rsidRPr="007B7B62">
        <w:rPr>
          <w:rFonts w:ascii="Tahoma" w:hAnsi="Tahoma" w:cs="Tahoma"/>
          <w:sz w:val="20"/>
          <w:szCs w:val="20"/>
        </w:rPr>
        <w:t xml:space="preserve">osobou </w:t>
      </w:r>
      <w:r w:rsidR="00EF0D31">
        <w:rPr>
          <w:rFonts w:ascii="Tahoma" w:hAnsi="Tahoma" w:cs="Tahoma"/>
          <w:sz w:val="20"/>
          <w:szCs w:val="20"/>
        </w:rPr>
        <w:t>BBSK</w:t>
      </w:r>
      <w:r w:rsidR="001679AF">
        <w:rPr>
          <w:rFonts w:ascii="Tahoma" w:hAnsi="Tahoma" w:cs="Tahoma"/>
          <w:sz w:val="20"/>
          <w:szCs w:val="20"/>
        </w:rPr>
        <w:t xml:space="preserve"> </w:t>
      </w:r>
      <w:r w:rsidR="00B94711">
        <w:rPr>
          <w:rFonts w:ascii="Tahoma" w:hAnsi="Tahoma" w:cs="Tahoma"/>
          <w:sz w:val="20"/>
          <w:szCs w:val="20"/>
        </w:rPr>
        <w:t>a</w:t>
      </w:r>
      <w:r w:rsidR="00BC5F8F" w:rsidRPr="007B7B62">
        <w:rPr>
          <w:rFonts w:ascii="Tahoma" w:hAnsi="Tahoma" w:cs="Tahoma"/>
          <w:sz w:val="20"/>
          <w:szCs w:val="20"/>
        </w:rPr>
        <w:t>lebo jej blízkou osobou, ak by ktorákoľvek z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nich mohla pre </w:t>
      </w:r>
      <w:r w:rsidR="00EF0D31">
        <w:rPr>
          <w:rFonts w:ascii="Tahoma" w:hAnsi="Tahoma" w:cs="Tahoma"/>
          <w:sz w:val="20"/>
          <w:szCs w:val="20"/>
        </w:rPr>
        <w:t>Projektanta</w:t>
      </w:r>
      <w:r w:rsidR="00BC5F8F" w:rsidRPr="007B7B62">
        <w:rPr>
          <w:rFonts w:ascii="Tahoma" w:hAnsi="Tahoma" w:cs="Tahoma"/>
          <w:sz w:val="20"/>
          <w:szCs w:val="20"/>
        </w:rPr>
        <w:t xml:space="preserve"> priaznivo ovplyvniť uzatvorenie Zmluvy alebo spôsob realizácie práv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povinností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podľa Zmluvy.</w:t>
      </w:r>
    </w:p>
    <w:p w14:paraId="57FEDD0A" w14:textId="263A3A47" w:rsidR="008C6EBF" w:rsidRDefault="004D2B99" w:rsidP="008C6EBF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 xml:space="preserve">(b) 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EF0D31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sa zaväzuje 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písomne </w:t>
      </w:r>
      <w:r w:rsidR="00EF0D31">
        <w:rPr>
          <w:rFonts w:ascii="Tahoma" w:hAnsi="Tahoma" w:cs="Tahoma"/>
          <w:snapToGrid w:val="0"/>
          <w:sz w:val="20"/>
          <w:szCs w:val="20"/>
        </w:rPr>
        <w:t>BBSK</w:t>
      </w:r>
      <w:r w:rsidR="00EF0D31" w:rsidRPr="004B2384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4B2384">
        <w:rPr>
          <w:rFonts w:ascii="Tahoma" w:hAnsi="Tahoma" w:cs="Tahoma"/>
          <w:snapToGrid w:val="0"/>
          <w:sz w:val="20"/>
          <w:szCs w:val="20"/>
        </w:rPr>
        <w:t>informovať o</w:t>
      </w:r>
      <w:r w:rsidR="00E1712A" w:rsidRPr="004B2384">
        <w:rPr>
          <w:rFonts w:ascii="Tahoma" w:hAnsi="Tahoma" w:cs="Tahoma"/>
          <w:snapToGrid w:val="0"/>
          <w:sz w:val="20"/>
          <w:szCs w:val="20"/>
        </w:rPr>
        <w:t> </w:t>
      </w:r>
      <w:r w:rsidRPr="004B2384">
        <w:rPr>
          <w:rFonts w:ascii="Tahoma" w:hAnsi="Tahoma" w:cs="Tahoma"/>
          <w:snapToGrid w:val="0"/>
          <w:sz w:val="20"/>
          <w:szCs w:val="20"/>
        </w:rPr>
        <w:t>vznesení akéhokoľvek obvinenia voči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 osobe </w:t>
      </w:r>
      <w:r w:rsidR="00EF0D31">
        <w:rPr>
          <w:rFonts w:ascii="Tahoma" w:hAnsi="Tahoma" w:cs="Tahoma"/>
          <w:snapToGrid w:val="0"/>
          <w:sz w:val="20"/>
          <w:szCs w:val="20"/>
        </w:rPr>
        <w:t>Projektanta</w:t>
      </w:r>
      <w:r w:rsidR="009E7DD4">
        <w:rPr>
          <w:rFonts w:ascii="Tahoma" w:hAnsi="Tahoma" w:cs="Tahoma"/>
          <w:snapToGrid w:val="0"/>
          <w:sz w:val="20"/>
          <w:szCs w:val="20"/>
        </w:rPr>
        <w:t>,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štatutárnemu </w:t>
      </w:r>
      <w:r w:rsidR="009E7DD4">
        <w:rPr>
          <w:rFonts w:ascii="Tahoma" w:hAnsi="Tahoma" w:cs="Tahoma"/>
          <w:snapToGrid w:val="0"/>
          <w:sz w:val="20"/>
          <w:szCs w:val="20"/>
        </w:rPr>
        <w:t>orgánu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</w:t>
      </w:r>
      <w:r w:rsidR="00EF0D31">
        <w:rPr>
          <w:rFonts w:ascii="Tahoma" w:hAnsi="Tahoma" w:cs="Tahoma"/>
          <w:snapToGrid w:val="0"/>
          <w:sz w:val="20"/>
          <w:szCs w:val="20"/>
        </w:rPr>
        <w:t xml:space="preserve">Projektanta 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resp. členovi takéhoto štatutárneho orgánu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alebo voči jeho zamestnancovi, bez ohľadu na jeho právnu kvalifikáciu</w:t>
      </w:r>
      <w:r w:rsidRPr="007B7B62">
        <w:rPr>
          <w:rFonts w:ascii="Tahoma" w:hAnsi="Tahoma" w:cs="Tahoma"/>
          <w:snapToGrid w:val="0"/>
          <w:sz w:val="20"/>
          <w:szCs w:val="20"/>
        </w:rPr>
        <w:t>, ak takéto obvinenie môže súvisieť s</w:t>
      </w:r>
      <w:r w:rsidR="00E1712A">
        <w:rPr>
          <w:rFonts w:ascii="Tahoma" w:hAnsi="Tahoma" w:cs="Tahoma"/>
          <w:snapToGrid w:val="0"/>
          <w:sz w:val="20"/>
          <w:szCs w:val="20"/>
        </w:rPr>
        <w:t> </w:t>
      </w:r>
      <w:r w:rsidRPr="007B7B62">
        <w:rPr>
          <w:rFonts w:ascii="Tahoma" w:hAnsi="Tahoma" w:cs="Tahoma"/>
          <w:snapToGrid w:val="0"/>
          <w:sz w:val="20"/>
          <w:szCs w:val="20"/>
        </w:rPr>
        <w:t>plnením Zmluvy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, 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 xml:space="preserve">a to bezodkladne, </w:t>
      </w:r>
      <w:r w:rsidR="009E7DD4" w:rsidRPr="00BE048C">
        <w:rPr>
          <w:rFonts w:ascii="Tahoma" w:hAnsi="Tahoma" w:cs="Tahoma"/>
          <w:snapToGrid w:val="0"/>
          <w:sz w:val="20"/>
          <w:szCs w:val="20"/>
        </w:rPr>
        <w:t xml:space="preserve">najneskôr do 5 pracovných dní po dni, v ktorom sa o tom </w:t>
      </w:r>
      <w:r w:rsidR="003004E8" w:rsidRPr="00BE048C">
        <w:rPr>
          <w:rFonts w:ascii="Tahoma" w:hAnsi="Tahoma" w:cs="Tahoma"/>
          <w:snapToGrid w:val="0"/>
          <w:sz w:val="20"/>
          <w:szCs w:val="20"/>
        </w:rPr>
        <w:t>Projektant</w:t>
      </w:r>
      <w:r w:rsidR="009E7DD4" w:rsidRPr="00BE048C">
        <w:rPr>
          <w:rFonts w:ascii="Tahoma" w:hAnsi="Tahoma" w:cs="Tahoma"/>
          <w:snapToGrid w:val="0"/>
          <w:sz w:val="20"/>
          <w:szCs w:val="20"/>
        </w:rPr>
        <w:t xml:space="preserve"> dozvedel alebo mohol dozved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ieť</w:t>
      </w:r>
      <w:r w:rsidRPr="007B7B62">
        <w:rPr>
          <w:rFonts w:ascii="Tahoma" w:hAnsi="Tahoma" w:cs="Tahoma"/>
          <w:snapToGrid w:val="0"/>
          <w:sz w:val="20"/>
          <w:szCs w:val="20"/>
        </w:rPr>
        <w:t>.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0718F7">
        <w:rPr>
          <w:rFonts w:ascii="Tahoma" w:hAnsi="Tahoma" w:cs="Tahoma"/>
          <w:snapToGrid w:val="0"/>
          <w:sz w:val="20"/>
          <w:szCs w:val="20"/>
        </w:rPr>
        <w:t xml:space="preserve">Tieto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záväz</w:t>
      </w:r>
      <w:r w:rsidR="000718F7">
        <w:rPr>
          <w:rFonts w:ascii="Tahoma" w:hAnsi="Tahoma" w:cs="Tahoma"/>
          <w:snapToGrid w:val="0"/>
          <w:sz w:val="20"/>
          <w:szCs w:val="20"/>
        </w:rPr>
        <w:t>ky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3004E8">
        <w:rPr>
          <w:rFonts w:ascii="Tahoma" w:hAnsi="Tahoma" w:cs="Tahoma"/>
          <w:snapToGrid w:val="0"/>
          <w:sz w:val="20"/>
          <w:szCs w:val="20"/>
        </w:rPr>
        <w:t>Projektanta</w:t>
      </w:r>
      <w:r w:rsidR="003004E8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trv</w:t>
      </w:r>
      <w:r w:rsidR="000718F7">
        <w:rPr>
          <w:rFonts w:ascii="Tahoma" w:hAnsi="Tahoma" w:cs="Tahoma"/>
          <w:snapToGrid w:val="0"/>
          <w:sz w:val="20"/>
          <w:szCs w:val="20"/>
        </w:rPr>
        <w:t>ajú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a</w:t>
      </w:r>
      <w:r w:rsidR="00EE61BE" w:rsidRPr="007B7B62">
        <w:rPr>
          <w:rFonts w:ascii="Tahoma" w:hAnsi="Tahoma" w:cs="Tahoma"/>
          <w:sz w:val="20"/>
          <w:szCs w:val="20"/>
        </w:rPr>
        <w:t>j po zániku Zmluvy z</w:t>
      </w:r>
      <w:r w:rsidR="00E1712A">
        <w:rPr>
          <w:rFonts w:ascii="Tahoma" w:hAnsi="Tahoma" w:cs="Tahoma"/>
          <w:sz w:val="20"/>
          <w:szCs w:val="20"/>
        </w:rPr>
        <w:t> </w:t>
      </w:r>
      <w:r w:rsidR="00EE61BE" w:rsidRPr="007B7B62">
        <w:rPr>
          <w:rFonts w:ascii="Tahoma" w:hAnsi="Tahoma" w:cs="Tahoma"/>
          <w:sz w:val="20"/>
          <w:szCs w:val="20"/>
        </w:rPr>
        <w:t>akéhokoľvek dôvodu</w:t>
      </w:r>
      <w:r w:rsidR="00F869E9" w:rsidRPr="007B7B62">
        <w:rPr>
          <w:rFonts w:ascii="Tahoma" w:hAnsi="Tahoma" w:cs="Tahoma"/>
          <w:sz w:val="20"/>
          <w:szCs w:val="20"/>
        </w:rPr>
        <w:t>.</w:t>
      </w:r>
    </w:p>
    <w:p w14:paraId="71BED844" w14:textId="0FEA3362" w:rsidR="008C6EBF" w:rsidRPr="00F47F94" w:rsidRDefault="008C6EBF" w:rsidP="008C6EBF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C6EBF">
        <w:rPr>
          <w:rFonts w:ascii="Tahoma" w:hAnsi="Tahoma" w:cs="Tahoma"/>
          <w:sz w:val="20"/>
          <w:szCs w:val="20"/>
        </w:rPr>
        <w:t>(c)</w:t>
      </w:r>
      <w:r w:rsidRPr="008C6EBF">
        <w:rPr>
          <w:rFonts w:ascii="Tahoma" w:hAnsi="Tahoma" w:cs="Tahoma"/>
          <w:sz w:val="20"/>
          <w:szCs w:val="20"/>
        </w:rPr>
        <w:tab/>
      </w:r>
      <w:r w:rsidRPr="00F47F94">
        <w:rPr>
          <w:rFonts w:ascii="Tahoma" w:hAnsi="Tahoma" w:cs="Tahoma"/>
          <w:sz w:val="20"/>
          <w:szCs w:val="20"/>
        </w:rPr>
        <w:t xml:space="preserve">Podrobnosti o vnútornom systéme vybavovania oznámení o protispoločenskej činnosti sú dostupné na webovom sídle </w:t>
      </w:r>
      <w:r w:rsidR="00350927">
        <w:rPr>
          <w:rFonts w:ascii="Tahoma" w:hAnsi="Tahoma" w:cs="Tahoma"/>
          <w:sz w:val="20"/>
          <w:szCs w:val="20"/>
        </w:rPr>
        <w:t>BBSK</w:t>
      </w:r>
      <w:r w:rsidRPr="00F47F94">
        <w:rPr>
          <w:rFonts w:ascii="Tahoma" w:hAnsi="Tahoma" w:cs="Tahoma"/>
          <w:sz w:val="20"/>
          <w:szCs w:val="20"/>
        </w:rPr>
        <w:t xml:space="preserve">: </w:t>
      </w:r>
      <w:hyperlink r:id="rId12" w:history="1">
        <w:r w:rsidRPr="00F47F94">
          <w:rPr>
            <w:rStyle w:val="Hypertextovprepojenie"/>
            <w:rFonts w:ascii="Tahoma" w:eastAsiaTheme="majorEastAsia" w:hAnsi="Tahoma" w:cs="Tahoma"/>
            <w:sz w:val="20"/>
            <w:szCs w:val="20"/>
          </w:rPr>
          <w:t>https://www.bbsk.sk/podavanie-oznameni-o-protispolocenskej-cinnosti</w:t>
        </w:r>
      </w:hyperlink>
      <w:r w:rsidRPr="00F47F94">
        <w:rPr>
          <w:rFonts w:ascii="Tahoma" w:hAnsi="Tahoma" w:cs="Tahoma"/>
          <w:sz w:val="20"/>
          <w:szCs w:val="20"/>
        </w:rPr>
        <w:t xml:space="preserve">. </w:t>
      </w:r>
    </w:p>
    <w:p w14:paraId="06B3727E" w14:textId="3A5CA087" w:rsidR="008A6E62" w:rsidRDefault="002B3C10" w:rsidP="00050C3D">
      <w:pPr>
        <w:tabs>
          <w:tab w:val="left" w:pos="1134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A83152">
        <w:rPr>
          <w:rFonts w:ascii="Tahoma" w:hAnsi="Tahoma" w:cs="Tahoma"/>
          <w:b/>
          <w:bCs/>
          <w:sz w:val="20"/>
          <w:szCs w:val="20"/>
        </w:rPr>
        <w:t>2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.2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ab/>
      </w:r>
      <w:r w:rsidR="008A6E62" w:rsidRPr="007B7B62">
        <w:rPr>
          <w:rFonts w:ascii="Tahoma" w:hAnsi="Tahoma" w:cs="Tahoma"/>
          <w:b/>
          <w:bCs/>
          <w:sz w:val="20"/>
          <w:szCs w:val="20"/>
        </w:rPr>
        <w:t>Zákaz nelegálneho zamestnávania</w:t>
      </w:r>
      <w:r w:rsidR="00301E81" w:rsidRPr="007B7B62">
        <w:rPr>
          <w:rFonts w:ascii="Tahoma" w:hAnsi="Tahoma" w:cs="Tahoma"/>
          <w:b/>
          <w:bCs/>
          <w:sz w:val="20"/>
          <w:szCs w:val="20"/>
        </w:rPr>
        <w:t xml:space="preserve"> a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301E81" w:rsidRPr="007B7B62">
        <w:rPr>
          <w:rFonts w:ascii="Tahoma" w:hAnsi="Tahoma" w:cs="Tahoma"/>
          <w:b/>
          <w:bCs/>
          <w:sz w:val="20"/>
          <w:szCs w:val="20"/>
        </w:rPr>
        <w:t>plnenie záväzkov</w:t>
      </w:r>
    </w:p>
    <w:p w14:paraId="46CA14FE" w14:textId="1D100104" w:rsidR="008A6E62" w:rsidRPr="007B7B62" w:rsidRDefault="00301E8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>(a)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350927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sa zaväzuje</w:t>
      </w:r>
      <w:r w:rsidR="00C565CC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že zamestnanci </w:t>
      </w:r>
      <w:r w:rsidR="00350927">
        <w:rPr>
          <w:rFonts w:ascii="Tahoma" w:hAnsi="Tahoma" w:cs="Tahoma"/>
          <w:snapToGrid w:val="0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, osoby jeho dodávateľov, ako aj zamestnanci dodávateľov </w:t>
      </w:r>
      <w:r w:rsidR="00350927">
        <w:rPr>
          <w:rFonts w:ascii="Tahoma" w:hAnsi="Tahoma" w:cs="Tahoma"/>
          <w:snapToGrid w:val="0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vykonávajúci Dielo podľa Zmluvy</w:t>
      </w:r>
      <w:r w:rsidR="00BA766D">
        <w:rPr>
          <w:rFonts w:ascii="Tahoma" w:hAnsi="Tahoma" w:cs="Tahoma"/>
          <w:sz w:val="20"/>
          <w:szCs w:val="20"/>
        </w:rPr>
        <w:t xml:space="preserve"> alebo poskytujúc</w:t>
      </w:r>
      <w:r w:rsidR="009B54EA">
        <w:rPr>
          <w:rFonts w:ascii="Tahoma" w:hAnsi="Tahoma" w:cs="Tahoma"/>
          <w:sz w:val="20"/>
          <w:szCs w:val="20"/>
        </w:rPr>
        <w:t>i</w:t>
      </w:r>
      <w:r w:rsidR="00BA766D">
        <w:rPr>
          <w:rFonts w:ascii="Tahoma" w:hAnsi="Tahoma" w:cs="Tahoma"/>
          <w:sz w:val="20"/>
          <w:szCs w:val="20"/>
        </w:rPr>
        <w:t xml:space="preserve"> </w:t>
      </w:r>
      <w:r w:rsidR="00E6131E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 xml:space="preserve">lužby </w:t>
      </w:r>
      <w:r w:rsidRPr="007B7B62">
        <w:rPr>
          <w:rFonts w:ascii="Tahoma" w:hAnsi="Tahoma" w:cs="Tahoma"/>
          <w:sz w:val="20"/>
          <w:szCs w:val="20"/>
        </w:rPr>
        <w:t xml:space="preserve">alebo </w:t>
      </w:r>
      <w:r w:rsidR="00CB610F">
        <w:rPr>
          <w:rFonts w:ascii="Tahoma" w:hAnsi="Tahoma" w:cs="Tahoma"/>
          <w:sz w:val="20"/>
          <w:szCs w:val="20"/>
        </w:rPr>
        <w:t xml:space="preserve">osoby </w:t>
      </w:r>
      <w:r w:rsidRPr="007B7B62">
        <w:rPr>
          <w:rFonts w:ascii="Tahoma" w:hAnsi="Tahoma" w:cs="Tahoma"/>
          <w:sz w:val="20"/>
          <w:szCs w:val="20"/>
        </w:rPr>
        <w:t>na Zmluve inak participujú</w:t>
      </w:r>
      <w:r w:rsidR="00CB610F">
        <w:rPr>
          <w:rFonts w:ascii="Tahoma" w:hAnsi="Tahoma" w:cs="Tahoma"/>
          <w:sz w:val="20"/>
          <w:szCs w:val="20"/>
        </w:rPr>
        <w:t>ce</w:t>
      </w:r>
      <w:r w:rsidR="004F63BC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 nebudú zamestnan</w:t>
      </w:r>
      <w:r w:rsidR="00BA766D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nelegálne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nebudú </w:t>
      </w:r>
      <w:r w:rsidR="00AB0997" w:rsidRPr="003C5091">
        <w:rPr>
          <w:rFonts w:ascii="Tahoma" w:hAnsi="Tahoma" w:cs="Tahoma"/>
          <w:sz w:val="20"/>
          <w:szCs w:val="20"/>
        </w:rPr>
        <w:t>v súvislosti s plnením podľa Zmluvy</w:t>
      </w:r>
      <w:r w:rsidR="00AB0997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vykonávať nelegálnu prácu. Ak bude </w:t>
      </w:r>
      <w:r w:rsidR="00FD2539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C13292">
        <w:rPr>
          <w:rFonts w:ascii="Tahoma" w:hAnsi="Tahoma" w:cs="Tahoma"/>
          <w:sz w:val="20"/>
          <w:szCs w:val="20"/>
        </w:rPr>
        <w:t xml:space="preserve">uskutočňovať </w:t>
      </w:r>
      <w:r w:rsidRPr="007B7B62">
        <w:rPr>
          <w:rFonts w:ascii="Tahoma" w:hAnsi="Tahoma" w:cs="Tahoma"/>
          <w:sz w:val="20"/>
          <w:szCs w:val="20"/>
        </w:rPr>
        <w:t>Vykonáva</w:t>
      </w:r>
      <w:r w:rsidR="00C13292">
        <w:rPr>
          <w:rFonts w:ascii="Tahoma" w:hAnsi="Tahoma" w:cs="Tahoma"/>
          <w:sz w:val="20"/>
          <w:szCs w:val="20"/>
        </w:rPr>
        <w:t>nie</w:t>
      </w:r>
      <w:r w:rsidRPr="007B7B62">
        <w:rPr>
          <w:rFonts w:ascii="Tahoma" w:hAnsi="Tahoma" w:cs="Tahoma"/>
          <w:sz w:val="20"/>
          <w:szCs w:val="20"/>
        </w:rPr>
        <w:t xml:space="preserve"> Diel</w:t>
      </w:r>
      <w:r w:rsidR="00C13292">
        <w:rPr>
          <w:rFonts w:ascii="Tahoma" w:hAnsi="Tahoma" w:cs="Tahoma"/>
          <w:sz w:val="20"/>
          <w:szCs w:val="20"/>
        </w:rPr>
        <w:t>a</w:t>
      </w:r>
      <w:r w:rsidR="00BA766D">
        <w:rPr>
          <w:rFonts w:ascii="Tahoma" w:hAnsi="Tahoma" w:cs="Tahoma"/>
          <w:sz w:val="20"/>
          <w:szCs w:val="20"/>
        </w:rPr>
        <w:t xml:space="preserve"> alebo poskytovať </w:t>
      </w:r>
      <w:r w:rsidR="00B54CE9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>lužby</w:t>
      </w:r>
      <w:r w:rsidRPr="007B7B62">
        <w:rPr>
          <w:rFonts w:ascii="Tahoma" w:hAnsi="Tahoma" w:cs="Tahoma"/>
          <w:sz w:val="20"/>
          <w:szCs w:val="20"/>
        </w:rPr>
        <w:t xml:space="preserve"> prostredníctvom subdodávateľov, zaväzuje sa pred uzatvorením zmluvy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počas trvania zmluvy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každým z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nich overiť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pravidelne overovať, že žiaden zo subdodávateľov neporušuje zákaz nelegálneho zamestnávania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zmysle ustanovení Zákona o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nelegálnom zamestnávaní.</w:t>
      </w:r>
    </w:p>
    <w:p w14:paraId="669EDC86" w14:textId="4C891F61" w:rsidR="00301E81" w:rsidRDefault="00301E8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>(b)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452203">
        <w:rPr>
          <w:rFonts w:ascii="Tahoma" w:hAnsi="Tahoma" w:cs="Tahoma"/>
          <w:snapToGrid w:val="0"/>
          <w:sz w:val="20"/>
          <w:szCs w:val="20"/>
        </w:rPr>
        <w:t>Projektant</w:t>
      </w:r>
      <w:r w:rsidR="00452203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sa zaväzuje plniť svoje záväzky súvisiace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Dielom </w:t>
      </w:r>
      <w:r w:rsidR="00B94711">
        <w:rPr>
          <w:rFonts w:ascii="Tahoma" w:hAnsi="Tahoma" w:cs="Tahoma"/>
          <w:sz w:val="20"/>
          <w:szCs w:val="20"/>
        </w:rPr>
        <w:t>a</w:t>
      </w:r>
      <w:r w:rsidR="00E1712A">
        <w:rPr>
          <w:rFonts w:ascii="Tahoma" w:hAnsi="Tahoma" w:cs="Tahoma"/>
          <w:sz w:val="20"/>
          <w:szCs w:val="20"/>
        </w:rPr>
        <w:t> </w:t>
      </w:r>
      <w:r w:rsidR="00B54CE9">
        <w:rPr>
          <w:rFonts w:ascii="Tahoma" w:hAnsi="Tahoma" w:cs="Tahoma"/>
          <w:sz w:val="20"/>
          <w:szCs w:val="20"/>
        </w:rPr>
        <w:t>S</w:t>
      </w:r>
      <w:r w:rsidR="00B94711">
        <w:rPr>
          <w:rFonts w:ascii="Tahoma" w:hAnsi="Tahoma" w:cs="Tahoma"/>
          <w:sz w:val="20"/>
          <w:szCs w:val="20"/>
        </w:rPr>
        <w:t xml:space="preserve">lužbami </w:t>
      </w:r>
      <w:r w:rsidRPr="007B7B62">
        <w:rPr>
          <w:rFonts w:ascii="Tahoma" w:hAnsi="Tahoma" w:cs="Tahoma"/>
          <w:sz w:val="20"/>
          <w:szCs w:val="20"/>
        </w:rPr>
        <w:t>voči svojim zamestnancom a/alebo dodávateľom riadne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včas.</w:t>
      </w:r>
    </w:p>
    <w:p w14:paraId="6E5B2665" w14:textId="212D27A8" w:rsidR="005A0F9C" w:rsidRPr="007B7B62" w:rsidRDefault="002B3C10" w:rsidP="00050C3D">
      <w:pPr>
        <w:jc w:val="both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r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1</w:t>
      </w:r>
      <w:r w:rsidR="00B54CE9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2</w:t>
      </w:r>
      <w:r w:rsidR="005A0F9C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.</w:t>
      </w:r>
      <w:r w:rsidR="00841825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3</w:t>
      </w:r>
      <w:r w:rsidR="005A0F9C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ab/>
        <w:t>Register partnerov verejného sektora</w:t>
      </w:r>
    </w:p>
    <w:p w14:paraId="39DCDA57" w14:textId="119144ED" w:rsidR="005A0F9C" w:rsidRPr="007B7B62" w:rsidRDefault="00EE185D" w:rsidP="00AB0997">
      <w:pPr>
        <w:ind w:left="70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bCs/>
          <w:sz w:val="20"/>
          <w:szCs w:val="20"/>
        </w:rPr>
        <w:t xml:space="preserve"> </w:t>
      </w:r>
      <w:r w:rsidR="005A0F9C" w:rsidRPr="007B7B62">
        <w:rPr>
          <w:rFonts w:ascii="Tahoma" w:hAnsi="Tahoma" w:cs="Tahoma"/>
          <w:bCs/>
          <w:sz w:val="20"/>
          <w:szCs w:val="20"/>
        </w:rPr>
        <w:t>sa zaväzuje byť riadne zapísaný v</w:t>
      </w:r>
      <w:r w:rsidR="00E1712A">
        <w:rPr>
          <w:rFonts w:ascii="Tahoma" w:hAnsi="Tahoma" w:cs="Tahoma"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Cs/>
          <w:sz w:val="20"/>
          <w:szCs w:val="20"/>
        </w:rPr>
        <w:t>registri partnerov verejného sektora po</w:t>
      </w:r>
      <w:r w:rsidR="00557716" w:rsidRPr="007B7B62">
        <w:rPr>
          <w:rFonts w:ascii="Tahoma" w:hAnsi="Tahoma" w:cs="Tahoma"/>
          <w:bCs/>
          <w:sz w:val="20"/>
          <w:szCs w:val="20"/>
        </w:rPr>
        <w:t xml:space="preserve"> celú</w:t>
      </w:r>
      <w:r w:rsidR="005A0F9C" w:rsidRPr="007B7B62">
        <w:rPr>
          <w:rFonts w:ascii="Tahoma" w:hAnsi="Tahoma" w:cs="Tahoma"/>
          <w:bCs/>
          <w:sz w:val="20"/>
          <w:szCs w:val="20"/>
        </w:rPr>
        <w:t xml:space="preserve"> dobu trvania Zmluvy, ak mu taká povinnosť vyplýva zo Zákona o</w:t>
      </w:r>
      <w:r w:rsidR="00AB0997">
        <w:rPr>
          <w:rFonts w:ascii="Tahoma" w:hAnsi="Tahoma" w:cs="Tahoma"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Cs/>
          <w:sz w:val="20"/>
          <w:szCs w:val="20"/>
        </w:rPr>
        <w:t>RPVS</w:t>
      </w:r>
      <w:r w:rsidR="00AB0997">
        <w:rPr>
          <w:rFonts w:ascii="Tahoma" w:hAnsi="Tahoma" w:cs="Tahoma"/>
          <w:bCs/>
          <w:sz w:val="20"/>
          <w:szCs w:val="20"/>
        </w:rPr>
        <w:t xml:space="preserve">; </w:t>
      </w:r>
      <w:r w:rsidR="00AB0997" w:rsidRPr="003C5091">
        <w:rPr>
          <w:rFonts w:ascii="Tahoma" w:hAnsi="Tahoma" w:cs="Tahoma"/>
          <w:bCs/>
          <w:sz w:val="20"/>
          <w:szCs w:val="20"/>
        </w:rPr>
        <w:t xml:space="preserve">povinnosť riadneho zápisu zahŕňa aj povinnosť overiť konečného užívateľa výhod </w:t>
      </w:r>
      <w:r w:rsidR="004C307B">
        <w:rPr>
          <w:rFonts w:ascii="Tahoma" w:hAnsi="Tahoma" w:cs="Tahoma"/>
          <w:bCs/>
          <w:sz w:val="20"/>
          <w:szCs w:val="20"/>
        </w:rPr>
        <w:t>Projektanta</w:t>
      </w:r>
      <w:r w:rsidR="00AB0997" w:rsidRPr="003C5091">
        <w:rPr>
          <w:rFonts w:ascii="Tahoma" w:hAnsi="Tahoma" w:cs="Tahoma"/>
          <w:bCs/>
          <w:sz w:val="20"/>
          <w:szCs w:val="20"/>
        </w:rPr>
        <w:t xml:space="preserve"> spôsobom a v lehotách podľa Zákona o RPVS.</w:t>
      </w:r>
      <w:r w:rsidR="005A0F9C" w:rsidRPr="007B7B62">
        <w:rPr>
          <w:rFonts w:ascii="Tahoma" w:hAnsi="Tahoma" w:cs="Tahoma"/>
          <w:bCs/>
          <w:sz w:val="20"/>
          <w:szCs w:val="20"/>
        </w:rPr>
        <w:t xml:space="preserve"> </w:t>
      </w:r>
    </w:p>
    <w:p w14:paraId="0142B193" w14:textId="7E3EC98D" w:rsidR="003C6626" w:rsidRPr="007B7B62" w:rsidRDefault="002B3C10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285079">
        <w:rPr>
          <w:rFonts w:ascii="Tahoma" w:hAnsi="Tahoma" w:cs="Tahoma"/>
          <w:b/>
          <w:bCs/>
          <w:sz w:val="20"/>
          <w:szCs w:val="20"/>
        </w:rPr>
        <w:t>2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.4</w:t>
      </w:r>
      <w:r w:rsidR="003C6626" w:rsidRPr="007B7B62">
        <w:rPr>
          <w:rFonts w:ascii="Tahoma" w:hAnsi="Tahoma" w:cs="Tahoma"/>
          <w:b/>
          <w:bCs/>
          <w:sz w:val="20"/>
          <w:szCs w:val="20"/>
        </w:rPr>
        <w:tab/>
        <w:t xml:space="preserve">Kontrola </w:t>
      </w:r>
    </w:p>
    <w:p w14:paraId="69635E09" w14:textId="182031A4" w:rsidR="003C6626" w:rsidRPr="004B2384" w:rsidRDefault="003C6626" w:rsidP="00050C3D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4C307B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sa týmto zaväzuje strpieť výkon kontroly zo strany </w:t>
      </w:r>
      <w:r w:rsidR="004C307B">
        <w:rPr>
          <w:rFonts w:ascii="Tahoma" w:hAnsi="Tahoma" w:cs="Tahoma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pred, počas</w:t>
      </w:r>
      <w:r w:rsidR="006A31A2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aj po </w:t>
      </w:r>
      <w:r w:rsidR="00BA766D">
        <w:rPr>
          <w:rFonts w:ascii="Tahoma" w:hAnsi="Tahoma" w:cs="Tahoma"/>
          <w:sz w:val="20"/>
          <w:szCs w:val="20"/>
        </w:rPr>
        <w:t>dodaní</w:t>
      </w:r>
      <w:r w:rsidR="00656727" w:rsidRPr="007B7B62">
        <w:rPr>
          <w:rFonts w:ascii="Tahoma" w:hAnsi="Tahoma" w:cs="Tahoma"/>
          <w:sz w:val="20"/>
          <w:szCs w:val="20"/>
        </w:rPr>
        <w:t xml:space="preserve"> Diela</w:t>
      </w:r>
      <w:r w:rsidR="00BA766D">
        <w:rPr>
          <w:rFonts w:ascii="Tahoma" w:hAnsi="Tahoma" w:cs="Tahoma"/>
          <w:sz w:val="20"/>
          <w:szCs w:val="20"/>
        </w:rPr>
        <w:t xml:space="preserve"> alebo dodaní </w:t>
      </w:r>
      <w:r w:rsidR="00285079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 xml:space="preserve">lužieb </w:t>
      </w:r>
      <w:r w:rsidRPr="007B7B62">
        <w:rPr>
          <w:rFonts w:ascii="Tahoma" w:hAnsi="Tahoma" w:cs="Tahoma"/>
          <w:sz w:val="20"/>
          <w:szCs w:val="20"/>
        </w:rPr>
        <w:t>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poskytnúť </w:t>
      </w:r>
      <w:r w:rsidR="004C307B">
        <w:rPr>
          <w:rFonts w:ascii="Tahoma" w:hAnsi="Tahoma" w:cs="Tahoma"/>
          <w:snapToGrid w:val="0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alebo iným osobám určeným </w:t>
      </w:r>
      <w:r w:rsidR="004C307B">
        <w:rPr>
          <w:rFonts w:ascii="Tahoma" w:hAnsi="Tahoma" w:cs="Tahoma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pri vykonávaní prípadných kontrol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tejto súvislosti plnú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bezodkladnú súčinnosť. Za týmto účelom na vyžiadanie </w:t>
      </w:r>
      <w:r w:rsidR="004C307B">
        <w:rPr>
          <w:rFonts w:ascii="Tahoma" w:hAnsi="Tahoma" w:cs="Tahoma"/>
          <w:sz w:val="20"/>
          <w:szCs w:val="20"/>
        </w:rPr>
        <w:t>BBSK 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AC43A3" w:rsidRPr="007B7B62">
        <w:rPr>
          <w:rFonts w:ascii="Tahoma" w:hAnsi="Tahoma" w:cs="Tahoma"/>
          <w:sz w:val="20"/>
          <w:szCs w:val="20"/>
        </w:rPr>
        <w:t xml:space="preserve">predloží </w:t>
      </w:r>
      <w:r w:rsidR="004C307B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aj akúkoľvek s</w:t>
      </w:r>
      <w:r w:rsidR="00E1712A">
        <w:rPr>
          <w:rFonts w:ascii="Tahoma" w:hAnsi="Tahoma" w:cs="Tahoma"/>
          <w:sz w:val="20"/>
          <w:szCs w:val="20"/>
        </w:rPr>
        <w:t> </w:t>
      </w:r>
      <w:r w:rsidR="00656727" w:rsidRPr="007B7B62">
        <w:rPr>
          <w:rFonts w:ascii="Tahoma" w:hAnsi="Tahoma" w:cs="Tahoma"/>
          <w:sz w:val="20"/>
          <w:szCs w:val="20"/>
        </w:rPr>
        <w:t>Dielom</w:t>
      </w:r>
      <w:r w:rsidR="00674779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súvisiacu dokumentáciu, </w:t>
      </w:r>
      <w:proofErr w:type="spellStart"/>
      <w:r w:rsidR="00AC43A3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Pr="007B7B62">
        <w:rPr>
          <w:rFonts w:ascii="Tahoma" w:hAnsi="Tahoma" w:cs="Tahoma"/>
          <w:sz w:val="20"/>
          <w:szCs w:val="20"/>
        </w:rPr>
        <w:t xml:space="preserve"> </w:t>
      </w:r>
      <w:r w:rsidR="00AC43A3" w:rsidRPr="007B7B62">
        <w:rPr>
          <w:rFonts w:ascii="Tahoma" w:hAnsi="Tahoma" w:cs="Tahoma"/>
          <w:sz w:val="20"/>
          <w:szCs w:val="20"/>
        </w:rPr>
        <w:t xml:space="preserve">(i) </w:t>
      </w:r>
      <w:r w:rsidRPr="007B7B62">
        <w:rPr>
          <w:rFonts w:ascii="Tahoma" w:hAnsi="Tahoma" w:cs="Tahoma"/>
          <w:sz w:val="20"/>
          <w:szCs w:val="20"/>
        </w:rPr>
        <w:t>uzatvoren</w:t>
      </w:r>
      <w:r w:rsidR="00AC43A3" w:rsidRPr="007B7B62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CB610F">
        <w:rPr>
          <w:rFonts w:ascii="Tahoma" w:hAnsi="Tahoma" w:cs="Tahoma"/>
          <w:sz w:val="20"/>
          <w:szCs w:val="20"/>
        </w:rPr>
        <w:t>sub</w:t>
      </w:r>
      <w:r w:rsidRPr="007B7B62">
        <w:rPr>
          <w:rFonts w:ascii="Tahoma" w:hAnsi="Tahoma" w:cs="Tahoma"/>
          <w:sz w:val="20"/>
          <w:szCs w:val="20"/>
        </w:rPr>
        <w:t>dodávateľsk</w:t>
      </w:r>
      <w:r w:rsidR="00AC43A3" w:rsidRPr="007B7B62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zml</w:t>
      </w:r>
      <w:r w:rsidR="00AC43A3" w:rsidRPr="007B7B62">
        <w:rPr>
          <w:rFonts w:ascii="Tahoma" w:hAnsi="Tahoma" w:cs="Tahoma"/>
          <w:sz w:val="20"/>
          <w:szCs w:val="20"/>
        </w:rPr>
        <w:t>u</w:t>
      </w:r>
      <w:r w:rsidRPr="007B7B62">
        <w:rPr>
          <w:rFonts w:ascii="Tahoma" w:hAnsi="Tahoma" w:cs="Tahoma"/>
          <w:sz w:val="20"/>
          <w:szCs w:val="20"/>
        </w:rPr>
        <w:t>v</w:t>
      </w:r>
      <w:r w:rsidR="00AC43A3" w:rsidRPr="007B7B62">
        <w:rPr>
          <w:rFonts w:ascii="Tahoma" w:hAnsi="Tahoma" w:cs="Tahoma"/>
          <w:sz w:val="20"/>
          <w:szCs w:val="20"/>
        </w:rPr>
        <w:t>y</w:t>
      </w:r>
      <w:r w:rsidRPr="007B7B62">
        <w:rPr>
          <w:rFonts w:ascii="Tahoma" w:hAnsi="Tahoma" w:cs="Tahoma"/>
          <w:sz w:val="20"/>
          <w:szCs w:val="20"/>
        </w:rPr>
        <w:t xml:space="preserve">, na čo </w:t>
      </w:r>
      <w:r w:rsidR="00CB610F">
        <w:rPr>
          <w:rFonts w:ascii="Tahoma" w:hAnsi="Tahoma" w:cs="Tahoma"/>
          <w:sz w:val="20"/>
          <w:szCs w:val="20"/>
        </w:rPr>
        <w:t>sub</w:t>
      </w:r>
      <w:r w:rsidRPr="007B7B62">
        <w:rPr>
          <w:rFonts w:ascii="Tahoma" w:hAnsi="Tahoma" w:cs="Tahoma"/>
          <w:sz w:val="20"/>
          <w:szCs w:val="20"/>
        </w:rPr>
        <w:t xml:space="preserve">dodávateľov </w:t>
      </w:r>
      <w:r w:rsidR="004C307B">
        <w:rPr>
          <w:rFonts w:ascii="Tahoma" w:hAnsi="Tahoma" w:cs="Tahoma"/>
          <w:snapToGrid w:val="0"/>
          <w:sz w:val="20"/>
          <w:szCs w:val="20"/>
        </w:rPr>
        <w:t>Projektant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zmluvne upozorní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zabezpečí, že sa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takomto rozsahu na takúto situáciu nebude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zmluvách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dodávateľmi vzťahovať záväzok mlčanlivosti, ak by aj bol platne </w:t>
      </w:r>
      <w:r w:rsidRPr="007B7B62">
        <w:rPr>
          <w:rFonts w:ascii="Tahoma" w:hAnsi="Tahoma" w:cs="Tahoma"/>
          <w:sz w:val="20"/>
          <w:szCs w:val="20"/>
        </w:rPr>
        <w:lastRenderedPageBreak/>
        <w:t>dohodnutý</w:t>
      </w:r>
      <w:r w:rsidR="00656727" w:rsidRPr="007B7B62">
        <w:rPr>
          <w:rFonts w:ascii="Tahoma" w:hAnsi="Tahoma" w:cs="Tahoma"/>
          <w:sz w:val="20"/>
          <w:szCs w:val="20"/>
        </w:rPr>
        <w:t xml:space="preserve"> a</w:t>
      </w:r>
      <w:r w:rsidR="00AC43A3" w:rsidRPr="007B7B62">
        <w:rPr>
          <w:rFonts w:ascii="Tahoma" w:hAnsi="Tahoma" w:cs="Tahoma"/>
          <w:sz w:val="20"/>
          <w:szCs w:val="20"/>
        </w:rPr>
        <w:t xml:space="preserve"> (ii) </w:t>
      </w:r>
      <w:r w:rsidR="00CB610F">
        <w:rPr>
          <w:rFonts w:ascii="Tahoma" w:hAnsi="Tahoma" w:cs="Tahoma"/>
          <w:sz w:val="20"/>
          <w:szCs w:val="20"/>
        </w:rPr>
        <w:t>sub</w:t>
      </w:r>
      <w:r w:rsidR="00AC43A3" w:rsidRPr="007B7B62">
        <w:rPr>
          <w:rFonts w:ascii="Tahoma" w:hAnsi="Tahoma" w:cs="Tahoma"/>
          <w:sz w:val="20"/>
          <w:szCs w:val="20"/>
        </w:rPr>
        <w:t>dodávateľské oprávnenia, licencie, certifikáty, a</w:t>
      </w:r>
      <w:r w:rsidR="00E1712A">
        <w:rPr>
          <w:rFonts w:ascii="Tahoma" w:hAnsi="Tahoma" w:cs="Tahoma"/>
          <w:sz w:val="20"/>
          <w:szCs w:val="20"/>
        </w:rPr>
        <w:t> </w:t>
      </w:r>
      <w:r w:rsidR="00AC43A3" w:rsidRPr="007B7B62">
        <w:rPr>
          <w:rFonts w:ascii="Tahoma" w:hAnsi="Tahoma" w:cs="Tahoma"/>
          <w:sz w:val="20"/>
          <w:szCs w:val="20"/>
        </w:rPr>
        <w:t>pod</w:t>
      </w:r>
      <w:r w:rsidRPr="007B7B62">
        <w:rPr>
          <w:rFonts w:ascii="Tahoma" w:hAnsi="Tahoma" w:cs="Tahoma"/>
          <w:sz w:val="20"/>
          <w:szCs w:val="20"/>
        </w:rPr>
        <w:t>.</w:t>
      </w:r>
      <w:r w:rsidR="007353F6" w:rsidRPr="007B7B62">
        <w:rPr>
          <w:rFonts w:ascii="Tahoma" w:hAnsi="Tahoma" w:cs="Tahoma"/>
          <w:sz w:val="20"/>
          <w:szCs w:val="20"/>
        </w:rPr>
        <w:t xml:space="preserve"> Ak </w:t>
      </w:r>
      <w:r w:rsidR="004C307B">
        <w:rPr>
          <w:rFonts w:ascii="Tahoma" w:hAnsi="Tahoma" w:cs="Tahoma"/>
          <w:sz w:val="20"/>
          <w:szCs w:val="20"/>
        </w:rPr>
        <w:t>BBSK</w:t>
      </w:r>
      <w:r w:rsidR="007353F6" w:rsidRPr="007B7B62">
        <w:rPr>
          <w:rFonts w:ascii="Tahoma" w:hAnsi="Tahoma" w:cs="Tahoma"/>
          <w:sz w:val="20"/>
          <w:szCs w:val="20"/>
        </w:rPr>
        <w:t xml:space="preserve"> nebude požadovať osvedčené kópie takýchto dokumentov, postačí ich </w:t>
      </w:r>
      <w:r w:rsidR="007353F6" w:rsidRPr="004B2384">
        <w:rPr>
          <w:rFonts w:ascii="Tahoma" w:hAnsi="Tahoma" w:cs="Tahoma"/>
          <w:sz w:val="20"/>
          <w:szCs w:val="20"/>
        </w:rPr>
        <w:t xml:space="preserve">predloženie vo forme kópie bez osvedčenia. </w:t>
      </w:r>
      <w:r w:rsidR="00656727" w:rsidRPr="004B2384">
        <w:rPr>
          <w:rFonts w:ascii="Tahoma" w:hAnsi="Tahoma" w:cs="Tahoma"/>
          <w:sz w:val="20"/>
          <w:szCs w:val="20"/>
        </w:rPr>
        <w:t xml:space="preserve"> </w:t>
      </w:r>
    </w:p>
    <w:p w14:paraId="241B743C" w14:textId="256E129D" w:rsidR="003C6626" w:rsidRDefault="003C6626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(b)</w:t>
      </w:r>
      <w:r w:rsidRPr="004B2384">
        <w:rPr>
          <w:rFonts w:ascii="Tahoma" w:hAnsi="Tahoma" w:cs="Tahoma"/>
          <w:sz w:val="20"/>
          <w:szCs w:val="20"/>
        </w:rPr>
        <w:tab/>
      </w:r>
    </w:p>
    <w:p w14:paraId="3EB8B106" w14:textId="0ACCCC75" w:rsidR="00DF471B" w:rsidRPr="007B7B62" w:rsidRDefault="00DF471B" w:rsidP="00DF471B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Z</w:t>
      </w:r>
      <w:r w:rsidRPr="007B7B62">
        <w:rPr>
          <w:rFonts w:ascii="Tahoma" w:hAnsi="Tahoma" w:cs="Tahoma"/>
          <w:snapToGrid w:val="0"/>
          <w:sz w:val="20"/>
          <w:szCs w:val="20"/>
        </w:rPr>
        <w:t>áväzk</w:t>
      </w:r>
      <w:r>
        <w:rPr>
          <w:rFonts w:ascii="Tahoma" w:hAnsi="Tahoma" w:cs="Tahoma"/>
          <w:snapToGrid w:val="0"/>
          <w:sz w:val="20"/>
          <w:szCs w:val="20"/>
        </w:rPr>
        <w:t>y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650657">
        <w:rPr>
          <w:rFonts w:ascii="Tahoma" w:hAnsi="Tahoma" w:cs="Tahoma"/>
          <w:snapToGrid w:val="0"/>
          <w:sz w:val="20"/>
          <w:szCs w:val="20"/>
        </w:rPr>
        <w:t>Projektanta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podľa tohto bodu </w:t>
      </w:r>
      <w:r w:rsidRPr="007B7B62">
        <w:rPr>
          <w:rFonts w:ascii="Tahoma" w:hAnsi="Tahoma" w:cs="Tahoma"/>
          <w:snapToGrid w:val="0"/>
          <w:sz w:val="20"/>
          <w:szCs w:val="20"/>
        </w:rPr>
        <w:t>trv</w:t>
      </w:r>
      <w:r>
        <w:rPr>
          <w:rFonts w:ascii="Tahoma" w:hAnsi="Tahoma" w:cs="Tahoma"/>
          <w:snapToGrid w:val="0"/>
          <w:sz w:val="20"/>
          <w:szCs w:val="20"/>
        </w:rPr>
        <w:t>ajú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a</w:t>
      </w:r>
      <w:r w:rsidRPr="007B7B62">
        <w:rPr>
          <w:rFonts w:ascii="Tahoma" w:hAnsi="Tahoma" w:cs="Tahoma"/>
          <w:sz w:val="20"/>
          <w:szCs w:val="20"/>
        </w:rPr>
        <w:t>j po zániku Zmluvy z</w:t>
      </w:r>
      <w:r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akéhokoľvek dôvodu.</w:t>
      </w:r>
    </w:p>
    <w:p w14:paraId="33A70F4B" w14:textId="6CBAD21A" w:rsidR="008B4184" w:rsidRPr="007B7B62" w:rsidRDefault="00D030B2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3C13B6">
        <w:rPr>
          <w:rFonts w:ascii="Tahoma" w:hAnsi="Tahoma" w:cs="Tahoma"/>
          <w:b/>
          <w:bCs/>
          <w:sz w:val="20"/>
          <w:szCs w:val="20"/>
        </w:rPr>
        <w:t>2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.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5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ab/>
      </w:r>
      <w:bookmarkStart w:id="29" w:name="_Hlk102505959"/>
      <w:r w:rsidR="008B4184" w:rsidRPr="007B7B62">
        <w:rPr>
          <w:rFonts w:ascii="Tahoma" w:hAnsi="Tahoma" w:cs="Tahoma"/>
          <w:b/>
          <w:bCs/>
          <w:sz w:val="20"/>
          <w:szCs w:val="20"/>
        </w:rPr>
        <w:t>Zákon o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slobode informácií</w:t>
      </w:r>
    </w:p>
    <w:p w14:paraId="2B027CE6" w14:textId="0123B747" w:rsidR="008B4184" w:rsidRPr="007B7B62" w:rsidRDefault="008A5E4F" w:rsidP="00050C3D">
      <w:pPr>
        <w:ind w:left="709" w:hanging="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Zmluvné strany berú</w:t>
      </w:r>
      <w:r w:rsidR="008B4184" w:rsidRPr="007B7B62">
        <w:rPr>
          <w:rFonts w:ascii="Tahoma" w:hAnsi="Tahoma" w:cs="Tahoma"/>
          <w:sz w:val="20"/>
          <w:szCs w:val="20"/>
        </w:rPr>
        <w:t xml:space="preserve"> na vedomie, že Zmluva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informácie získané na jej základe, prípadne akékoľvek ďalšie súvisiace informácie, môžu podliehať aplikovateľným ustanoveniam Zákona o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slobode informácií,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preto tieto môžu podliehať povinnosti </w:t>
      </w:r>
      <w:r w:rsidR="00C9284E">
        <w:rPr>
          <w:rFonts w:ascii="Tahoma" w:hAnsi="Tahoma" w:cs="Tahoma"/>
          <w:sz w:val="20"/>
          <w:szCs w:val="20"/>
        </w:rPr>
        <w:t xml:space="preserve">BBSK </w:t>
      </w:r>
      <w:r w:rsidR="008B4184" w:rsidRPr="007B7B62">
        <w:rPr>
          <w:rFonts w:ascii="Tahoma" w:hAnsi="Tahoma" w:cs="Tahoma"/>
          <w:sz w:val="20"/>
          <w:szCs w:val="20"/>
        </w:rPr>
        <w:t>zverejniť ich alebo poskytnúť v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súlade s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týmto právnym predpisom;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8B4184" w:rsidRPr="007B7B62">
        <w:rPr>
          <w:rFonts w:ascii="Tahoma" w:hAnsi="Tahoma" w:cs="Tahoma"/>
          <w:sz w:val="20"/>
          <w:szCs w:val="20"/>
        </w:rPr>
        <w:t xml:space="preserve"> berie na vedomie</w:t>
      </w:r>
      <w:r>
        <w:rPr>
          <w:rFonts w:ascii="Tahoma" w:hAnsi="Tahoma" w:cs="Tahoma"/>
          <w:sz w:val="20"/>
          <w:szCs w:val="20"/>
        </w:rPr>
        <w:t xml:space="preserve"> a vopred súhlasí</w:t>
      </w:r>
      <w:r w:rsidR="008B4184" w:rsidRPr="007B7B62">
        <w:rPr>
          <w:rFonts w:ascii="Tahoma" w:hAnsi="Tahoma" w:cs="Tahoma"/>
          <w:sz w:val="20"/>
          <w:szCs w:val="20"/>
        </w:rPr>
        <w:t xml:space="preserve">, že </w:t>
      </w:r>
      <w:r w:rsidR="00C9284E">
        <w:rPr>
          <w:rFonts w:ascii="Tahoma" w:hAnsi="Tahoma" w:cs="Tahoma"/>
          <w:sz w:val="20"/>
          <w:szCs w:val="20"/>
        </w:rPr>
        <w:t>BBSK</w:t>
      </w:r>
      <w:r w:rsidR="008B4184" w:rsidRPr="007B7B62">
        <w:rPr>
          <w:rFonts w:ascii="Tahoma" w:hAnsi="Tahoma" w:cs="Tahoma"/>
          <w:sz w:val="20"/>
          <w:szCs w:val="20"/>
        </w:rPr>
        <w:t xml:space="preserve"> takéto informácie zverejní a/alebo sprístupní v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rozsahu povinností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spôsobom vyplývajúc</w:t>
      </w:r>
      <w:r w:rsidR="00DA7A45">
        <w:rPr>
          <w:rFonts w:ascii="Tahoma" w:hAnsi="Tahoma" w:cs="Tahoma"/>
          <w:sz w:val="20"/>
          <w:szCs w:val="20"/>
        </w:rPr>
        <w:t>i</w:t>
      </w:r>
      <w:r w:rsidR="008B4184" w:rsidRPr="007B7B62">
        <w:rPr>
          <w:rFonts w:ascii="Tahoma" w:hAnsi="Tahoma" w:cs="Tahoma"/>
          <w:sz w:val="20"/>
          <w:szCs w:val="20"/>
        </w:rPr>
        <w:t>m zo zákona. Na túto skutočnosť</w:t>
      </w:r>
      <w:r w:rsidR="00D914EA" w:rsidRPr="007B7B62">
        <w:rPr>
          <w:rFonts w:ascii="Tahoma" w:hAnsi="Tahoma" w:cs="Tahoma"/>
          <w:sz w:val="20"/>
          <w:szCs w:val="20"/>
        </w:rPr>
        <w:t xml:space="preserve">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4184" w:rsidRPr="007B7B62">
        <w:rPr>
          <w:rFonts w:ascii="Tahoma" w:hAnsi="Tahoma" w:cs="Tahoma"/>
          <w:sz w:val="20"/>
          <w:szCs w:val="20"/>
        </w:rPr>
        <w:t>zmluvne alebo iným vhodným spôsobom upozorní všetky osoby, na základe dodávok od ktorých, alebo na základe spolupráce s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ktorými, bude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656727" w:rsidRPr="007B7B62">
        <w:rPr>
          <w:rFonts w:ascii="Tahoma" w:hAnsi="Tahoma" w:cs="Tahoma"/>
          <w:sz w:val="20"/>
          <w:szCs w:val="20"/>
        </w:rPr>
        <w:t xml:space="preserve"> Dielo vykonávať</w:t>
      </w:r>
      <w:r w:rsidR="008B4184" w:rsidRPr="007B7B62">
        <w:rPr>
          <w:rFonts w:ascii="Tahoma" w:hAnsi="Tahoma" w:cs="Tahoma"/>
          <w:sz w:val="20"/>
          <w:szCs w:val="20"/>
        </w:rPr>
        <w:t xml:space="preserve">. </w:t>
      </w:r>
    </w:p>
    <w:bookmarkEnd w:id="29"/>
    <w:p w14:paraId="197E566E" w14:textId="349042FF" w:rsidR="008B4184" w:rsidRPr="007B7B62" w:rsidRDefault="00D030B2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2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.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6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ab/>
        <w:t>Ochrana osobných údajov</w:t>
      </w:r>
      <w:r w:rsidR="00B14A60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EC66965" w14:textId="356A73C8" w:rsidR="008B4184" w:rsidRPr="007B7B62" w:rsidRDefault="008B4184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  <w:t>Zmluvné strany sa týmto zaväzujú, že budú dodržiavať povinnosti uložené Zmluvným stranám na základe GDPR. Zmluvné strany sa zaväzujú, že osobné údaje,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ktorými sa na základe Zmluvy oboznámia, nebudú okrem povinností vyplývajúcich z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aplikovateľných všeobecne záväzných právnych predpisov nijak zverejňovať, ani ich akoukoľvek formou spracúvať, reprodukovať alebo podávať ich akýmkoľvek tretím neoprávneným osobám.</w:t>
      </w:r>
    </w:p>
    <w:p w14:paraId="3CC5FA58" w14:textId="586B5E10" w:rsidR="008B4184" w:rsidRPr="007B7B62" w:rsidRDefault="008B4184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(b)</w:t>
      </w:r>
      <w:r w:rsidRPr="007B7B62">
        <w:rPr>
          <w:rFonts w:ascii="Tahoma" w:hAnsi="Tahoma" w:cs="Tahoma"/>
          <w:sz w:val="20"/>
          <w:szCs w:val="20"/>
        </w:rPr>
        <w:tab/>
        <w:t>Ak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dôsledku poskytovania súčinnosti podľa Zmluvy budú niektorou zo Zmluvných strán druhej Zmluvnej strane poskytnuté osobné údaje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dôsledku toho by malo dôjsť k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sprac</w:t>
      </w:r>
      <w:r w:rsidR="00DF471B">
        <w:rPr>
          <w:rFonts w:ascii="Tahoma" w:hAnsi="Tahoma" w:cs="Tahoma"/>
          <w:sz w:val="20"/>
          <w:szCs w:val="20"/>
        </w:rPr>
        <w:t>o</w:t>
      </w:r>
      <w:r w:rsidRPr="007B7B62">
        <w:rPr>
          <w:rFonts w:ascii="Tahoma" w:hAnsi="Tahoma" w:cs="Tahoma"/>
          <w:sz w:val="20"/>
          <w:szCs w:val="20"/>
        </w:rPr>
        <w:t>vaniu takých osobných údajov, Zmluvné strany osobitne posúdia potrebu uzatvorenia dohody o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podmienkach spracovania osobných údajov, príp. jej zmeny</w:t>
      </w:r>
      <w:r w:rsidR="0080085E">
        <w:rPr>
          <w:rFonts w:ascii="Tahoma" w:hAnsi="Tahoma" w:cs="Tahoma"/>
          <w:sz w:val="20"/>
          <w:szCs w:val="20"/>
        </w:rPr>
        <w:t xml:space="preserve"> a</w:t>
      </w:r>
      <w:r w:rsidR="00E1712A">
        <w:rPr>
          <w:rFonts w:ascii="Tahoma" w:hAnsi="Tahoma" w:cs="Tahoma"/>
          <w:sz w:val="20"/>
          <w:szCs w:val="20"/>
        </w:rPr>
        <w:t> </w:t>
      </w:r>
      <w:r w:rsidR="0080085E">
        <w:rPr>
          <w:rFonts w:ascii="Tahoma" w:hAnsi="Tahoma" w:cs="Tahoma"/>
          <w:sz w:val="20"/>
          <w:szCs w:val="20"/>
        </w:rPr>
        <w:t>ak to bude potrebné, zaväzujú sa ju uzat</w:t>
      </w:r>
      <w:r w:rsidR="006D5F24">
        <w:rPr>
          <w:rFonts w:ascii="Tahoma" w:hAnsi="Tahoma" w:cs="Tahoma"/>
          <w:sz w:val="20"/>
          <w:szCs w:val="20"/>
        </w:rPr>
        <w:t>v</w:t>
      </w:r>
      <w:r w:rsidR="0080085E">
        <w:rPr>
          <w:rFonts w:ascii="Tahoma" w:hAnsi="Tahoma" w:cs="Tahoma"/>
          <w:sz w:val="20"/>
          <w:szCs w:val="20"/>
        </w:rPr>
        <w:t>ori</w:t>
      </w:r>
      <w:r w:rsidR="006D5F24">
        <w:rPr>
          <w:rFonts w:ascii="Tahoma" w:hAnsi="Tahoma" w:cs="Tahoma"/>
          <w:sz w:val="20"/>
          <w:szCs w:val="20"/>
        </w:rPr>
        <w:t>ť</w:t>
      </w:r>
      <w:r w:rsidRPr="007B7B62">
        <w:rPr>
          <w:rFonts w:ascii="Tahoma" w:hAnsi="Tahoma" w:cs="Tahoma"/>
          <w:sz w:val="20"/>
          <w:szCs w:val="20"/>
        </w:rPr>
        <w:t>.</w:t>
      </w:r>
    </w:p>
    <w:p w14:paraId="7A945856" w14:textId="2BC4332C" w:rsidR="00EE61BE" w:rsidRPr="007B7B62" w:rsidRDefault="00B169FB" w:rsidP="00050C3D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 w:rsidR="00EE61BE" w:rsidRPr="007B7B62">
        <w:rPr>
          <w:rFonts w:ascii="Tahoma" w:hAnsi="Tahoma" w:cs="Tahoma"/>
          <w:sz w:val="20"/>
          <w:szCs w:val="20"/>
        </w:rPr>
        <w:tab/>
        <w:t xml:space="preserve">Záväzky podľa tohto bodu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trvajú a</w:t>
      </w:r>
      <w:r w:rsidR="00EE61BE" w:rsidRPr="007B7B62">
        <w:rPr>
          <w:rFonts w:ascii="Tahoma" w:hAnsi="Tahoma" w:cs="Tahoma"/>
          <w:sz w:val="20"/>
          <w:szCs w:val="20"/>
        </w:rPr>
        <w:t>j po zániku Zmluv</w:t>
      </w:r>
      <w:r>
        <w:rPr>
          <w:rFonts w:ascii="Tahoma" w:hAnsi="Tahoma" w:cs="Tahoma"/>
          <w:sz w:val="20"/>
          <w:szCs w:val="20"/>
        </w:rPr>
        <w:t>y</w:t>
      </w:r>
      <w:r w:rsidR="00E1712A">
        <w:rPr>
          <w:rFonts w:ascii="Tahoma" w:hAnsi="Tahoma" w:cs="Tahoma"/>
          <w:sz w:val="20"/>
          <w:szCs w:val="20"/>
        </w:rPr>
        <w:t> </w:t>
      </w:r>
      <w:r w:rsidR="00EE61BE" w:rsidRPr="007B7B62">
        <w:rPr>
          <w:rFonts w:ascii="Tahoma" w:hAnsi="Tahoma" w:cs="Tahoma"/>
          <w:sz w:val="20"/>
          <w:szCs w:val="20"/>
        </w:rPr>
        <w:t>z akéhokoľvek dôvodu.</w:t>
      </w:r>
    </w:p>
    <w:p w14:paraId="10DDD1CB" w14:textId="11FECD6E" w:rsidR="00BE0682" w:rsidRPr="00BE0682" w:rsidRDefault="00BE0682" w:rsidP="00BE0682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BE0682"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2</w:t>
      </w:r>
      <w:r w:rsidRPr="00BE0682">
        <w:rPr>
          <w:rFonts w:ascii="Tahoma" w:hAnsi="Tahoma" w:cs="Tahoma"/>
          <w:b/>
          <w:bCs/>
          <w:sz w:val="20"/>
          <w:szCs w:val="20"/>
        </w:rPr>
        <w:t>.</w:t>
      </w:r>
      <w:r w:rsidR="00285364">
        <w:rPr>
          <w:rFonts w:ascii="Tahoma" w:hAnsi="Tahoma" w:cs="Tahoma"/>
          <w:b/>
          <w:bCs/>
          <w:sz w:val="20"/>
          <w:szCs w:val="20"/>
        </w:rPr>
        <w:t>7</w:t>
      </w:r>
      <w:r w:rsidRPr="00BE0682">
        <w:rPr>
          <w:rFonts w:ascii="Tahoma" w:hAnsi="Tahoma" w:cs="Tahoma"/>
          <w:b/>
          <w:bCs/>
          <w:sz w:val="20"/>
          <w:szCs w:val="20"/>
        </w:rPr>
        <w:tab/>
        <w:t>Spolupráca</w:t>
      </w:r>
    </w:p>
    <w:p w14:paraId="28C613B7" w14:textId="2311F3AB" w:rsidR="00BE0682" w:rsidRDefault="00227D08" w:rsidP="00227D0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BBSK</w:t>
      </w:r>
      <w:r w:rsidR="00BE0682" w:rsidRPr="00EB758B">
        <w:rPr>
          <w:rFonts w:ascii="Tahoma" w:hAnsi="Tahoma" w:cs="Tahoma"/>
          <w:sz w:val="20"/>
          <w:szCs w:val="20"/>
        </w:rPr>
        <w:t xml:space="preserve"> poskytne </w:t>
      </w:r>
      <w:r w:rsidR="000B0E71">
        <w:rPr>
          <w:rFonts w:ascii="Tahoma" w:hAnsi="Tahoma" w:cs="Tahoma"/>
          <w:sz w:val="20"/>
          <w:szCs w:val="20"/>
        </w:rPr>
        <w:t>Projektantovi</w:t>
      </w:r>
      <w:r w:rsidR="00BE0682" w:rsidRPr="00EB758B">
        <w:rPr>
          <w:rFonts w:ascii="Tahoma" w:hAnsi="Tahoma" w:cs="Tahoma"/>
          <w:sz w:val="20"/>
          <w:szCs w:val="20"/>
        </w:rPr>
        <w:t xml:space="preserve"> bez zbytočného odkladu na žiadosť </w:t>
      </w:r>
      <w:r w:rsidR="000B0E71">
        <w:rPr>
          <w:rFonts w:ascii="Tahoma" w:hAnsi="Tahoma" w:cs="Tahoma"/>
          <w:sz w:val="20"/>
          <w:szCs w:val="20"/>
        </w:rPr>
        <w:t>Projektanta</w:t>
      </w:r>
      <w:r w:rsidR="00BE0682" w:rsidRPr="00EB758B">
        <w:rPr>
          <w:rFonts w:ascii="Tahoma" w:hAnsi="Tahoma" w:cs="Tahoma"/>
          <w:sz w:val="20"/>
          <w:szCs w:val="20"/>
        </w:rPr>
        <w:t xml:space="preserve"> za účelom riadneho a včasného vykonania Zmluvy, v nevyhnutnom rozsahu, súčinnosť predpokladanú Zmluvou alebo zákonom, ak </w:t>
      </w:r>
      <w:r w:rsidR="000B0E71">
        <w:rPr>
          <w:rFonts w:ascii="Tahoma" w:hAnsi="Tahoma" w:cs="Tahoma"/>
          <w:sz w:val="20"/>
          <w:szCs w:val="20"/>
        </w:rPr>
        <w:t>Projektant</w:t>
      </w:r>
      <w:r w:rsidR="00BE0682" w:rsidRPr="00EB758B">
        <w:rPr>
          <w:rFonts w:ascii="Tahoma" w:hAnsi="Tahoma" w:cs="Tahoma"/>
          <w:sz w:val="20"/>
          <w:szCs w:val="20"/>
        </w:rPr>
        <w:t xml:space="preserve"> ani pri vynaložení všetkej odbornej starostlivosti nevie zabezpečiť úkon potrebný na riadne a/alebo včasné vykonanie Diela</w:t>
      </w:r>
      <w:r w:rsidR="00BE0682">
        <w:rPr>
          <w:rFonts w:ascii="Tahoma" w:hAnsi="Tahoma" w:cs="Tahoma"/>
          <w:sz w:val="20"/>
          <w:szCs w:val="20"/>
        </w:rPr>
        <w:t xml:space="preserve"> alebo poskytnutie akejkoľvek </w:t>
      </w:r>
      <w:r w:rsidR="000C02EB">
        <w:rPr>
          <w:rFonts w:ascii="Tahoma" w:hAnsi="Tahoma" w:cs="Tahoma"/>
          <w:sz w:val="20"/>
          <w:szCs w:val="20"/>
        </w:rPr>
        <w:t>S</w:t>
      </w:r>
      <w:r w:rsidR="00BE0682">
        <w:rPr>
          <w:rFonts w:ascii="Tahoma" w:hAnsi="Tahoma" w:cs="Tahoma"/>
          <w:sz w:val="20"/>
          <w:szCs w:val="20"/>
        </w:rPr>
        <w:t xml:space="preserve">lužby </w:t>
      </w:r>
      <w:r w:rsidR="00BE0682" w:rsidRPr="00EB758B">
        <w:rPr>
          <w:rFonts w:ascii="Tahoma" w:hAnsi="Tahoma" w:cs="Tahoma"/>
          <w:sz w:val="20"/>
          <w:szCs w:val="20"/>
        </w:rPr>
        <w:t xml:space="preserve">iným spôsobom. </w:t>
      </w:r>
    </w:p>
    <w:p w14:paraId="3924B4F7" w14:textId="67FAB438" w:rsidR="00227D08" w:rsidRDefault="00227D08" w:rsidP="00227D0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  <w:t xml:space="preserve">Na účely riadneho a včasného plnenia predmetu Zmluvy sa </w:t>
      </w:r>
      <w:r w:rsidR="000B0E71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zaväzuje spolupracovať riadne, spôsobom a v lehot</w:t>
      </w:r>
      <w:r w:rsidR="00EA2CB9">
        <w:rPr>
          <w:rFonts w:ascii="Tahoma" w:hAnsi="Tahoma" w:cs="Tahoma"/>
          <w:sz w:val="20"/>
          <w:szCs w:val="20"/>
        </w:rPr>
        <w:t>ách</w:t>
      </w:r>
      <w:r>
        <w:rPr>
          <w:rFonts w:ascii="Tahoma" w:hAnsi="Tahoma" w:cs="Tahoma"/>
          <w:sz w:val="20"/>
          <w:szCs w:val="20"/>
        </w:rPr>
        <w:t xml:space="preserve"> určených </w:t>
      </w:r>
      <w:r w:rsidR="000B0E71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s akoukoľvek treťou osobou určenou </w:t>
      </w:r>
      <w:r w:rsidR="000B0E71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>.</w:t>
      </w:r>
    </w:p>
    <w:p w14:paraId="027C9071" w14:textId="17E0AE40" w:rsidR="00A51EBD" w:rsidRDefault="00A51EBD" w:rsidP="00A51EBD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F47F94">
        <w:rPr>
          <w:rFonts w:ascii="Tahoma" w:hAnsi="Tahoma" w:cs="Tahoma"/>
          <w:b/>
          <w:bCs/>
          <w:sz w:val="20"/>
          <w:szCs w:val="20"/>
        </w:rPr>
        <w:t>12.8</w:t>
      </w:r>
      <w:r w:rsidRPr="00F47F94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 xml:space="preserve">Uplatňovanie medzinárodných sankcií </w:t>
      </w:r>
    </w:p>
    <w:p w14:paraId="7FBDF5D2" w14:textId="36E0650A" w:rsidR="00A51EBD" w:rsidRPr="00325735" w:rsidRDefault="00A51EBD" w:rsidP="00A51EB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Projektant</w:t>
      </w:r>
      <w:r w:rsidRPr="003257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vyhlasuje, že ku dňu uzatvorenia Zmluvy </w:t>
      </w:r>
      <w:r w:rsidRPr="00FA6701">
        <w:rPr>
          <w:rFonts w:ascii="Tahoma" w:hAnsi="Tahoma" w:cs="Tahoma"/>
          <w:sz w:val="20"/>
          <w:szCs w:val="20"/>
        </w:rPr>
        <w:t>nie je osobou podľa</w:t>
      </w:r>
      <w:r w:rsidRPr="00325735">
        <w:rPr>
          <w:rFonts w:ascii="Tahoma" w:hAnsi="Tahoma" w:cs="Tahoma"/>
          <w:sz w:val="20"/>
          <w:szCs w:val="20"/>
        </w:rPr>
        <w:t xml:space="preserve"> článku 5k </w:t>
      </w:r>
      <w:r>
        <w:rPr>
          <w:rFonts w:ascii="Tahoma" w:hAnsi="Tahoma" w:cs="Tahoma"/>
          <w:sz w:val="20"/>
          <w:szCs w:val="20"/>
        </w:rPr>
        <w:t>N</w:t>
      </w:r>
      <w:r w:rsidRPr="00325735">
        <w:rPr>
          <w:rFonts w:ascii="Tahoma" w:hAnsi="Tahoma" w:cs="Tahoma"/>
          <w:sz w:val="20"/>
          <w:szCs w:val="20"/>
        </w:rPr>
        <w:t xml:space="preserve">ariadenia o reštriktívnych opatreniach </w:t>
      </w:r>
      <w:r w:rsidRPr="00FA6701">
        <w:rPr>
          <w:rFonts w:ascii="Tahoma" w:hAnsi="Tahoma" w:cs="Tahoma"/>
          <w:sz w:val="20"/>
          <w:szCs w:val="20"/>
        </w:rPr>
        <w:t xml:space="preserve">a že takouto osobou nie je ani žiadny </w:t>
      </w:r>
      <w:r w:rsidRPr="00325735">
        <w:rPr>
          <w:rFonts w:ascii="Tahoma" w:hAnsi="Tahoma" w:cs="Tahoma"/>
          <w:sz w:val="20"/>
          <w:szCs w:val="20"/>
        </w:rPr>
        <w:t xml:space="preserve">subdodávateľ, alebo dodávateľ </w:t>
      </w:r>
      <w:r w:rsidR="000B0E71">
        <w:rPr>
          <w:rFonts w:ascii="Tahoma" w:hAnsi="Tahoma" w:cs="Tahoma"/>
          <w:sz w:val="20"/>
          <w:szCs w:val="20"/>
        </w:rPr>
        <w:t>Projektanta</w:t>
      </w:r>
      <w:r w:rsidRPr="00325735">
        <w:rPr>
          <w:rFonts w:ascii="Tahoma" w:hAnsi="Tahoma" w:cs="Tahoma"/>
          <w:sz w:val="20"/>
          <w:szCs w:val="20"/>
        </w:rPr>
        <w:t>, ani žiadny subjekt, ktorých kapacity sa využívajú v zmysle smerníc Európskeho parlamentu a</w:t>
      </w:r>
      <w:r>
        <w:rPr>
          <w:rFonts w:ascii="Tahoma" w:hAnsi="Tahoma" w:cs="Tahoma"/>
          <w:sz w:val="20"/>
          <w:szCs w:val="20"/>
        </w:rPr>
        <w:t> </w:t>
      </w:r>
      <w:r w:rsidRPr="00325735">
        <w:rPr>
          <w:rFonts w:ascii="Tahoma" w:hAnsi="Tahoma" w:cs="Tahoma"/>
          <w:sz w:val="20"/>
          <w:szCs w:val="20"/>
        </w:rPr>
        <w:t>Rady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2014/23/EÚ,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2014/24/EÚ,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2014/25/EÚ a</w:t>
      </w:r>
      <w:r>
        <w:rPr>
          <w:rFonts w:ascii="Tahoma" w:hAnsi="Tahoma" w:cs="Tahoma"/>
          <w:sz w:val="20"/>
          <w:szCs w:val="20"/>
        </w:rPr>
        <w:t xml:space="preserve"> č. </w:t>
      </w:r>
      <w:r w:rsidRPr="00325735">
        <w:rPr>
          <w:rFonts w:ascii="Tahoma" w:hAnsi="Tahoma" w:cs="Tahoma"/>
          <w:sz w:val="20"/>
          <w:szCs w:val="20"/>
        </w:rPr>
        <w:t xml:space="preserve">2009/81/ES, ak na nich pripadá viac ako 10 % hodnoty </w:t>
      </w:r>
      <w:r>
        <w:rPr>
          <w:rFonts w:ascii="Tahoma" w:hAnsi="Tahoma" w:cs="Tahoma"/>
          <w:sz w:val="20"/>
          <w:szCs w:val="20"/>
        </w:rPr>
        <w:t>plnenia predmetu Zmluvy</w:t>
      </w:r>
      <w:r w:rsidRPr="00325735">
        <w:rPr>
          <w:rFonts w:ascii="Tahoma" w:hAnsi="Tahoma" w:cs="Tahoma"/>
          <w:sz w:val="20"/>
          <w:szCs w:val="20"/>
        </w:rPr>
        <w:t>.</w:t>
      </w:r>
    </w:p>
    <w:p w14:paraId="358C7107" w14:textId="6AC8F4EE" w:rsidR="00A51EBD" w:rsidRDefault="00A51EBD" w:rsidP="00A51EB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</w:t>
      </w:r>
      <w:r w:rsidRPr="00325735">
        <w:rPr>
          <w:rFonts w:ascii="Tahoma" w:hAnsi="Tahoma" w:cs="Tahoma"/>
          <w:sz w:val="20"/>
          <w:szCs w:val="20"/>
        </w:rPr>
        <w:t xml:space="preserve">vyhlasuje, že </w:t>
      </w:r>
      <w:r>
        <w:rPr>
          <w:rFonts w:ascii="Tahoma" w:hAnsi="Tahoma" w:cs="Tahoma"/>
          <w:sz w:val="20"/>
          <w:szCs w:val="20"/>
        </w:rPr>
        <w:t>plnenie predmetu tejto Zmluvy</w:t>
      </w:r>
      <w:r w:rsidRPr="00325735">
        <w:rPr>
          <w:rFonts w:ascii="Tahoma" w:hAnsi="Tahoma" w:cs="Tahoma"/>
          <w:sz w:val="20"/>
          <w:szCs w:val="20"/>
        </w:rPr>
        <w:t xml:space="preserve"> nie je v rozpore so </w:t>
      </w:r>
      <w:r>
        <w:rPr>
          <w:rFonts w:ascii="Tahoma" w:hAnsi="Tahoma" w:cs="Tahoma"/>
          <w:sz w:val="20"/>
          <w:szCs w:val="20"/>
        </w:rPr>
        <w:t>Z</w:t>
      </w:r>
      <w:r w:rsidRPr="00325735">
        <w:rPr>
          <w:rFonts w:ascii="Tahoma" w:hAnsi="Tahoma" w:cs="Tahoma"/>
          <w:sz w:val="20"/>
          <w:szCs w:val="20"/>
        </w:rPr>
        <w:t>ákonom</w:t>
      </w:r>
      <w:r>
        <w:rPr>
          <w:rFonts w:ascii="Tahoma" w:hAnsi="Tahoma" w:cs="Tahoma"/>
          <w:sz w:val="20"/>
          <w:szCs w:val="20"/>
        </w:rPr>
        <w:t xml:space="preserve"> o vykonávaní medzinárodných sankcií</w:t>
      </w:r>
      <w:r w:rsidRPr="00325735">
        <w:rPr>
          <w:rFonts w:ascii="Tahoma" w:hAnsi="Tahoma" w:cs="Tahoma"/>
          <w:sz w:val="20"/>
          <w:szCs w:val="20"/>
        </w:rPr>
        <w:t xml:space="preserve">, a teda najmä neporušuje akúkoľvek medzinárodnú sankciu upravenú v akomkoľvek predpise o medzinárodnej sankcii podľa § 2 písm. b) </w:t>
      </w:r>
      <w:r>
        <w:rPr>
          <w:rFonts w:ascii="Tahoma" w:hAnsi="Tahoma" w:cs="Tahoma"/>
          <w:sz w:val="20"/>
          <w:szCs w:val="20"/>
        </w:rPr>
        <w:t>Z</w:t>
      </w:r>
      <w:r w:rsidRPr="00325735">
        <w:rPr>
          <w:rFonts w:ascii="Tahoma" w:hAnsi="Tahoma" w:cs="Tahoma"/>
          <w:sz w:val="20"/>
          <w:szCs w:val="20"/>
        </w:rPr>
        <w:t>ákona o vykonávaní medzinárodných sankcií.</w:t>
      </w:r>
    </w:p>
    <w:p w14:paraId="03E612EB" w14:textId="67D8EE23" w:rsidR="009B3B1A" w:rsidRPr="007B7B62" w:rsidRDefault="009B3B1A" w:rsidP="00AD36F0">
      <w:p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37A65A2" w14:textId="48A0EEE9" w:rsidR="009B3B1A" w:rsidRDefault="00285364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3</w:t>
      </w:r>
      <w:r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ab/>
      </w:r>
      <w:r w:rsidR="009B3B1A">
        <w:rPr>
          <w:rFonts w:ascii="Tahoma" w:hAnsi="Tahoma" w:cs="Tahoma"/>
          <w:b/>
          <w:bCs/>
          <w:sz w:val="20"/>
          <w:szCs w:val="20"/>
        </w:rPr>
        <w:t xml:space="preserve">ZMENA ZMLUVY </w:t>
      </w:r>
    </w:p>
    <w:p w14:paraId="6E652E60" w14:textId="3C57A3C8" w:rsidR="00901690" w:rsidRPr="00901690" w:rsidRDefault="00901690" w:rsidP="0090169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01690">
        <w:rPr>
          <w:rFonts w:ascii="Tahoma" w:hAnsi="Tahoma" w:cs="Tahoma"/>
          <w:b/>
          <w:bCs/>
          <w:sz w:val="20"/>
          <w:szCs w:val="20"/>
        </w:rPr>
        <w:t>13.1</w:t>
      </w:r>
      <w:r w:rsidRPr="00901690">
        <w:rPr>
          <w:rFonts w:ascii="Tahoma" w:hAnsi="Tahoma" w:cs="Tahoma"/>
          <w:b/>
          <w:bCs/>
          <w:sz w:val="20"/>
          <w:szCs w:val="20"/>
        </w:rPr>
        <w:tab/>
        <w:t>Dodatky</w:t>
      </w:r>
    </w:p>
    <w:p w14:paraId="6445AC60" w14:textId="7F90DB13" w:rsidR="00901690" w:rsidRPr="007B7B62" w:rsidRDefault="00901690" w:rsidP="00901690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Jednotlivé ustanovenia Zmluvy je možné meniť len na základe písomnej dohody Zmluvných strán formou písomných a vzostupne očíslovaných dodatkov k Zmluve, podpísaných Zmluvnými stranami, okrem prípadov, keď je v Zmluve výslovne dohodnutá možnosť zmeniť obsah Zmluvy formou jednostranného písomného oznámenia druhej Zmluvnej strane.</w:t>
      </w:r>
    </w:p>
    <w:p w14:paraId="67EBD49D" w14:textId="51EAD5E9" w:rsidR="00901690" w:rsidRPr="000C0BAF" w:rsidRDefault="00D83775" w:rsidP="0090169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0C0BAF">
        <w:rPr>
          <w:rFonts w:ascii="Tahoma" w:hAnsi="Tahoma" w:cs="Tahoma"/>
          <w:b/>
          <w:bCs/>
          <w:sz w:val="20"/>
          <w:szCs w:val="20"/>
        </w:rPr>
        <w:t>13.2</w:t>
      </w:r>
      <w:r w:rsidRPr="000C0BAF">
        <w:rPr>
          <w:rFonts w:ascii="Tahoma" w:hAnsi="Tahoma" w:cs="Tahoma"/>
          <w:b/>
          <w:bCs/>
          <w:sz w:val="20"/>
          <w:szCs w:val="20"/>
        </w:rPr>
        <w:tab/>
        <w:t>Naviac práce</w:t>
      </w:r>
    </w:p>
    <w:p w14:paraId="54FBB29F" w14:textId="39A25588" w:rsidR="004D08E7" w:rsidRDefault="00020931" w:rsidP="0002093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4D08E7" w:rsidRPr="007B7B62">
        <w:rPr>
          <w:rFonts w:ascii="Tahoma" w:hAnsi="Tahoma" w:cs="Tahoma"/>
          <w:sz w:val="20"/>
          <w:szCs w:val="20"/>
        </w:rPr>
        <w:t>Ak dospeje pri plnení predmetu Zmluvy ktorákoľvek zo Zmluvných strán k záveru, že na riadne a/alebo včasné vykonanie Diela je potrebné vykonať práce nepredpokladané Zmluvou (ďalej len</w:t>
      </w:r>
      <w:r w:rsidR="00E31B8D">
        <w:rPr>
          <w:rFonts w:ascii="Tahoma" w:hAnsi="Tahoma" w:cs="Tahoma"/>
          <w:sz w:val="20"/>
          <w:szCs w:val="20"/>
        </w:rPr>
        <w:t xml:space="preserve"> ako</w:t>
      </w:r>
      <w:r w:rsidR="004D08E7" w:rsidRPr="007B7B62">
        <w:rPr>
          <w:rFonts w:ascii="Tahoma" w:hAnsi="Tahoma" w:cs="Tahoma"/>
          <w:sz w:val="20"/>
          <w:szCs w:val="20"/>
        </w:rPr>
        <w:t xml:space="preserve"> „</w:t>
      </w:r>
      <w:r w:rsidR="004D08E7" w:rsidRPr="007B7B62">
        <w:rPr>
          <w:rFonts w:ascii="Tahoma" w:hAnsi="Tahoma" w:cs="Tahoma"/>
          <w:b/>
          <w:bCs/>
          <w:sz w:val="20"/>
          <w:szCs w:val="20"/>
        </w:rPr>
        <w:t>naviac práce</w:t>
      </w:r>
      <w:r w:rsidR="004D08E7" w:rsidRPr="007B7B62">
        <w:rPr>
          <w:rFonts w:ascii="Tahoma" w:hAnsi="Tahoma" w:cs="Tahoma"/>
          <w:sz w:val="20"/>
          <w:szCs w:val="20"/>
        </w:rPr>
        <w:t xml:space="preserve">“), takéto práce môže </w:t>
      </w:r>
      <w:r w:rsidR="000B0E71">
        <w:rPr>
          <w:rFonts w:ascii="Tahoma" w:hAnsi="Tahoma" w:cs="Tahoma"/>
          <w:sz w:val="20"/>
          <w:szCs w:val="20"/>
        </w:rPr>
        <w:t>Projektant</w:t>
      </w:r>
      <w:r w:rsidR="004D08E7" w:rsidRPr="007B7B62">
        <w:rPr>
          <w:rFonts w:ascii="Tahoma" w:hAnsi="Tahoma" w:cs="Tahoma"/>
          <w:sz w:val="20"/>
          <w:szCs w:val="20"/>
        </w:rPr>
        <w:t xml:space="preserve"> vykonať iba v prípade a iba po tom, ako bude k Zmluve uzatvorený, zákonne súladným spôsobom, najmä v súlade so Zákonom o VO, dodatok, ktorý nadobud</w:t>
      </w:r>
      <w:r w:rsidR="004D08E7">
        <w:rPr>
          <w:rFonts w:ascii="Tahoma" w:hAnsi="Tahoma" w:cs="Tahoma"/>
          <w:sz w:val="20"/>
          <w:szCs w:val="20"/>
        </w:rPr>
        <w:t xml:space="preserve">ol </w:t>
      </w:r>
      <w:r w:rsidR="004D08E7" w:rsidRPr="007B7B62">
        <w:rPr>
          <w:rFonts w:ascii="Tahoma" w:hAnsi="Tahoma" w:cs="Tahoma"/>
          <w:sz w:val="20"/>
          <w:szCs w:val="20"/>
        </w:rPr>
        <w:t xml:space="preserve">účinnosť. Na úhradu </w:t>
      </w:r>
      <w:r w:rsidR="004D08E7" w:rsidRPr="007B7B62">
        <w:rPr>
          <w:rFonts w:ascii="Tahoma" w:hAnsi="Tahoma" w:cs="Tahoma"/>
          <w:sz w:val="20"/>
          <w:szCs w:val="20"/>
        </w:rPr>
        <w:lastRenderedPageBreak/>
        <w:t>akýchkoľvek naviac prác vykonaných v rozpore s predchádzajúcou vetou ne</w:t>
      </w:r>
      <w:r w:rsidR="00E31B8D">
        <w:rPr>
          <w:rFonts w:ascii="Tahoma" w:hAnsi="Tahoma" w:cs="Tahoma"/>
          <w:sz w:val="20"/>
          <w:szCs w:val="20"/>
        </w:rPr>
        <w:t>vznikne</w:t>
      </w:r>
      <w:r w:rsidR="004D08E7" w:rsidRPr="007B7B62">
        <w:rPr>
          <w:rFonts w:ascii="Tahoma" w:hAnsi="Tahoma" w:cs="Tahoma"/>
          <w:sz w:val="20"/>
          <w:szCs w:val="20"/>
        </w:rPr>
        <w:t xml:space="preserve"> </w:t>
      </w:r>
      <w:r w:rsidR="000B0E71">
        <w:rPr>
          <w:rFonts w:ascii="Tahoma" w:hAnsi="Tahoma" w:cs="Tahoma"/>
          <w:sz w:val="20"/>
          <w:szCs w:val="20"/>
        </w:rPr>
        <w:t>Projektantovi</w:t>
      </w:r>
      <w:r w:rsidR="004D08E7" w:rsidRPr="007B7B62">
        <w:rPr>
          <w:rFonts w:ascii="Tahoma" w:hAnsi="Tahoma" w:cs="Tahoma"/>
          <w:sz w:val="20"/>
          <w:szCs w:val="20"/>
        </w:rPr>
        <w:t xml:space="preserve"> </w:t>
      </w:r>
      <w:r w:rsidR="004D08E7">
        <w:rPr>
          <w:rFonts w:ascii="Tahoma" w:hAnsi="Tahoma" w:cs="Tahoma"/>
          <w:sz w:val="20"/>
          <w:szCs w:val="20"/>
        </w:rPr>
        <w:t xml:space="preserve">žiaden </w:t>
      </w:r>
      <w:r w:rsidR="004D08E7" w:rsidRPr="007B7B62">
        <w:rPr>
          <w:rFonts w:ascii="Tahoma" w:hAnsi="Tahoma" w:cs="Tahoma"/>
          <w:sz w:val="20"/>
          <w:szCs w:val="20"/>
        </w:rPr>
        <w:t>právny nárok.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D045B63" w14:textId="78F3C750" w:rsidR="00020931" w:rsidRPr="00BE048C" w:rsidRDefault="00020931" w:rsidP="008A633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  <w:t xml:space="preserve">Projektant nesmie prerušiť alebo zastaviť Vykonávanie Diela </w:t>
      </w:r>
      <w:r w:rsidR="008E2723">
        <w:rPr>
          <w:rFonts w:ascii="Tahoma" w:hAnsi="Tahoma" w:cs="Tahoma"/>
          <w:sz w:val="20"/>
          <w:szCs w:val="20"/>
        </w:rPr>
        <w:t>v prípade, ak nedôjde k zhode</w:t>
      </w:r>
      <w:r>
        <w:rPr>
          <w:rFonts w:ascii="Tahoma" w:hAnsi="Tahoma" w:cs="Tahoma"/>
          <w:sz w:val="20"/>
          <w:szCs w:val="20"/>
        </w:rPr>
        <w:t xml:space="preserve"> Zmluvných strán o tom, či má Projektant nárok na úhradu naviac prác alebo </w:t>
      </w:r>
      <w:r w:rsidR="00022722"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z w:val="20"/>
          <w:szCs w:val="20"/>
        </w:rPr>
        <w:t xml:space="preserve"> predĺženi</w:t>
      </w:r>
      <w:r w:rsidR="00022722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 termínov (míľnikov) </w:t>
      </w:r>
      <w:r w:rsidRPr="00BE048C">
        <w:rPr>
          <w:rFonts w:ascii="Tahoma" w:hAnsi="Tahoma" w:cs="Tahoma"/>
          <w:sz w:val="20"/>
          <w:szCs w:val="20"/>
        </w:rPr>
        <w:t>podľa bodu 4.1 písm. b)</w:t>
      </w:r>
      <w:r w:rsidR="008E2723" w:rsidRPr="00BE048C">
        <w:rPr>
          <w:rFonts w:ascii="Tahoma" w:hAnsi="Tahoma" w:cs="Tahoma"/>
          <w:sz w:val="20"/>
          <w:szCs w:val="20"/>
        </w:rPr>
        <w:t xml:space="preserve"> z</w:t>
      </w:r>
      <w:r w:rsidR="00022722" w:rsidRPr="00BE048C">
        <w:rPr>
          <w:rFonts w:ascii="Tahoma" w:hAnsi="Tahoma" w:cs="Tahoma"/>
          <w:sz w:val="20"/>
          <w:szCs w:val="20"/>
        </w:rPr>
        <w:t> </w:t>
      </w:r>
      <w:r w:rsidR="008E2723" w:rsidRPr="00BE048C">
        <w:rPr>
          <w:rFonts w:ascii="Tahoma" w:hAnsi="Tahoma" w:cs="Tahoma"/>
          <w:sz w:val="20"/>
          <w:szCs w:val="20"/>
        </w:rPr>
        <w:t>titulu</w:t>
      </w:r>
      <w:r w:rsidR="00022722" w:rsidRPr="00BE048C">
        <w:rPr>
          <w:rFonts w:ascii="Tahoma" w:hAnsi="Tahoma" w:cs="Tahoma"/>
          <w:sz w:val="20"/>
          <w:szCs w:val="20"/>
        </w:rPr>
        <w:t xml:space="preserve"> </w:t>
      </w:r>
      <w:r w:rsidR="008E2723" w:rsidRPr="00BE048C">
        <w:rPr>
          <w:rFonts w:ascii="Tahoma" w:hAnsi="Tahoma" w:cs="Tahoma"/>
          <w:sz w:val="20"/>
          <w:szCs w:val="20"/>
        </w:rPr>
        <w:t>naviac prác</w:t>
      </w:r>
      <w:r w:rsidRPr="00BE048C">
        <w:rPr>
          <w:rFonts w:ascii="Tahoma" w:hAnsi="Tahoma" w:cs="Tahoma"/>
          <w:sz w:val="20"/>
          <w:szCs w:val="20"/>
        </w:rPr>
        <w:t>.</w:t>
      </w:r>
    </w:p>
    <w:p w14:paraId="7F92C4FA" w14:textId="77777777" w:rsidR="00D83775" w:rsidRPr="00BE048C" w:rsidRDefault="00D83775" w:rsidP="00D8377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E048C">
        <w:rPr>
          <w:rFonts w:ascii="Tahoma" w:hAnsi="Tahoma" w:cs="Tahoma"/>
          <w:b/>
          <w:bCs/>
          <w:sz w:val="20"/>
          <w:szCs w:val="20"/>
        </w:rPr>
        <w:t>13.3</w:t>
      </w:r>
      <w:r w:rsidRPr="00BE048C">
        <w:rPr>
          <w:rFonts w:ascii="Tahoma" w:hAnsi="Tahoma" w:cs="Tahoma"/>
          <w:b/>
          <w:bCs/>
          <w:sz w:val="20"/>
          <w:szCs w:val="20"/>
        </w:rPr>
        <w:tab/>
        <w:t>Zmeny v obsahu Zmluvy bez potreby uzatvorenia dodatku</w:t>
      </w:r>
    </w:p>
    <w:p w14:paraId="0C559954" w14:textId="16A49B40" w:rsidR="00234598" w:rsidRPr="007B7B62" w:rsidRDefault="00797A8A" w:rsidP="00F47F94">
      <w:pPr>
        <w:ind w:left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 xml:space="preserve">Zmluvné strany sa výslovne dohodli, že na zmenu akýchkoľvek údajov týkajúcich sa Zmluvných strán uvedených v záhlaví Zmluvy (ak ich dôsledkom nebude zmena v osobe dotknutej Zmluvnej strany) alebo Kontaktných osôb alebo ich údajov alebo Kontaktných údajov, postačuje jednostranné písomné oznámenie doručené druhej Zmluvnej strane a takáto zmena nevyžaduje prijatie dodatku k Zmluve; účinky takejto zmeny nastanú dňom doručenia oznámenia druhej Zmluvnej strane. </w:t>
      </w:r>
      <w:r w:rsidR="00E31B8D" w:rsidRPr="00BE048C">
        <w:rPr>
          <w:rFonts w:ascii="Tahoma" w:hAnsi="Tahoma" w:cs="Tahoma"/>
          <w:sz w:val="20"/>
          <w:szCs w:val="20"/>
        </w:rPr>
        <w:t xml:space="preserve">To neplatí v prípade, ak by zmena takých údajov znamenala zmenu v osobe Zmluvnej strany; pre taký prípad sa podľa okolností uplatní </w:t>
      </w:r>
      <w:r w:rsidR="00346D23" w:rsidRPr="00BE048C">
        <w:rPr>
          <w:rFonts w:ascii="Tahoma" w:hAnsi="Tahoma" w:cs="Tahoma"/>
          <w:sz w:val="20"/>
          <w:szCs w:val="20"/>
        </w:rPr>
        <w:t>čl.</w:t>
      </w:r>
      <w:r w:rsidR="000E4919" w:rsidRPr="00BE048C">
        <w:rPr>
          <w:rFonts w:ascii="Tahoma" w:hAnsi="Tahoma" w:cs="Tahoma"/>
          <w:sz w:val="20"/>
          <w:szCs w:val="20"/>
        </w:rPr>
        <w:t xml:space="preserve"> 14.</w:t>
      </w:r>
      <w:r w:rsidR="00E31B8D" w:rsidRPr="003C5091">
        <w:rPr>
          <w:rFonts w:ascii="Tahoma" w:hAnsi="Tahoma" w:cs="Tahoma"/>
          <w:sz w:val="20"/>
          <w:szCs w:val="20"/>
        </w:rPr>
        <w:t xml:space="preserve"> </w:t>
      </w:r>
    </w:p>
    <w:p w14:paraId="3B8D164E" w14:textId="77777777" w:rsidR="009B3B1A" w:rsidRDefault="009B3B1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944A406" w14:textId="222A7901" w:rsidR="00FD39BB" w:rsidRPr="007B7B62" w:rsidRDefault="009B3B1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4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387596" w:rsidRPr="007B7B62">
        <w:rPr>
          <w:rFonts w:ascii="Tahoma" w:hAnsi="Tahoma" w:cs="Tahoma"/>
          <w:b/>
          <w:bCs/>
          <w:sz w:val="20"/>
          <w:szCs w:val="20"/>
        </w:rPr>
        <w:t>PREVOD PRÁV A POVINNOSTÍ</w:t>
      </w:r>
    </w:p>
    <w:p w14:paraId="0BD5B18E" w14:textId="2EC1D319" w:rsidR="00387596" w:rsidRPr="007B7B62" w:rsidRDefault="00285364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4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>.1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ab/>
        <w:t>Zákaz prevodu práv a povinností</w:t>
      </w:r>
    </w:p>
    <w:p w14:paraId="2009424B" w14:textId="255F66A2" w:rsidR="00387596" w:rsidRPr="004B2384" w:rsidRDefault="00387596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 xml:space="preserve">Každá zo Zmluvných strán sa týmto výslovne zaväzuje, že neprevedie nijaké práva a povinnosti (záväzky) vyplývajúce zo Zmluvy, resp. jej časti, </w:t>
      </w:r>
      <w:r w:rsidR="00244003" w:rsidRPr="007B7B62">
        <w:rPr>
          <w:rFonts w:ascii="Tahoma" w:hAnsi="Tahoma" w:cs="Tahoma"/>
          <w:sz w:val="20"/>
          <w:szCs w:val="20"/>
        </w:rPr>
        <w:t xml:space="preserve">ani jednotlivé pohľadávky, </w:t>
      </w:r>
      <w:r w:rsidRPr="007B7B62">
        <w:rPr>
          <w:rFonts w:ascii="Tahoma" w:hAnsi="Tahoma" w:cs="Tahoma"/>
          <w:sz w:val="20"/>
          <w:szCs w:val="20"/>
        </w:rPr>
        <w:t>na iný subjekt, bez predchádzajúceho písomného súhlasu druhej Zmluvnej strany</w:t>
      </w:r>
      <w:r w:rsidR="00D030B2">
        <w:rPr>
          <w:rFonts w:ascii="Tahoma" w:hAnsi="Tahoma" w:cs="Tahoma"/>
          <w:sz w:val="20"/>
          <w:szCs w:val="20"/>
        </w:rPr>
        <w:t>, ibaže to táto Zmluva výslovne pripúšťa</w:t>
      </w:r>
      <w:r w:rsidRPr="007B7B62">
        <w:rPr>
          <w:rFonts w:ascii="Tahoma" w:hAnsi="Tahoma" w:cs="Tahoma"/>
          <w:sz w:val="20"/>
          <w:szCs w:val="20"/>
        </w:rPr>
        <w:t>. V prípade porušenia tejto povinnosti jednou zo Zmluvných strán bude zmluva o prevode (</w:t>
      </w:r>
      <w:r w:rsidRPr="00882285">
        <w:rPr>
          <w:rFonts w:ascii="Tahoma" w:hAnsi="Tahoma" w:cs="Tahoma"/>
          <w:sz w:val="20"/>
          <w:szCs w:val="20"/>
        </w:rPr>
        <w:t xml:space="preserve">postúpení) zmluvných </w:t>
      </w:r>
      <w:r w:rsidRPr="004B2384">
        <w:rPr>
          <w:rFonts w:ascii="Tahoma" w:hAnsi="Tahoma" w:cs="Tahoma"/>
          <w:sz w:val="20"/>
          <w:szCs w:val="20"/>
        </w:rPr>
        <w:t>záväzkov neplatná.</w:t>
      </w:r>
      <w:r w:rsidR="005F7F27" w:rsidRPr="004B2384">
        <w:rPr>
          <w:rFonts w:ascii="Tahoma" w:hAnsi="Tahoma" w:cs="Tahoma"/>
          <w:sz w:val="20"/>
          <w:szCs w:val="20"/>
        </w:rPr>
        <w:t xml:space="preserve"> </w:t>
      </w:r>
    </w:p>
    <w:p w14:paraId="4005EA20" w14:textId="4F6AE0DE" w:rsidR="00D030B2" w:rsidRPr="004B2384" w:rsidRDefault="00387596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1</w:t>
      </w:r>
      <w:r w:rsidR="00665DA6" w:rsidRPr="004B2384">
        <w:rPr>
          <w:rFonts w:ascii="Tahoma" w:hAnsi="Tahoma" w:cs="Tahoma"/>
          <w:b/>
          <w:bCs/>
          <w:sz w:val="20"/>
          <w:szCs w:val="20"/>
        </w:rPr>
        <w:t>4</w:t>
      </w:r>
      <w:r w:rsidRPr="004B2384">
        <w:rPr>
          <w:rFonts w:ascii="Tahoma" w:hAnsi="Tahoma" w:cs="Tahoma"/>
          <w:b/>
          <w:bCs/>
          <w:sz w:val="20"/>
          <w:szCs w:val="20"/>
        </w:rPr>
        <w:t>.2</w:t>
      </w:r>
      <w:r w:rsidRPr="004B2384">
        <w:rPr>
          <w:rFonts w:ascii="Tahoma" w:hAnsi="Tahoma" w:cs="Tahoma"/>
          <w:b/>
          <w:bCs/>
          <w:sz w:val="20"/>
          <w:szCs w:val="20"/>
        </w:rPr>
        <w:tab/>
      </w:r>
      <w:r w:rsidR="00D030B2" w:rsidRPr="004B2384">
        <w:rPr>
          <w:rFonts w:ascii="Tahoma" w:hAnsi="Tahoma" w:cs="Tahoma"/>
          <w:b/>
          <w:bCs/>
          <w:sz w:val="20"/>
          <w:szCs w:val="20"/>
        </w:rPr>
        <w:t>Povolené výnimky</w:t>
      </w:r>
    </w:p>
    <w:p w14:paraId="1E410972" w14:textId="5236144C" w:rsidR="00387596" w:rsidRPr="00BE048C" w:rsidRDefault="00387596" w:rsidP="00D030B2">
      <w:pPr>
        <w:ind w:left="709" w:hanging="1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Bez ohľadu na zákaz </w:t>
      </w:r>
      <w:r w:rsidRPr="00BE048C">
        <w:rPr>
          <w:rFonts w:ascii="Tahoma" w:hAnsi="Tahoma" w:cs="Tahoma"/>
          <w:sz w:val="20"/>
          <w:szCs w:val="20"/>
        </w:rPr>
        <w:t xml:space="preserve">podľa bodu </w:t>
      </w:r>
      <w:r w:rsidR="00285364" w:rsidRPr="00BE048C">
        <w:rPr>
          <w:rFonts w:ascii="Tahoma" w:hAnsi="Tahoma" w:cs="Tahoma"/>
          <w:sz w:val="20"/>
          <w:szCs w:val="20"/>
        </w:rPr>
        <w:t>1</w:t>
      </w:r>
      <w:r w:rsidR="00AB2729" w:rsidRPr="00BE048C">
        <w:rPr>
          <w:rFonts w:ascii="Tahoma" w:hAnsi="Tahoma" w:cs="Tahoma"/>
          <w:sz w:val="20"/>
          <w:szCs w:val="20"/>
        </w:rPr>
        <w:t>4</w:t>
      </w:r>
      <w:r w:rsidR="008C2B7F" w:rsidRPr="00BE048C">
        <w:rPr>
          <w:rFonts w:ascii="Tahoma" w:hAnsi="Tahoma" w:cs="Tahoma"/>
          <w:sz w:val="20"/>
          <w:szCs w:val="20"/>
        </w:rPr>
        <w:t>.1</w:t>
      </w:r>
      <w:r w:rsidRPr="00BE048C">
        <w:rPr>
          <w:rFonts w:ascii="Tahoma" w:hAnsi="Tahoma" w:cs="Tahoma"/>
          <w:sz w:val="20"/>
          <w:szCs w:val="20"/>
        </w:rPr>
        <w:t xml:space="preserve"> je </w:t>
      </w:r>
      <w:r w:rsidR="008C2B7F" w:rsidRPr="00BE048C">
        <w:rPr>
          <w:rFonts w:ascii="Tahoma" w:hAnsi="Tahoma" w:cs="Tahoma"/>
          <w:sz w:val="20"/>
          <w:szCs w:val="20"/>
        </w:rPr>
        <w:t>povolené</w:t>
      </w:r>
      <w:r w:rsidRPr="00BE048C">
        <w:rPr>
          <w:rFonts w:ascii="Tahoma" w:hAnsi="Tahoma" w:cs="Tahoma"/>
          <w:sz w:val="20"/>
          <w:szCs w:val="20"/>
        </w:rPr>
        <w:t xml:space="preserve">, </w:t>
      </w:r>
      <w:r w:rsidR="00BA766D" w:rsidRPr="00BE048C">
        <w:rPr>
          <w:rFonts w:ascii="Tahoma" w:hAnsi="Tahoma" w:cs="Tahoma"/>
          <w:sz w:val="20"/>
          <w:szCs w:val="20"/>
        </w:rPr>
        <w:t>ak</w:t>
      </w:r>
      <w:r w:rsidRPr="00BE048C">
        <w:rPr>
          <w:rFonts w:ascii="Tahoma" w:hAnsi="Tahoma" w:cs="Tahoma"/>
          <w:sz w:val="20"/>
          <w:szCs w:val="20"/>
        </w:rPr>
        <w:t xml:space="preserve"> </w:t>
      </w:r>
      <w:r w:rsidR="00CD088D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preve</w:t>
      </w:r>
      <w:r w:rsidR="00BA766D" w:rsidRPr="00BE048C">
        <w:rPr>
          <w:rFonts w:ascii="Tahoma" w:hAnsi="Tahoma" w:cs="Tahoma"/>
          <w:sz w:val="20"/>
          <w:szCs w:val="20"/>
        </w:rPr>
        <w:t>die</w:t>
      </w:r>
      <w:r w:rsidRPr="00BE048C">
        <w:rPr>
          <w:rFonts w:ascii="Tahoma" w:hAnsi="Tahoma" w:cs="Tahoma"/>
          <w:sz w:val="20"/>
          <w:szCs w:val="20"/>
        </w:rPr>
        <w:t xml:space="preserve"> práva a povinnosti z tejto Zmluvy</w:t>
      </w:r>
      <w:r w:rsidR="008C2B7F" w:rsidRPr="00BE048C">
        <w:rPr>
          <w:rFonts w:ascii="Tahoma" w:hAnsi="Tahoma" w:cs="Tahoma"/>
          <w:sz w:val="20"/>
          <w:szCs w:val="20"/>
        </w:rPr>
        <w:t xml:space="preserve"> ako celku, alebo vybrané práva a povinnosti (záväzky</w:t>
      </w:r>
      <w:r w:rsidR="00244003" w:rsidRPr="00BE048C">
        <w:rPr>
          <w:rFonts w:ascii="Tahoma" w:hAnsi="Tahoma" w:cs="Tahoma"/>
          <w:sz w:val="20"/>
          <w:szCs w:val="20"/>
        </w:rPr>
        <w:t>/pohľadávky</w:t>
      </w:r>
      <w:r w:rsidR="008C2B7F" w:rsidRPr="00BE048C">
        <w:rPr>
          <w:rFonts w:ascii="Tahoma" w:hAnsi="Tahoma" w:cs="Tahoma"/>
          <w:sz w:val="20"/>
          <w:szCs w:val="20"/>
        </w:rPr>
        <w:t xml:space="preserve">), ak sú oddeliteľné, </w:t>
      </w:r>
      <w:r w:rsidRPr="00BE048C">
        <w:rPr>
          <w:rFonts w:ascii="Tahoma" w:hAnsi="Tahoma" w:cs="Tahoma"/>
          <w:sz w:val="20"/>
          <w:szCs w:val="20"/>
        </w:rPr>
        <w:t xml:space="preserve">ako aj postúpi pohľadávky vzniknuté na jej základe, na právnické osoby, ktoré </w:t>
      </w:r>
      <w:r w:rsidR="00CD088D" w:rsidRPr="00BE048C">
        <w:rPr>
          <w:rFonts w:ascii="Tahoma" w:hAnsi="Tahoma" w:cs="Tahoma"/>
          <w:sz w:val="20"/>
          <w:szCs w:val="20"/>
        </w:rPr>
        <w:t>BBSK</w:t>
      </w:r>
      <w:r w:rsidR="005F7F27" w:rsidRPr="00BE048C">
        <w:rPr>
          <w:rFonts w:ascii="Tahoma" w:hAnsi="Tahoma" w:cs="Tahoma"/>
          <w:sz w:val="20"/>
          <w:szCs w:val="20"/>
        </w:rPr>
        <w:t xml:space="preserve"> </w:t>
      </w:r>
      <w:r w:rsidRPr="00BE048C">
        <w:rPr>
          <w:rFonts w:ascii="Tahoma" w:hAnsi="Tahoma" w:cs="Tahoma"/>
          <w:sz w:val="20"/>
          <w:szCs w:val="20"/>
        </w:rPr>
        <w:t>založil, zriadil</w:t>
      </w:r>
      <w:r w:rsidR="006D5F24" w:rsidRPr="00BE048C">
        <w:rPr>
          <w:rFonts w:ascii="Tahoma" w:hAnsi="Tahoma" w:cs="Tahoma"/>
          <w:sz w:val="20"/>
          <w:szCs w:val="20"/>
        </w:rPr>
        <w:t>,</w:t>
      </w:r>
      <w:r w:rsidRPr="00BE048C">
        <w:rPr>
          <w:rFonts w:ascii="Tahoma" w:hAnsi="Tahoma" w:cs="Tahoma"/>
          <w:sz w:val="20"/>
          <w:szCs w:val="20"/>
        </w:rPr>
        <w:t xml:space="preserve"> alebo je, resp. v čase prevodu/postúpenia bude</w:t>
      </w:r>
      <w:r w:rsidR="008C2B7F" w:rsidRPr="00BE048C">
        <w:rPr>
          <w:rFonts w:ascii="Tahoma" w:hAnsi="Tahoma" w:cs="Tahoma"/>
          <w:sz w:val="20"/>
          <w:szCs w:val="20"/>
        </w:rPr>
        <w:t>,</w:t>
      </w:r>
      <w:r w:rsidRPr="00BE048C">
        <w:rPr>
          <w:rFonts w:ascii="Tahoma" w:hAnsi="Tahoma" w:cs="Tahoma"/>
          <w:sz w:val="20"/>
          <w:szCs w:val="20"/>
        </w:rPr>
        <w:t xml:space="preserve"> ich jediným spoločníkom alebo akcionárom</w:t>
      </w:r>
      <w:r w:rsidR="008C2B7F" w:rsidRPr="00BE048C">
        <w:rPr>
          <w:rFonts w:ascii="Tahoma" w:hAnsi="Tahoma" w:cs="Tahoma"/>
          <w:sz w:val="20"/>
          <w:szCs w:val="20"/>
        </w:rPr>
        <w:t xml:space="preserve">, </w:t>
      </w:r>
      <w:r w:rsidR="00D37D87" w:rsidRPr="00BE048C">
        <w:rPr>
          <w:rFonts w:ascii="Tahoma" w:hAnsi="Tahoma" w:cs="Tahoma"/>
          <w:sz w:val="20"/>
          <w:szCs w:val="20"/>
        </w:rPr>
        <w:t xml:space="preserve">alebo ak </w:t>
      </w:r>
      <w:r w:rsidR="00BA43DA" w:rsidRPr="00BE048C">
        <w:rPr>
          <w:rFonts w:ascii="Tahoma" w:hAnsi="Tahoma" w:cs="Tahoma"/>
          <w:sz w:val="20"/>
          <w:szCs w:val="20"/>
        </w:rPr>
        <w:t xml:space="preserve">takéto pohľadávky </w:t>
      </w:r>
      <w:r w:rsidR="00C7687F" w:rsidRPr="00BE048C">
        <w:rPr>
          <w:rFonts w:ascii="Tahoma" w:hAnsi="Tahoma" w:cs="Tahoma"/>
          <w:sz w:val="20"/>
          <w:szCs w:val="20"/>
        </w:rPr>
        <w:t xml:space="preserve">zverí alebo prevedie do správy </w:t>
      </w:r>
      <w:r w:rsidR="006A0EDB" w:rsidRPr="00BE048C">
        <w:rPr>
          <w:rFonts w:ascii="Tahoma" w:hAnsi="Tahoma" w:cs="Tahoma"/>
          <w:sz w:val="20"/>
          <w:szCs w:val="20"/>
        </w:rPr>
        <w:t>rozpočtov</w:t>
      </w:r>
      <w:r w:rsidR="000F26EF" w:rsidRPr="00BE048C">
        <w:rPr>
          <w:rFonts w:ascii="Tahoma" w:hAnsi="Tahoma" w:cs="Tahoma"/>
          <w:sz w:val="20"/>
          <w:szCs w:val="20"/>
        </w:rPr>
        <w:t>ej</w:t>
      </w:r>
      <w:r w:rsidR="006A0EDB" w:rsidRPr="00BE048C">
        <w:rPr>
          <w:rFonts w:ascii="Tahoma" w:hAnsi="Tahoma" w:cs="Tahoma"/>
          <w:sz w:val="20"/>
          <w:szCs w:val="20"/>
        </w:rPr>
        <w:t xml:space="preserve"> organizáci</w:t>
      </w:r>
      <w:r w:rsidR="000F26EF" w:rsidRPr="00BE048C">
        <w:rPr>
          <w:rFonts w:ascii="Tahoma" w:hAnsi="Tahoma" w:cs="Tahoma"/>
          <w:sz w:val="20"/>
          <w:szCs w:val="20"/>
        </w:rPr>
        <w:t>e</w:t>
      </w:r>
      <w:r w:rsidR="006A0EDB" w:rsidRPr="00BE048C">
        <w:rPr>
          <w:rFonts w:ascii="Tahoma" w:hAnsi="Tahoma" w:cs="Tahoma"/>
          <w:sz w:val="20"/>
          <w:szCs w:val="20"/>
        </w:rPr>
        <w:t xml:space="preserve"> alebo príspevkov</w:t>
      </w:r>
      <w:r w:rsidR="000F26EF" w:rsidRPr="00BE048C">
        <w:rPr>
          <w:rFonts w:ascii="Tahoma" w:hAnsi="Tahoma" w:cs="Tahoma"/>
          <w:sz w:val="20"/>
          <w:szCs w:val="20"/>
        </w:rPr>
        <w:t>ej</w:t>
      </w:r>
      <w:r w:rsidR="006A0EDB" w:rsidRPr="00BE048C">
        <w:rPr>
          <w:rFonts w:ascii="Tahoma" w:hAnsi="Tahoma" w:cs="Tahoma"/>
          <w:sz w:val="20"/>
          <w:szCs w:val="20"/>
        </w:rPr>
        <w:t xml:space="preserve"> organizáci</w:t>
      </w:r>
      <w:r w:rsidR="000F26EF" w:rsidRPr="00BE048C">
        <w:rPr>
          <w:rFonts w:ascii="Tahoma" w:hAnsi="Tahoma" w:cs="Tahoma"/>
          <w:sz w:val="20"/>
          <w:szCs w:val="20"/>
        </w:rPr>
        <w:t xml:space="preserve">e zriadenej </w:t>
      </w:r>
      <w:r w:rsidR="00E25CEB" w:rsidRPr="00BE048C">
        <w:rPr>
          <w:rFonts w:ascii="Tahoma" w:hAnsi="Tahoma" w:cs="Tahoma"/>
          <w:sz w:val="20"/>
          <w:szCs w:val="20"/>
        </w:rPr>
        <w:t>BBSK</w:t>
      </w:r>
      <w:r w:rsidR="000F26EF" w:rsidRPr="00BE048C">
        <w:rPr>
          <w:rFonts w:ascii="Tahoma" w:hAnsi="Tahoma" w:cs="Tahoma"/>
          <w:sz w:val="20"/>
          <w:szCs w:val="20"/>
        </w:rPr>
        <w:t>,</w:t>
      </w:r>
      <w:r w:rsidR="00C7687F" w:rsidRPr="00BE048C">
        <w:rPr>
          <w:rFonts w:ascii="Tahoma" w:hAnsi="Tahoma" w:cs="Tahoma"/>
          <w:sz w:val="20"/>
          <w:szCs w:val="20"/>
        </w:rPr>
        <w:t xml:space="preserve"> </w:t>
      </w:r>
      <w:r w:rsidR="008C2B7F" w:rsidRPr="00BE048C">
        <w:rPr>
          <w:rFonts w:ascii="Tahoma" w:hAnsi="Tahoma" w:cs="Tahoma"/>
          <w:sz w:val="20"/>
          <w:szCs w:val="20"/>
        </w:rPr>
        <w:t xml:space="preserve">a to aj bez predchádzajúceho súhlasu </w:t>
      </w:r>
      <w:r w:rsidR="00E25CEB" w:rsidRPr="00BE048C">
        <w:rPr>
          <w:rFonts w:ascii="Tahoma" w:hAnsi="Tahoma" w:cs="Tahoma"/>
          <w:sz w:val="20"/>
          <w:szCs w:val="20"/>
        </w:rPr>
        <w:t>Projektanta</w:t>
      </w:r>
      <w:r w:rsidR="008C2B7F" w:rsidRPr="00BE048C">
        <w:rPr>
          <w:rFonts w:ascii="Tahoma" w:hAnsi="Tahoma" w:cs="Tahoma"/>
          <w:sz w:val="20"/>
          <w:szCs w:val="20"/>
        </w:rPr>
        <w:t>.</w:t>
      </w:r>
    </w:p>
    <w:p w14:paraId="7D3CB92F" w14:textId="77777777" w:rsidR="00935527" w:rsidRPr="00BE048C" w:rsidRDefault="00935527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705B8088" w14:textId="0FD4BAC7" w:rsidR="001D40A1" w:rsidRPr="00BE048C" w:rsidRDefault="00285364" w:rsidP="00050C3D">
      <w:pPr>
        <w:rPr>
          <w:rFonts w:ascii="Tahoma" w:hAnsi="Tahoma" w:cs="Tahoma"/>
          <w:b/>
          <w:caps/>
          <w:sz w:val="20"/>
          <w:szCs w:val="20"/>
        </w:rPr>
      </w:pPr>
      <w:r w:rsidRPr="00BE048C">
        <w:rPr>
          <w:rFonts w:ascii="Tahoma" w:hAnsi="Tahoma" w:cs="Tahoma"/>
          <w:b/>
          <w:caps/>
          <w:sz w:val="20"/>
          <w:szCs w:val="20"/>
        </w:rPr>
        <w:t>1</w:t>
      </w:r>
      <w:r w:rsidR="00AB2729" w:rsidRPr="00BE048C">
        <w:rPr>
          <w:rFonts w:ascii="Tahoma" w:hAnsi="Tahoma" w:cs="Tahoma"/>
          <w:b/>
          <w:caps/>
          <w:sz w:val="20"/>
          <w:szCs w:val="20"/>
        </w:rPr>
        <w:t>5</w:t>
      </w:r>
      <w:r w:rsidR="001D40A1" w:rsidRPr="00BE048C">
        <w:rPr>
          <w:rFonts w:ascii="Tahoma" w:hAnsi="Tahoma" w:cs="Tahoma"/>
          <w:b/>
          <w:caps/>
          <w:sz w:val="20"/>
          <w:szCs w:val="20"/>
        </w:rPr>
        <w:tab/>
        <w:t xml:space="preserve">kontakty a doručovanie  </w:t>
      </w:r>
    </w:p>
    <w:p w14:paraId="015ED95F" w14:textId="0A429749" w:rsidR="001D40A1" w:rsidRPr="00BE048C" w:rsidRDefault="00285364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BE048C">
        <w:rPr>
          <w:rFonts w:ascii="Tahoma" w:hAnsi="Tahoma" w:cs="Tahoma"/>
          <w:b/>
          <w:bCs/>
          <w:sz w:val="20"/>
          <w:szCs w:val="20"/>
        </w:rPr>
        <w:t>1</w:t>
      </w:r>
      <w:r w:rsidR="00AB2729" w:rsidRPr="00BE048C">
        <w:rPr>
          <w:rFonts w:ascii="Tahoma" w:hAnsi="Tahoma" w:cs="Tahoma"/>
          <w:b/>
          <w:bCs/>
          <w:sz w:val="20"/>
          <w:szCs w:val="20"/>
        </w:rPr>
        <w:t>5</w:t>
      </w:r>
      <w:r w:rsidR="001D40A1" w:rsidRPr="00BE048C">
        <w:rPr>
          <w:rFonts w:ascii="Tahoma" w:hAnsi="Tahoma" w:cs="Tahoma"/>
          <w:b/>
          <w:bCs/>
          <w:sz w:val="20"/>
          <w:szCs w:val="20"/>
        </w:rPr>
        <w:t>.1</w:t>
      </w:r>
      <w:r w:rsidR="001D40A1" w:rsidRPr="00BE048C">
        <w:rPr>
          <w:rFonts w:ascii="Tahoma" w:hAnsi="Tahoma" w:cs="Tahoma"/>
          <w:b/>
          <w:bCs/>
          <w:sz w:val="20"/>
          <w:szCs w:val="20"/>
        </w:rPr>
        <w:tab/>
        <w:t>Korešpondencia</w:t>
      </w:r>
    </w:p>
    <w:p w14:paraId="6453EB0B" w14:textId="4F14FE6D" w:rsidR="00BD0165" w:rsidRPr="00BE048C" w:rsidRDefault="001D40A1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b/>
          <w:bCs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 xml:space="preserve">(a) </w:t>
      </w:r>
      <w:r w:rsidRPr="00BE048C">
        <w:rPr>
          <w:rFonts w:ascii="Tahoma" w:hAnsi="Tahoma" w:cs="Tahoma"/>
          <w:sz w:val="20"/>
          <w:szCs w:val="20"/>
        </w:rPr>
        <w:tab/>
        <w:t xml:space="preserve">Korešpondencia </w:t>
      </w:r>
      <w:r w:rsidR="00372263" w:rsidRPr="00BE048C">
        <w:rPr>
          <w:rFonts w:ascii="Tahoma" w:hAnsi="Tahoma" w:cs="Tahoma"/>
          <w:sz w:val="20"/>
          <w:szCs w:val="20"/>
        </w:rPr>
        <w:t xml:space="preserve">sa bude uskutočňovať </w:t>
      </w:r>
      <w:r w:rsidR="00372263" w:rsidRPr="00BE048C">
        <w:rPr>
          <w:rFonts w:ascii="Tahoma" w:hAnsi="Tahoma" w:cs="Tahoma"/>
          <w:b/>
          <w:bCs/>
          <w:sz w:val="20"/>
          <w:szCs w:val="20"/>
        </w:rPr>
        <w:t>v slovenskom jazyku</w:t>
      </w:r>
      <w:r w:rsidR="00372263" w:rsidRPr="00BE048C">
        <w:rPr>
          <w:rFonts w:ascii="Tahoma" w:hAnsi="Tahoma" w:cs="Tahoma"/>
          <w:sz w:val="20"/>
          <w:szCs w:val="20"/>
        </w:rPr>
        <w:t>.</w:t>
      </w:r>
      <w:r w:rsidR="00894492" w:rsidRPr="00BE048C">
        <w:rPr>
          <w:rFonts w:ascii="Tahoma" w:hAnsi="Tahoma" w:cs="Tahoma"/>
          <w:sz w:val="20"/>
          <w:szCs w:val="20"/>
        </w:rPr>
        <w:t xml:space="preserve"> </w:t>
      </w:r>
      <w:r w:rsidR="00372263" w:rsidRPr="00BE048C">
        <w:rPr>
          <w:rFonts w:ascii="Tahoma" w:hAnsi="Tahoma" w:cs="Tahoma"/>
          <w:sz w:val="20"/>
          <w:szCs w:val="20"/>
        </w:rPr>
        <w:t xml:space="preserve">Korešpondencia </w:t>
      </w:r>
      <w:r w:rsidRPr="00BE048C">
        <w:rPr>
          <w:rFonts w:ascii="Tahoma" w:hAnsi="Tahoma" w:cs="Tahoma"/>
          <w:sz w:val="20"/>
          <w:szCs w:val="20"/>
        </w:rPr>
        <w:t xml:space="preserve">musí mať </w:t>
      </w:r>
      <w:r w:rsidRPr="00BE048C">
        <w:rPr>
          <w:rFonts w:ascii="Tahoma" w:hAnsi="Tahoma" w:cs="Tahoma"/>
          <w:b/>
          <w:bCs/>
          <w:sz w:val="20"/>
          <w:szCs w:val="20"/>
        </w:rPr>
        <w:t>písomnú formu</w:t>
      </w:r>
      <w:r w:rsidR="00BD0165" w:rsidRPr="00BE048C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B30A5C" w:rsidRPr="00BE048C">
        <w:rPr>
          <w:rFonts w:ascii="Tahoma" w:hAnsi="Tahoma" w:cs="Tahoma"/>
          <w:sz w:val="20"/>
          <w:szCs w:val="20"/>
        </w:rPr>
        <w:t xml:space="preserve">Všetky ústne pokyny sa musia potvrdiť v písomnej forme v lehote </w:t>
      </w:r>
      <w:r w:rsidR="000122C7" w:rsidRPr="00BE048C">
        <w:rPr>
          <w:rFonts w:ascii="Tahoma" w:hAnsi="Tahoma" w:cs="Tahoma"/>
          <w:sz w:val="20"/>
          <w:szCs w:val="20"/>
        </w:rPr>
        <w:t>3</w:t>
      </w:r>
      <w:r w:rsidR="00B30A5C" w:rsidRPr="00BE048C">
        <w:rPr>
          <w:rFonts w:ascii="Tahoma" w:hAnsi="Tahoma" w:cs="Tahoma"/>
          <w:sz w:val="20"/>
          <w:szCs w:val="20"/>
        </w:rPr>
        <w:t xml:space="preserve"> pracovných dní.</w:t>
      </w:r>
    </w:p>
    <w:p w14:paraId="11E30019" w14:textId="2EB38550" w:rsidR="007917B8" w:rsidRPr="007B7B62" w:rsidRDefault="00BD0165" w:rsidP="0004077E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</w:t>
      </w:r>
      <w:r w:rsidR="0085207F" w:rsidRPr="00BE048C">
        <w:rPr>
          <w:rFonts w:ascii="Tahoma" w:hAnsi="Tahoma" w:cs="Tahoma"/>
          <w:sz w:val="20"/>
          <w:szCs w:val="20"/>
        </w:rPr>
        <w:t>b</w:t>
      </w:r>
      <w:r w:rsidRPr="00BE048C">
        <w:rPr>
          <w:rFonts w:ascii="Tahoma" w:hAnsi="Tahoma" w:cs="Tahoma"/>
          <w:sz w:val="20"/>
          <w:szCs w:val="20"/>
        </w:rPr>
        <w:t>)</w:t>
      </w:r>
      <w:r w:rsidR="001D40A1" w:rsidRPr="00BE048C">
        <w:rPr>
          <w:rFonts w:ascii="Tahoma" w:hAnsi="Tahoma" w:cs="Tahoma"/>
          <w:sz w:val="20"/>
          <w:szCs w:val="20"/>
        </w:rPr>
        <w:t xml:space="preserve"> </w:t>
      </w:r>
      <w:r w:rsidRPr="00BE048C">
        <w:rPr>
          <w:rFonts w:ascii="Tahoma" w:hAnsi="Tahoma" w:cs="Tahoma"/>
          <w:sz w:val="20"/>
          <w:szCs w:val="20"/>
        </w:rPr>
        <w:tab/>
        <w:t xml:space="preserve">Korešpondencia </w:t>
      </w:r>
      <w:r w:rsidR="001D40A1" w:rsidRPr="00BE048C">
        <w:rPr>
          <w:rFonts w:ascii="Tahoma" w:hAnsi="Tahoma" w:cs="Tahoma"/>
          <w:sz w:val="20"/>
          <w:szCs w:val="20"/>
        </w:rPr>
        <w:t>musí byť doručená Zmluvnej strane</w:t>
      </w:r>
      <w:r w:rsidR="001D40A1" w:rsidRPr="007B7B62">
        <w:rPr>
          <w:rFonts w:ascii="Tahoma" w:hAnsi="Tahoma" w:cs="Tahoma"/>
          <w:sz w:val="20"/>
          <w:szCs w:val="20"/>
        </w:rPr>
        <w:t xml:space="preserve"> poštou, elektronickou poštou, osobne alebo expresnou kuriérnou službou na Kontaktné údaje</w:t>
      </w:r>
      <w:r w:rsidR="0004077E">
        <w:rPr>
          <w:rFonts w:ascii="Tahoma" w:hAnsi="Tahoma" w:cs="Tahoma"/>
          <w:sz w:val="20"/>
          <w:szCs w:val="20"/>
        </w:rPr>
        <w:t xml:space="preserve">. </w:t>
      </w:r>
      <w:r w:rsidR="0004077E" w:rsidRPr="003C5091">
        <w:rPr>
          <w:rFonts w:ascii="Tahoma" w:hAnsi="Tahoma" w:cs="Tahoma"/>
          <w:sz w:val="20"/>
          <w:szCs w:val="20"/>
        </w:rPr>
        <w:t xml:space="preserve">Zmluvné strany sa dohodli, že na účely realizácie Zmluvy (bežnej výmeny informácií) budú uprednostňovať elektronickú formu komunikácie.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(e-mailové konto), ktoré bude spĺňať všetky parametre pre splnenie požiadavky týkajúcej sa potvrdenia doručenia elektronickej správy, vrátane pripojených dokumentov; ak to nie je objektívne možné z technických dôvodov, Zmluvná strana, ktorá má tento technický problém, jeho existenciu oznámi druhej Zmluvnej strane, v dôsledku čoho sa na ňu bude aplikovať výnimka z pravidla o momente doručenia uvedená za bodkočiarkou </w:t>
      </w:r>
      <w:r w:rsidR="0004077E" w:rsidRPr="00BE048C">
        <w:rPr>
          <w:rFonts w:ascii="Tahoma" w:hAnsi="Tahoma" w:cs="Tahoma"/>
          <w:sz w:val="20"/>
          <w:szCs w:val="20"/>
        </w:rPr>
        <w:t xml:space="preserve">v písm. d) </w:t>
      </w:r>
      <w:proofErr w:type="spellStart"/>
      <w:r w:rsidR="0004077E" w:rsidRPr="00BE048C">
        <w:rPr>
          <w:rFonts w:ascii="Tahoma" w:hAnsi="Tahoma" w:cs="Tahoma"/>
          <w:sz w:val="20"/>
          <w:szCs w:val="20"/>
        </w:rPr>
        <w:t>podbod</w:t>
      </w:r>
      <w:proofErr w:type="spellEnd"/>
      <w:r w:rsidR="0004077E" w:rsidRPr="00BE048C">
        <w:rPr>
          <w:rFonts w:ascii="Tahoma" w:hAnsi="Tahoma" w:cs="Tahoma"/>
          <w:sz w:val="20"/>
          <w:szCs w:val="20"/>
        </w:rPr>
        <w:t xml:space="preserve"> (ii) tohto bodu.</w:t>
      </w:r>
    </w:p>
    <w:p w14:paraId="2EC5BDA5" w14:textId="300FCF45" w:rsidR="001D40A1" w:rsidRPr="007B7B62" w:rsidRDefault="007917B8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217F23" w:rsidRPr="007B7B62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0122C7">
        <w:rPr>
          <w:rFonts w:ascii="Tahoma" w:hAnsi="Tahoma" w:cs="Tahoma"/>
          <w:sz w:val="20"/>
          <w:szCs w:val="20"/>
        </w:rPr>
        <w:t>A</w:t>
      </w:r>
      <w:r w:rsidR="001D40A1" w:rsidRPr="007B7B62">
        <w:rPr>
          <w:rFonts w:ascii="Tahoma" w:hAnsi="Tahoma" w:cs="Tahoma"/>
          <w:sz w:val="20"/>
          <w:szCs w:val="20"/>
        </w:rPr>
        <w:t xml:space="preserve">kékoľvek písomnosti týkajúce sa skončenia trvania tejto Zmluvy budú doručované </w:t>
      </w:r>
      <w:r w:rsidR="002D1C70" w:rsidRPr="007B7B62">
        <w:rPr>
          <w:rFonts w:ascii="Tahoma" w:hAnsi="Tahoma" w:cs="Tahoma"/>
          <w:sz w:val="20"/>
          <w:szCs w:val="20"/>
        </w:rPr>
        <w:t>výlučne</w:t>
      </w:r>
      <w:r w:rsidR="001D40A1" w:rsidRPr="007B7B62">
        <w:rPr>
          <w:rFonts w:ascii="Tahoma" w:hAnsi="Tahoma" w:cs="Tahoma"/>
          <w:sz w:val="20"/>
          <w:szCs w:val="20"/>
        </w:rPr>
        <w:t xml:space="preserve"> prostredníctvom pošty, osobne alebo expresnou kuriérnou službo</w:t>
      </w:r>
      <w:r w:rsidR="00F754D8" w:rsidRPr="007B7B62">
        <w:rPr>
          <w:rFonts w:ascii="Tahoma" w:hAnsi="Tahoma" w:cs="Tahoma"/>
          <w:sz w:val="20"/>
          <w:szCs w:val="20"/>
        </w:rPr>
        <w:t xml:space="preserve">u, </w:t>
      </w:r>
      <w:r w:rsidR="001D40A1" w:rsidRPr="007B7B62">
        <w:rPr>
          <w:rFonts w:ascii="Tahoma" w:hAnsi="Tahoma" w:cs="Tahoma"/>
          <w:sz w:val="20"/>
          <w:szCs w:val="20"/>
        </w:rPr>
        <w:t xml:space="preserve">na adresu sídiel Zmluvných strán uvedených v Zmluve; tieto písomnosti si budú </w:t>
      </w:r>
      <w:r w:rsidR="000122C7">
        <w:rPr>
          <w:rFonts w:ascii="Tahoma" w:hAnsi="Tahoma" w:cs="Tahoma"/>
          <w:sz w:val="20"/>
          <w:szCs w:val="20"/>
        </w:rPr>
        <w:t xml:space="preserve">Zmluvné strany taktiež </w:t>
      </w:r>
      <w:r w:rsidR="001D40A1" w:rsidRPr="007B7B62">
        <w:rPr>
          <w:rFonts w:ascii="Tahoma" w:hAnsi="Tahoma" w:cs="Tahoma"/>
          <w:sz w:val="20"/>
          <w:szCs w:val="20"/>
        </w:rPr>
        <w:t>zasielať na vedomie aj  elektronickou poštou na adresu Kontaktný</w:t>
      </w:r>
      <w:r w:rsidR="000122C7">
        <w:rPr>
          <w:rFonts w:ascii="Tahoma" w:hAnsi="Tahoma" w:cs="Tahoma"/>
          <w:sz w:val="20"/>
          <w:szCs w:val="20"/>
        </w:rPr>
        <w:t>ch</w:t>
      </w:r>
      <w:r w:rsidR="001D40A1" w:rsidRPr="007B7B62">
        <w:rPr>
          <w:rFonts w:ascii="Tahoma" w:hAnsi="Tahoma" w:cs="Tahoma"/>
          <w:sz w:val="20"/>
          <w:szCs w:val="20"/>
        </w:rPr>
        <w:t xml:space="preserve"> os</w:t>
      </w:r>
      <w:r w:rsidR="000122C7">
        <w:rPr>
          <w:rFonts w:ascii="Tahoma" w:hAnsi="Tahoma" w:cs="Tahoma"/>
          <w:sz w:val="20"/>
          <w:szCs w:val="20"/>
        </w:rPr>
        <w:t>ô</w:t>
      </w:r>
      <w:r w:rsidR="001D40A1" w:rsidRPr="007B7B62">
        <w:rPr>
          <w:rFonts w:ascii="Tahoma" w:hAnsi="Tahoma" w:cs="Tahoma"/>
          <w:sz w:val="20"/>
          <w:szCs w:val="20"/>
        </w:rPr>
        <w:t>b</w:t>
      </w:r>
      <w:r w:rsidR="000122C7">
        <w:rPr>
          <w:rFonts w:ascii="Tahoma" w:hAnsi="Tahoma" w:cs="Tahoma"/>
          <w:sz w:val="20"/>
          <w:szCs w:val="20"/>
        </w:rPr>
        <w:t xml:space="preserve"> pre zmluvné záležitosti</w:t>
      </w:r>
      <w:r w:rsidR="001D40A1" w:rsidRPr="007B7B62">
        <w:rPr>
          <w:rFonts w:ascii="Tahoma" w:hAnsi="Tahoma" w:cs="Tahoma"/>
          <w:sz w:val="20"/>
          <w:szCs w:val="20"/>
        </w:rPr>
        <w:t xml:space="preserve">. </w:t>
      </w:r>
    </w:p>
    <w:p w14:paraId="73093C41" w14:textId="7365A861" w:rsidR="001D40A1" w:rsidRDefault="00F754D8" w:rsidP="00050C3D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217F23" w:rsidRPr="007B7B62">
        <w:rPr>
          <w:rFonts w:ascii="Tahoma" w:hAnsi="Tahoma" w:cs="Tahoma"/>
          <w:sz w:val="20"/>
          <w:szCs w:val="20"/>
        </w:rPr>
        <w:t>d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1D40A1" w:rsidRPr="007B7B62">
        <w:rPr>
          <w:rFonts w:ascii="Tahoma" w:hAnsi="Tahoma" w:cs="Tahoma"/>
          <w:sz w:val="20"/>
          <w:szCs w:val="20"/>
        </w:rPr>
        <w:t xml:space="preserve">Korešpondencia sa považuje za doručenú v deň doručenia zásielky, </w:t>
      </w:r>
      <w:r w:rsidR="0004077E">
        <w:rPr>
          <w:rFonts w:ascii="Tahoma" w:hAnsi="Tahoma" w:cs="Tahoma"/>
          <w:sz w:val="20"/>
          <w:szCs w:val="20"/>
        </w:rPr>
        <w:t>pričom</w:t>
      </w:r>
    </w:p>
    <w:p w14:paraId="13C2D838" w14:textId="77777777" w:rsidR="0004077E" w:rsidRPr="003C5091" w:rsidRDefault="0004077E" w:rsidP="0004077E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 xml:space="preserve">(i) </w:t>
      </w:r>
      <w:r w:rsidRPr="003C5091">
        <w:rPr>
          <w:rFonts w:ascii="Tahoma" w:hAnsi="Tahoma" w:cs="Tahoma"/>
          <w:sz w:val="20"/>
          <w:szCs w:val="20"/>
        </w:rPr>
        <w:tab/>
        <w:t xml:space="preserve">Ak bola zásielka doručovaná poštou, osobne alebo expresnou kuriérnou službou, Korešpondencia sa považuje za </w:t>
      </w:r>
      <w:r w:rsidRPr="003C5091">
        <w:rPr>
          <w:rFonts w:ascii="Tahoma" w:hAnsi="Tahoma"/>
          <w:b/>
          <w:sz w:val="20"/>
        </w:rPr>
        <w:t>doručenú dňom jej vrátenia</w:t>
      </w:r>
      <w:r w:rsidRPr="003C5091">
        <w:rPr>
          <w:rFonts w:ascii="Tahoma" w:hAnsi="Tahoma" w:cs="Tahoma"/>
          <w:sz w:val="20"/>
          <w:szCs w:val="20"/>
        </w:rPr>
        <w:t xml:space="preserve">, a to aj v prípade vrátenia poštovej zásielky ako nedoručenej, bez ohľadu na to, či sa o tom Zmluvná strana nedozvedela, ak sa inak zásielka preukázateľne dostala do dispozície jej adresáta (teda aj v prípade, ak došlo k odopretiu prevzatia zásielky a vrátenia zásielky, s poznámkou „adresát neznámy“). </w:t>
      </w:r>
    </w:p>
    <w:p w14:paraId="74DCB726" w14:textId="04A26E17" w:rsidR="0004077E" w:rsidRPr="0082665B" w:rsidRDefault="0004077E" w:rsidP="00F47F94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lastRenderedPageBreak/>
        <w:t>(ii)</w:t>
      </w:r>
      <w:r w:rsidRPr="003C5091">
        <w:rPr>
          <w:rFonts w:ascii="Tahoma" w:hAnsi="Tahoma" w:cs="Tahoma"/>
          <w:sz w:val="20"/>
          <w:szCs w:val="20"/>
        </w:rPr>
        <w:tab/>
        <w:t xml:space="preserve">V prípade doručovania Korešpondencie prostredníctvom elektronickej pošty sa bude Korešpondencia považovať za doručenú okamihom, v ktorom bude elektronická správa k dispozícii adresátovi na e-mailovom serveri slúžiacom na prijímanie elektronickej pošty, teda </w:t>
      </w:r>
      <w:r w:rsidRPr="003C5091">
        <w:rPr>
          <w:rFonts w:ascii="Tahoma" w:hAnsi="Tahoma" w:cs="Tahoma"/>
          <w:b/>
          <w:bCs/>
          <w:sz w:val="20"/>
          <w:szCs w:val="20"/>
        </w:rPr>
        <w:t>prístupná v elektronickej schránke</w:t>
      </w:r>
      <w:r w:rsidRPr="003C5091">
        <w:rPr>
          <w:rFonts w:ascii="Tahoma" w:hAnsi="Tahoma" w:cs="Tahoma"/>
          <w:sz w:val="20"/>
          <w:szCs w:val="20"/>
        </w:rPr>
        <w:t xml:space="preserve"> Zmluvnej strany, ktorá je adresátom -  dispozíciou sa rozumie moment, kedy Zmluvnej strane, ktorá je odosielateľom, dôjde </w:t>
      </w:r>
      <w:r w:rsidRPr="003C5091">
        <w:rPr>
          <w:rFonts w:ascii="Tahoma" w:hAnsi="Tahoma" w:cs="Tahoma"/>
          <w:b/>
          <w:bCs/>
          <w:sz w:val="20"/>
          <w:szCs w:val="20"/>
        </w:rPr>
        <w:t>potvrdenie o úspešnom doručení zásielky</w:t>
      </w:r>
      <w:r w:rsidRPr="003C5091">
        <w:rPr>
          <w:rFonts w:ascii="Tahoma" w:hAnsi="Tahoma" w:cs="Tahoma"/>
          <w:sz w:val="20"/>
          <w:szCs w:val="20"/>
        </w:rPr>
        <w:t xml:space="preserve">; ak nie je objektívne z technických dôvodov možné nastaviť automatické potvrdenie o úspešnom doručení zásielky, o čom sa Zmluvné strany budú osobitne informovať, Zmluvné strany výslovne súhlasia s tým, že zásielka doručovaná elektronicky bude považovaná za doručenú </w:t>
      </w:r>
      <w:r w:rsidRPr="003C5091">
        <w:rPr>
          <w:rFonts w:ascii="Tahoma" w:hAnsi="Tahoma" w:cs="Tahoma"/>
          <w:b/>
          <w:bCs/>
          <w:sz w:val="20"/>
          <w:szCs w:val="20"/>
        </w:rPr>
        <w:t>momentom odoslania</w:t>
      </w:r>
      <w:r w:rsidRPr="003C5091">
        <w:rPr>
          <w:rFonts w:ascii="Tahoma" w:hAnsi="Tahoma" w:cs="Tahoma"/>
          <w:sz w:val="20"/>
          <w:szCs w:val="20"/>
        </w:rPr>
        <w:t xml:space="preserve"> elektronickej správy Zmluvnou stranou, ak druhá Zmluvná strana nedostala automatickú informáciu o nedoručení elektronickej správy. </w:t>
      </w:r>
    </w:p>
    <w:p w14:paraId="445982BC" w14:textId="17F0D679" w:rsidR="001D40A1" w:rsidRPr="0082665B" w:rsidRDefault="00217F23" w:rsidP="00AD36F0">
      <w:pPr>
        <w:tabs>
          <w:tab w:val="left" w:pos="284"/>
        </w:tabs>
        <w:ind w:left="709" w:hanging="709"/>
        <w:rPr>
          <w:rFonts w:ascii="Tahoma" w:hAnsi="Tahoma" w:cs="Tahoma"/>
          <w:b/>
          <w:caps/>
          <w:sz w:val="20"/>
          <w:szCs w:val="20"/>
        </w:rPr>
      </w:pPr>
      <w:bookmarkStart w:id="30" w:name="_Toc248119113"/>
      <w:bookmarkStart w:id="31" w:name="_Toc248145698"/>
      <w:r w:rsidRPr="0082665B">
        <w:rPr>
          <w:rFonts w:ascii="Tahoma" w:hAnsi="Tahoma" w:cs="Tahoma"/>
          <w:b/>
          <w:caps/>
          <w:sz w:val="20"/>
          <w:szCs w:val="20"/>
        </w:rPr>
        <w:t>1</w:t>
      </w:r>
      <w:r w:rsidR="00AB2729" w:rsidRPr="0082665B">
        <w:rPr>
          <w:rFonts w:ascii="Tahoma" w:hAnsi="Tahoma" w:cs="Tahoma"/>
          <w:b/>
          <w:caps/>
          <w:sz w:val="20"/>
          <w:szCs w:val="20"/>
        </w:rPr>
        <w:t>5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>.2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ab/>
      </w:r>
      <w:r w:rsidR="001D40A1" w:rsidRPr="0082665B">
        <w:rPr>
          <w:rFonts w:ascii="Tahoma" w:hAnsi="Tahoma" w:cs="Tahoma"/>
          <w:b/>
          <w:sz w:val="20"/>
          <w:szCs w:val="20"/>
        </w:rPr>
        <w:t>Kontaktné údaje a Kontaktné osoby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 xml:space="preserve"> </w:t>
      </w:r>
      <w:bookmarkEnd w:id="30"/>
      <w:bookmarkEnd w:id="31"/>
    </w:p>
    <w:p w14:paraId="07734C82" w14:textId="77777777" w:rsidR="00FA4AEE" w:rsidRPr="0082665B" w:rsidRDefault="00FA4AEE" w:rsidP="00050C3D">
      <w:pPr>
        <w:tabs>
          <w:tab w:val="left" w:pos="284"/>
        </w:tabs>
        <w:rPr>
          <w:rFonts w:ascii="Tahoma" w:hAnsi="Tahoma" w:cs="Tahoma"/>
          <w:b/>
          <w:caps/>
          <w:sz w:val="20"/>
          <w:szCs w:val="20"/>
        </w:rPr>
      </w:pPr>
    </w:p>
    <w:p w14:paraId="38F944EF" w14:textId="2829D764" w:rsidR="001D40A1" w:rsidRPr="0082665B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bookmarkStart w:id="32" w:name="_Toc248119116"/>
      <w:bookmarkStart w:id="33" w:name="_Toc248145701"/>
      <w:r w:rsidRPr="0082665B">
        <w:rPr>
          <w:rFonts w:ascii="Tahoma" w:hAnsi="Tahoma" w:cs="Tahoma"/>
          <w:b/>
          <w:bCs/>
          <w:sz w:val="20"/>
          <w:szCs w:val="20"/>
        </w:rPr>
        <w:t>(a)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údaje </w:t>
      </w:r>
      <w:r w:rsidR="0091354C">
        <w:rPr>
          <w:rFonts w:ascii="Tahoma" w:hAnsi="Tahoma" w:cs="Tahoma"/>
          <w:b/>
          <w:bCs/>
          <w:sz w:val="20"/>
          <w:szCs w:val="20"/>
        </w:rPr>
        <w:t>BBSK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  <w:r w:rsidRPr="0082665B">
        <w:rPr>
          <w:rFonts w:ascii="Tahoma" w:hAnsi="Tahoma" w:cs="Tahoma"/>
          <w:b/>
          <w:bCs/>
          <w:sz w:val="20"/>
          <w:szCs w:val="20"/>
        </w:rPr>
        <w:t xml:space="preserve">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6496"/>
      </w:tblGrid>
      <w:tr w:rsidR="001D40A1" w:rsidRPr="000C5601" w14:paraId="0113E144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4DD6481C" w14:textId="7D5A4D57" w:rsidR="001D40A1" w:rsidRPr="00315930" w:rsidRDefault="001D40A1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  <w:r w:rsidR="0004077E" w:rsidRPr="00315930">
              <w:rPr>
                <w:rFonts w:ascii="Tahoma" w:hAnsi="Tahoma" w:cs="Tahoma"/>
                <w:b/>
                <w:sz w:val="18"/>
                <w:szCs w:val="18"/>
              </w:rPr>
              <w:t xml:space="preserve"> sídla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3099385C" w14:textId="2527D31A" w:rsidR="001D40A1" w:rsidRPr="001123AB" w:rsidRDefault="00193766" w:rsidP="00050C3D">
            <w:pPr>
              <w:pStyle w:val="TABLE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B44D7">
              <w:rPr>
                <w:rFonts w:ascii="Tahoma" w:hAnsi="Tahoma" w:cs="Tahoma"/>
                <w:sz w:val="18"/>
                <w:szCs w:val="18"/>
              </w:rPr>
              <w:t>Námestie SNP 23, 974 01 Banská Bystrica</w:t>
            </w:r>
          </w:p>
        </w:tc>
      </w:tr>
      <w:tr w:rsidR="00DB3CAC" w:rsidRPr="000C5601" w14:paraId="7B117B1F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45E0BB52" w14:textId="06510E19" w:rsidR="00DB3CAC" w:rsidRPr="00315930" w:rsidRDefault="00DB3CAC" w:rsidP="00346D23">
            <w:pPr>
              <w:pStyle w:val="TABL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Elektronická adresa na doručovanie Korešpondencie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597F133A" w14:textId="528ED6AA" w:rsidR="00DB3CAC" w:rsidRPr="00DB44D7" w:rsidRDefault="0004077E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hyperlink r:id="rId13" w:history="1">
              <w:r w:rsidRPr="00DB44D7">
                <w:rPr>
                  <w:rStyle w:val="Hypertextovprepojenie"/>
                  <w:rFonts w:ascii="Tahoma" w:hAnsi="Tahoma" w:cs="Tahoma"/>
                  <w:sz w:val="18"/>
                  <w:szCs w:val="18"/>
                </w:rPr>
                <w:t>podatelna@bbsk.sk</w:t>
              </w:r>
            </w:hyperlink>
          </w:p>
        </w:tc>
      </w:tr>
    </w:tbl>
    <w:p w14:paraId="5C935CC5" w14:textId="77777777" w:rsidR="00BE014B" w:rsidRDefault="00BE014B" w:rsidP="00AD36F0">
      <w:pPr>
        <w:ind w:left="1134" w:hanging="426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07A9C8AA" w14:textId="2ABE3C03" w:rsidR="001D40A1" w:rsidRPr="00315930" w:rsidRDefault="001D40A1" w:rsidP="00AD36F0">
      <w:pPr>
        <w:ind w:left="1134" w:hanging="426"/>
        <w:rPr>
          <w:rFonts w:ascii="Tahoma" w:hAnsi="Tahoma" w:cs="Tahoma"/>
          <w:b/>
          <w:bCs/>
          <w:sz w:val="20"/>
          <w:szCs w:val="20"/>
        </w:rPr>
      </w:pPr>
      <w:r w:rsidRPr="00315930">
        <w:rPr>
          <w:rFonts w:ascii="Tahoma" w:hAnsi="Tahoma" w:cs="Tahoma"/>
          <w:b/>
          <w:bCs/>
          <w:sz w:val="20"/>
          <w:szCs w:val="20"/>
        </w:rPr>
        <w:t>(b)</w:t>
      </w:r>
      <w:r w:rsidRPr="00315930">
        <w:rPr>
          <w:rFonts w:ascii="Tahoma" w:hAnsi="Tahoma" w:cs="Tahoma"/>
          <w:b/>
          <w:bCs/>
          <w:sz w:val="20"/>
          <w:szCs w:val="20"/>
        </w:rPr>
        <w:tab/>
        <w:t xml:space="preserve">Kontaktné osoby </w:t>
      </w:r>
      <w:r w:rsidR="0091354C" w:rsidRPr="00315930">
        <w:rPr>
          <w:rFonts w:ascii="Tahoma" w:hAnsi="Tahoma" w:cs="Tahoma"/>
          <w:b/>
          <w:bCs/>
          <w:sz w:val="20"/>
          <w:szCs w:val="20"/>
        </w:rPr>
        <w:t>BBSK</w:t>
      </w:r>
      <w:r w:rsidRPr="00315930">
        <w:rPr>
          <w:rFonts w:ascii="Tahoma" w:hAnsi="Tahoma" w:cs="Tahoma"/>
          <w:b/>
          <w:bCs/>
          <w:sz w:val="20"/>
          <w:szCs w:val="20"/>
        </w:rPr>
        <w:t>: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1945"/>
        <w:gridCol w:w="3052"/>
        <w:gridCol w:w="1513"/>
      </w:tblGrid>
      <w:tr w:rsidR="009549EF" w:rsidRPr="000C5601" w14:paraId="666C24E5" w14:textId="77777777" w:rsidTr="0057635C">
        <w:trPr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7DAADB94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/>
                <w:bCs/>
                <w:sz w:val="16"/>
                <w:szCs w:val="16"/>
              </w:rPr>
              <w:t>Meno a priezvisko</w:t>
            </w:r>
          </w:p>
        </w:tc>
        <w:tc>
          <w:tcPr>
            <w:tcW w:w="1074" w:type="pct"/>
          </w:tcPr>
          <w:p w14:paraId="1EB6B687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Cs/>
                <w:sz w:val="16"/>
                <w:szCs w:val="16"/>
              </w:rPr>
              <w:t>Telefón</w:t>
            </w:r>
          </w:p>
        </w:tc>
        <w:tc>
          <w:tcPr>
            <w:tcW w:w="1685" w:type="pct"/>
          </w:tcPr>
          <w:p w14:paraId="628512F6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263550DE" w14:textId="77777777" w:rsidR="009549EF" w:rsidRPr="00315930" w:rsidRDefault="009549EF" w:rsidP="0057635C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15930">
              <w:rPr>
                <w:rFonts w:ascii="Tahoma" w:hAnsi="Tahoma" w:cs="Tahoma"/>
                <w:b/>
                <w:bCs/>
                <w:sz w:val="16"/>
                <w:szCs w:val="16"/>
              </w:rPr>
              <w:t>Rozsah oprávnenia</w:t>
            </w:r>
          </w:p>
        </w:tc>
      </w:tr>
      <w:tr w:rsidR="00193766" w:rsidRPr="000C5601" w14:paraId="4ABA0EAF" w14:textId="77777777" w:rsidTr="00091546">
        <w:trPr>
          <w:trHeight w:val="511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</w:tcPr>
          <w:p w14:paraId="1C256404" w14:textId="33C37E9C" w:rsidR="00193766" w:rsidRPr="000B5893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Ing. Tomáš Deák</w:t>
            </w:r>
          </w:p>
        </w:tc>
        <w:tc>
          <w:tcPr>
            <w:tcW w:w="1074" w:type="pct"/>
          </w:tcPr>
          <w:p w14:paraId="617AB216" w14:textId="594055B7" w:rsidR="00193766" w:rsidRPr="000B5893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+421 940 982 373</w:t>
            </w:r>
          </w:p>
        </w:tc>
        <w:tc>
          <w:tcPr>
            <w:tcW w:w="1685" w:type="pct"/>
          </w:tcPr>
          <w:p w14:paraId="3B0EDE85" w14:textId="60A1082B" w:rsidR="00193766" w:rsidRPr="000B5893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tomas.deak@bbsk.sk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</w:tcPr>
          <w:p w14:paraId="447B56B4" w14:textId="77777777" w:rsidR="00193766" w:rsidRPr="000B5893" w:rsidRDefault="00193766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</w:rPr>
              <w:t xml:space="preserve">Zmluvné záležitosti </w:t>
            </w:r>
          </w:p>
        </w:tc>
      </w:tr>
      <w:tr w:rsidR="00193766" w:rsidRPr="000C5601" w14:paraId="7F7FA00D" w14:textId="77777777" w:rsidTr="00091546">
        <w:trPr>
          <w:trHeight w:val="511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</w:tcPr>
          <w:p w14:paraId="514DF22C" w14:textId="715C71CF" w:rsidR="00193766" w:rsidRPr="00CE7BBB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Ing. Matúš Kutlák</w:t>
            </w:r>
          </w:p>
          <w:p w14:paraId="02575C0F" w14:textId="1248D760" w:rsidR="00193C11" w:rsidRPr="000B5893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Ing. Peter Mišura</w:t>
            </w:r>
          </w:p>
        </w:tc>
        <w:tc>
          <w:tcPr>
            <w:tcW w:w="1074" w:type="pct"/>
          </w:tcPr>
          <w:p w14:paraId="17957194" w14:textId="1532A923" w:rsidR="00193766" w:rsidRPr="00CE7BBB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</w:rPr>
              <w:t>+421 910 847 017</w:t>
            </w:r>
          </w:p>
          <w:p w14:paraId="6C734AD7" w14:textId="31781F09" w:rsidR="00193C11" w:rsidRPr="000B5893" w:rsidRDefault="00193C11" w:rsidP="00CE7BBB">
            <w:pPr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  <w:lang w:eastAsia="en-US" w:bidi="ar-SA"/>
              </w:rPr>
              <w:t>+0421 905 590 112</w:t>
            </w:r>
          </w:p>
        </w:tc>
        <w:tc>
          <w:tcPr>
            <w:tcW w:w="1685" w:type="pct"/>
          </w:tcPr>
          <w:p w14:paraId="2C39BF6A" w14:textId="7FD654D4" w:rsidR="00193766" w:rsidRPr="00CE7BBB" w:rsidRDefault="00193C11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hyperlink r:id="rId14" w:history="1">
              <w:r w:rsidRPr="00CE7BBB">
                <w:rPr>
                  <w:rFonts w:ascii="Tahoma" w:hAnsi="Tahoma" w:cs="Tahoma"/>
                  <w:sz w:val="16"/>
                  <w:szCs w:val="16"/>
                </w:rPr>
                <w:t>matus.kutlak@bbsk.sk</w:t>
              </w:r>
            </w:hyperlink>
          </w:p>
          <w:p w14:paraId="1E0B1E6F" w14:textId="2BC9C320" w:rsidR="00193C11" w:rsidRPr="000B5893" w:rsidRDefault="00193C11" w:rsidP="00CE7BBB">
            <w:pPr>
              <w:rPr>
                <w:rFonts w:ascii="Tahoma" w:hAnsi="Tahoma" w:cs="Tahoma"/>
                <w:sz w:val="16"/>
                <w:szCs w:val="16"/>
              </w:rPr>
            </w:pPr>
            <w:r w:rsidRPr="00CE7BBB">
              <w:rPr>
                <w:rFonts w:ascii="Tahoma" w:hAnsi="Tahoma" w:cs="Tahoma"/>
                <w:sz w:val="16"/>
                <w:szCs w:val="16"/>
                <w:lang w:eastAsia="en-US" w:bidi="ar-SA"/>
              </w:rPr>
              <w:t>peter.misura@bbsk.sk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</w:tcPr>
          <w:p w14:paraId="2B9B4A56" w14:textId="45195D6F" w:rsidR="00193766" w:rsidRPr="000B5893" w:rsidRDefault="00193766" w:rsidP="0009154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</w:rPr>
              <w:t>Technické záležitosti</w:t>
            </w:r>
          </w:p>
        </w:tc>
      </w:tr>
      <w:tr w:rsidR="00193766" w:rsidRPr="0082665B" w14:paraId="00768397" w14:textId="7F788187" w:rsidTr="0057635C">
        <w:trPr>
          <w:trHeight w:val="70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1DA540E7" w14:textId="459C9EFA" w:rsidR="00193766" w:rsidRPr="000B5893" w:rsidRDefault="000B5893" w:rsidP="00193766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</w:rPr>
              <w:t>Ing. Martin Parobok</w:t>
            </w:r>
          </w:p>
        </w:tc>
        <w:tc>
          <w:tcPr>
            <w:tcW w:w="1074" w:type="pct"/>
          </w:tcPr>
          <w:p w14:paraId="67B7B249" w14:textId="4AFA47DC" w:rsidR="00193766" w:rsidRPr="000B5893" w:rsidRDefault="00AC2DCE" w:rsidP="00317A23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  <w:lang w:bidi="sk-SK"/>
              </w:rPr>
              <w:t>048/432 55 39</w:t>
            </w:r>
          </w:p>
        </w:tc>
        <w:tc>
          <w:tcPr>
            <w:tcW w:w="1685" w:type="pct"/>
          </w:tcPr>
          <w:p w14:paraId="0D3F8898" w14:textId="65CEAA7B" w:rsidR="00193766" w:rsidRPr="000B5893" w:rsidRDefault="005C14B4" w:rsidP="000B5893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</w:rPr>
              <w:t>faktury@bbsk.sk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5967DC2D" w14:textId="750FF009" w:rsidR="00193766" w:rsidRPr="000B5893" w:rsidRDefault="00193766" w:rsidP="0019376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0B5893">
              <w:rPr>
                <w:rFonts w:ascii="Tahoma" w:hAnsi="Tahoma" w:cs="Tahoma"/>
                <w:sz w:val="16"/>
                <w:szCs w:val="16"/>
              </w:rPr>
              <w:t>Faktúry a platobné záležitosti</w:t>
            </w:r>
          </w:p>
        </w:tc>
      </w:tr>
    </w:tbl>
    <w:p w14:paraId="2A3CE89E" w14:textId="77777777" w:rsidR="009549EF" w:rsidRPr="0082665B" w:rsidRDefault="009549EF" w:rsidP="00050C3D">
      <w:pPr>
        <w:ind w:left="709" w:hanging="1"/>
        <w:rPr>
          <w:rFonts w:ascii="Tahoma" w:hAnsi="Tahoma" w:cs="Tahoma"/>
          <w:b/>
          <w:bCs/>
          <w:sz w:val="20"/>
          <w:szCs w:val="20"/>
        </w:rPr>
      </w:pPr>
    </w:p>
    <w:p w14:paraId="6BD62729" w14:textId="677F7D6B" w:rsidR="001D40A1" w:rsidRPr="0082665B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bookmarkStart w:id="34" w:name="_Toc248119115"/>
      <w:bookmarkStart w:id="35" w:name="_Toc248145700"/>
      <w:bookmarkEnd w:id="32"/>
      <w:bookmarkEnd w:id="33"/>
      <w:r w:rsidRPr="0082665B">
        <w:rPr>
          <w:rFonts w:ascii="Tahoma" w:hAnsi="Tahoma" w:cs="Tahoma"/>
          <w:b/>
          <w:bCs/>
          <w:sz w:val="20"/>
          <w:szCs w:val="20"/>
        </w:rPr>
        <w:t>(c)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údaje </w:t>
      </w:r>
      <w:r w:rsidR="0091354C">
        <w:rPr>
          <w:rFonts w:ascii="Tahoma" w:hAnsi="Tahoma" w:cs="Tahoma"/>
          <w:b/>
          <w:bCs/>
          <w:sz w:val="20"/>
          <w:szCs w:val="20"/>
        </w:rPr>
        <w:t>Projektanta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6496"/>
      </w:tblGrid>
      <w:tr w:rsidR="001D40A1" w:rsidRPr="0082665B" w14:paraId="4ECF66C1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11A93533" w14:textId="69FAD0D7" w:rsidR="001D40A1" w:rsidRPr="0082665B" w:rsidRDefault="001D40A1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  <w:r w:rsidR="0004077E" w:rsidRPr="00315930">
              <w:rPr>
                <w:rFonts w:ascii="Tahoma" w:hAnsi="Tahoma" w:cs="Tahoma"/>
                <w:b/>
                <w:sz w:val="18"/>
                <w:szCs w:val="18"/>
              </w:rPr>
              <w:t xml:space="preserve"> sídla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236AAF2F" w14:textId="4C6ED145" w:rsidR="001D40A1" w:rsidRPr="0082665B" w:rsidRDefault="005C14B4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</w:tr>
      <w:tr w:rsidR="00EF205D" w:rsidRPr="0082665B" w14:paraId="540F9132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66DE84B0" w14:textId="6CAB2512" w:rsidR="00EF205D" w:rsidRPr="0082665B" w:rsidRDefault="00EF205D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Elektronická adresa na doručovanie Korešpondencie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01953499" w14:textId="5D4A0562" w:rsidR="00EF205D" w:rsidRPr="0082665B" w:rsidRDefault="005C14B4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</w:tr>
    </w:tbl>
    <w:p w14:paraId="6553B33C" w14:textId="77777777" w:rsidR="001D40A1" w:rsidRPr="0082665B" w:rsidRDefault="001D40A1" w:rsidP="00050C3D">
      <w:pPr>
        <w:rPr>
          <w:rFonts w:ascii="Tahoma" w:hAnsi="Tahoma" w:cs="Tahoma"/>
          <w:b/>
          <w:bCs/>
          <w:sz w:val="20"/>
          <w:szCs w:val="20"/>
        </w:rPr>
      </w:pPr>
    </w:p>
    <w:p w14:paraId="570FF710" w14:textId="17C0EFEE" w:rsidR="001D40A1" w:rsidRPr="007B7B62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(d)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osoby </w:t>
      </w:r>
      <w:r w:rsidR="0091354C">
        <w:rPr>
          <w:rFonts w:ascii="Tahoma" w:hAnsi="Tahoma" w:cs="Tahoma"/>
          <w:b/>
          <w:bCs/>
          <w:sz w:val="20"/>
          <w:szCs w:val="20"/>
        </w:rPr>
        <w:t>Projektanta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  <w:bookmarkEnd w:id="34"/>
      <w:bookmarkEnd w:id="35"/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1978"/>
        <w:gridCol w:w="3052"/>
        <w:gridCol w:w="1513"/>
      </w:tblGrid>
      <w:tr w:rsidR="001D40A1" w:rsidRPr="001D38A3" w14:paraId="068FF969" w14:textId="77777777" w:rsidTr="00834F78">
        <w:trPr>
          <w:jc w:val="center"/>
        </w:trPr>
        <w:tc>
          <w:tcPr>
            <w:tcW w:w="1388" w:type="pct"/>
            <w:tcMar>
              <w:left w:w="0" w:type="dxa"/>
              <w:right w:w="0" w:type="dxa"/>
            </w:tcMar>
            <w:vAlign w:val="center"/>
          </w:tcPr>
          <w:p w14:paraId="1A85FABB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/>
                <w:bCs/>
                <w:sz w:val="16"/>
                <w:szCs w:val="16"/>
              </w:rPr>
              <w:t>Meno a priezvisko</w:t>
            </w:r>
          </w:p>
        </w:tc>
        <w:tc>
          <w:tcPr>
            <w:tcW w:w="1092" w:type="pct"/>
          </w:tcPr>
          <w:p w14:paraId="20F08A36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Cs/>
                <w:sz w:val="16"/>
                <w:szCs w:val="16"/>
              </w:rPr>
              <w:t>Telefón, fax</w:t>
            </w:r>
          </w:p>
        </w:tc>
        <w:tc>
          <w:tcPr>
            <w:tcW w:w="1685" w:type="pct"/>
          </w:tcPr>
          <w:p w14:paraId="46F30EE3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758EE910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/>
                <w:bCs/>
                <w:sz w:val="16"/>
                <w:szCs w:val="16"/>
              </w:rPr>
              <w:t>Rozsah oprávnenia</w:t>
            </w:r>
          </w:p>
        </w:tc>
      </w:tr>
      <w:tr w:rsidR="001D40A1" w:rsidRPr="001D38A3" w14:paraId="43A5ACB2" w14:textId="77777777" w:rsidTr="00834F78">
        <w:trPr>
          <w:trHeight w:val="511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5C5FE884" w14:textId="1B2CD762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092" w:type="pct"/>
          </w:tcPr>
          <w:p w14:paraId="6667F2B5" w14:textId="3354C260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685" w:type="pct"/>
          </w:tcPr>
          <w:p w14:paraId="3CD6F307" w14:textId="537980F6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1D363540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 xml:space="preserve">Zmluvné záležitosti </w:t>
            </w:r>
          </w:p>
        </w:tc>
      </w:tr>
      <w:tr w:rsidR="00537C7F" w:rsidRPr="001D38A3" w14:paraId="2E861511" w14:textId="77777777" w:rsidTr="00834F78">
        <w:trPr>
          <w:trHeight w:val="511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3C9D7773" w14:textId="68FC915F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092" w:type="pct"/>
          </w:tcPr>
          <w:p w14:paraId="7FFC4154" w14:textId="08611CC4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685" w:type="pct"/>
          </w:tcPr>
          <w:p w14:paraId="0B632975" w14:textId="70FF8D94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763A1D61" w14:textId="213FB91D" w:rsidR="00537C7F" w:rsidRPr="001177D0" w:rsidRDefault="00537C7F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>Technické záležitosti</w:t>
            </w:r>
          </w:p>
        </w:tc>
      </w:tr>
      <w:tr w:rsidR="00537C7F" w:rsidRPr="001D38A3" w14:paraId="3269E709" w14:textId="77777777" w:rsidTr="00834F78">
        <w:trPr>
          <w:trHeight w:val="70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45DEF757" w14:textId="73F45B73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092" w:type="pct"/>
          </w:tcPr>
          <w:p w14:paraId="15C393CF" w14:textId="442A2865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1685" w:type="pct"/>
          </w:tcPr>
          <w:p w14:paraId="0B0A1F74" w14:textId="3C0C4ECC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091546">
              <w:rPr>
                <w:rFonts w:ascii="Tahoma" w:hAnsi="Tahoma" w:cs="Tahoma"/>
                <w:sz w:val="20"/>
                <w:szCs w:val="20"/>
                <w:highlight w:val="green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1E6561E9" w14:textId="03933698" w:rsidR="00537C7F" w:rsidRPr="001177D0" w:rsidRDefault="00537C7F" w:rsidP="00537C7F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>Faktúry a platobné záležitosti</w:t>
            </w:r>
          </w:p>
        </w:tc>
      </w:tr>
    </w:tbl>
    <w:p w14:paraId="23D1115F" w14:textId="77777777" w:rsidR="001D40A1" w:rsidRPr="007B7B62" w:rsidRDefault="001D40A1" w:rsidP="00050C3D">
      <w:pPr>
        <w:jc w:val="both"/>
        <w:rPr>
          <w:rFonts w:ascii="Tahoma" w:hAnsi="Tahoma" w:cs="Tahoma"/>
          <w:b/>
          <w:sz w:val="20"/>
          <w:szCs w:val="20"/>
        </w:rPr>
      </w:pPr>
    </w:p>
    <w:p w14:paraId="6992E8B3" w14:textId="713C1A23" w:rsidR="00537C7F" w:rsidRDefault="00217F23" w:rsidP="00050C3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(e)</w:t>
      </w:r>
      <w:r w:rsidRPr="007B7B62">
        <w:rPr>
          <w:rFonts w:ascii="Tahoma" w:hAnsi="Tahoma" w:cs="Tahoma"/>
          <w:sz w:val="20"/>
          <w:szCs w:val="20"/>
        </w:rPr>
        <w:tab/>
      </w:r>
      <w:r w:rsidR="00537C7F">
        <w:rPr>
          <w:rFonts w:ascii="Tahoma" w:hAnsi="Tahoma" w:cs="Tahoma"/>
          <w:sz w:val="20"/>
          <w:szCs w:val="20"/>
        </w:rPr>
        <w:t>Ak ktorákoľvek Zmluvná strana pre tú istú vec ustanoví viacero Kontaktných osôb, platí, že každá z nich môže konať v rozsahu jej oprávnen</w:t>
      </w:r>
      <w:r w:rsidR="00235F50">
        <w:rPr>
          <w:rFonts w:ascii="Tahoma" w:hAnsi="Tahoma" w:cs="Tahoma"/>
          <w:sz w:val="20"/>
          <w:szCs w:val="20"/>
        </w:rPr>
        <w:t>í v zmysle Zmluvy</w:t>
      </w:r>
      <w:r w:rsidR="00537C7F">
        <w:rPr>
          <w:rFonts w:ascii="Tahoma" w:hAnsi="Tahoma" w:cs="Tahoma"/>
          <w:sz w:val="20"/>
          <w:szCs w:val="20"/>
        </w:rPr>
        <w:t xml:space="preserve"> samostatne.</w:t>
      </w:r>
    </w:p>
    <w:p w14:paraId="3230BF17" w14:textId="77777777" w:rsidR="00CE7BBB" w:rsidRDefault="00537C7F" w:rsidP="00050C3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(f)</w:t>
      </w:r>
      <w:r>
        <w:rPr>
          <w:rFonts w:ascii="Tahoma" w:hAnsi="Tahoma" w:cs="Tahoma"/>
          <w:sz w:val="20"/>
          <w:szCs w:val="20"/>
        </w:rPr>
        <w:tab/>
      </w:r>
      <w:r w:rsidR="00217F23" w:rsidRPr="007B7B62">
        <w:rPr>
          <w:rFonts w:ascii="Tahoma" w:hAnsi="Tahoma" w:cs="Tahoma"/>
          <w:sz w:val="20"/>
          <w:szCs w:val="20"/>
        </w:rPr>
        <w:t>Za účelom</w:t>
      </w:r>
      <w:r w:rsidR="00BE2EE6" w:rsidRPr="007B7B62">
        <w:rPr>
          <w:rFonts w:ascii="Tahoma" w:hAnsi="Tahoma" w:cs="Tahoma"/>
          <w:sz w:val="20"/>
          <w:szCs w:val="20"/>
        </w:rPr>
        <w:t xml:space="preserve"> zachovania</w:t>
      </w:r>
      <w:r w:rsidR="00217F23" w:rsidRPr="007B7B62">
        <w:rPr>
          <w:rFonts w:ascii="Tahoma" w:hAnsi="Tahoma" w:cs="Tahoma"/>
          <w:sz w:val="20"/>
          <w:szCs w:val="20"/>
        </w:rPr>
        <w:t xml:space="preserve"> </w:t>
      </w:r>
      <w:r w:rsidR="00BE2EE6" w:rsidRPr="007B7B62">
        <w:rPr>
          <w:rFonts w:ascii="Tahoma" w:hAnsi="Tahoma" w:cs="Tahoma"/>
          <w:sz w:val="20"/>
          <w:szCs w:val="20"/>
        </w:rPr>
        <w:t>právnej istoty</w:t>
      </w:r>
      <w:r w:rsidR="00217F23" w:rsidRPr="007B7B62">
        <w:rPr>
          <w:rFonts w:ascii="Tahoma" w:hAnsi="Tahoma" w:cs="Tahoma"/>
          <w:sz w:val="20"/>
          <w:szCs w:val="20"/>
        </w:rPr>
        <w:t xml:space="preserve"> platí, že Kontaktné osoby Zmluvných strán uvedené vyššie</w:t>
      </w:r>
      <w:r w:rsidR="00BE2EE6" w:rsidRPr="007B7B62">
        <w:rPr>
          <w:rFonts w:ascii="Tahoma" w:hAnsi="Tahoma" w:cs="Tahoma"/>
          <w:sz w:val="20"/>
          <w:szCs w:val="20"/>
        </w:rPr>
        <w:t xml:space="preserve"> sú určené na </w:t>
      </w:r>
      <w:r w:rsidR="00BE2EE6" w:rsidRPr="007B7B62">
        <w:rPr>
          <w:rFonts w:ascii="Tahoma" w:hAnsi="Tahoma" w:cs="Tahoma"/>
          <w:b/>
          <w:bCs/>
          <w:sz w:val="20"/>
          <w:szCs w:val="20"/>
        </w:rPr>
        <w:t>uskutočňovanie vzájomnej výmeny informácií</w:t>
      </w:r>
      <w:r w:rsidR="0004077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4077E" w:rsidRPr="003C5091">
        <w:rPr>
          <w:rFonts w:ascii="Tahoma" w:hAnsi="Tahoma" w:cs="Tahoma"/>
          <w:b/>
          <w:bCs/>
          <w:sz w:val="20"/>
          <w:szCs w:val="20"/>
        </w:rPr>
        <w:t>a poskytovania súčinnosti</w:t>
      </w:r>
      <w:r w:rsidR="00BE2EE6" w:rsidRPr="007B7B62">
        <w:rPr>
          <w:rFonts w:ascii="Tahoma" w:hAnsi="Tahoma" w:cs="Tahoma"/>
          <w:sz w:val="20"/>
          <w:szCs w:val="20"/>
        </w:rPr>
        <w:t xml:space="preserve"> pri realizácii Zmluvy, </w:t>
      </w:r>
      <w:r w:rsidR="00217F23" w:rsidRPr="007B7B62">
        <w:rPr>
          <w:rFonts w:ascii="Tahoma" w:hAnsi="Tahoma" w:cs="Tahoma"/>
          <w:sz w:val="20"/>
          <w:szCs w:val="20"/>
        </w:rPr>
        <w:t xml:space="preserve">nie sú </w:t>
      </w:r>
      <w:r w:rsidR="00BE2EE6" w:rsidRPr="007B7B62">
        <w:rPr>
          <w:rFonts w:ascii="Tahoma" w:hAnsi="Tahoma" w:cs="Tahoma"/>
          <w:sz w:val="20"/>
          <w:szCs w:val="20"/>
        </w:rPr>
        <w:t xml:space="preserve">však </w:t>
      </w:r>
      <w:r w:rsidR="00217F23" w:rsidRPr="007B7B62">
        <w:rPr>
          <w:rFonts w:ascii="Tahoma" w:hAnsi="Tahoma" w:cs="Tahoma"/>
          <w:sz w:val="20"/>
          <w:szCs w:val="20"/>
        </w:rPr>
        <w:t>oprávnené</w:t>
      </w:r>
      <w:r w:rsidR="00BE2EE6" w:rsidRPr="007B7B62">
        <w:rPr>
          <w:rFonts w:ascii="Tahoma" w:hAnsi="Tahoma" w:cs="Tahoma"/>
          <w:sz w:val="20"/>
          <w:szCs w:val="20"/>
        </w:rPr>
        <w:t xml:space="preserve"> na</w:t>
      </w:r>
      <w:r w:rsidR="00217F23" w:rsidRPr="007B7B62">
        <w:rPr>
          <w:rFonts w:ascii="Tahoma" w:hAnsi="Tahoma" w:cs="Tahoma"/>
          <w:sz w:val="20"/>
          <w:szCs w:val="20"/>
        </w:rPr>
        <w:t xml:space="preserve"> kona</w:t>
      </w:r>
      <w:r w:rsidR="00BE2EE6" w:rsidRPr="007B7B62">
        <w:rPr>
          <w:rFonts w:ascii="Tahoma" w:hAnsi="Tahoma" w:cs="Tahoma"/>
          <w:sz w:val="20"/>
          <w:szCs w:val="20"/>
        </w:rPr>
        <w:t xml:space="preserve">nie </w:t>
      </w:r>
      <w:r w:rsidR="00FD39BB" w:rsidRPr="007B7B62">
        <w:rPr>
          <w:rFonts w:ascii="Tahoma" w:hAnsi="Tahoma" w:cs="Tahoma"/>
          <w:sz w:val="20"/>
          <w:szCs w:val="20"/>
        </w:rPr>
        <w:t>za Zmluvné strany vo veciach zm</w:t>
      </w:r>
      <w:r w:rsidR="00BE2EE6" w:rsidRPr="007B7B62">
        <w:rPr>
          <w:rFonts w:ascii="Tahoma" w:hAnsi="Tahoma" w:cs="Tahoma"/>
          <w:sz w:val="20"/>
          <w:szCs w:val="20"/>
        </w:rPr>
        <w:t>i</w:t>
      </w:r>
      <w:r w:rsidR="00FD39BB" w:rsidRPr="007B7B62">
        <w:rPr>
          <w:rFonts w:ascii="Tahoma" w:hAnsi="Tahoma" w:cs="Tahoma"/>
          <w:sz w:val="20"/>
          <w:szCs w:val="20"/>
        </w:rPr>
        <w:t xml:space="preserve">en obsahu Zmluvy alebo </w:t>
      </w:r>
      <w:r w:rsidR="00BE2EE6" w:rsidRPr="007B7B62">
        <w:rPr>
          <w:rFonts w:ascii="Tahoma" w:hAnsi="Tahoma" w:cs="Tahoma"/>
          <w:sz w:val="20"/>
          <w:szCs w:val="20"/>
        </w:rPr>
        <w:t xml:space="preserve">úkony, obsahom ktorých je </w:t>
      </w:r>
      <w:r w:rsidR="00FD39BB" w:rsidRPr="007B7B62">
        <w:rPr>
          <w:rFonts w:ascii="Tahoma" w:hAnsi="Tahoma" w:cs="Tahoma"/>
          <w:sz w:val="20"/>
          <w:szCs w:val="20"/>
        </w:rPr>
        <w:t>ukončeni</w:t>
      </w:r>
      <w:r w:rsidR="00BE2EE6" w:rsidRPr="007B7B62">
        <w:rPr>
          <w:rFonts w:ascii="Tahoma" w:hAnsi="Tahoma" w:cs="Tahoma"/>
          <w:sz w:val="20"/>
          <w:szCs w:val="20"/>
        </w:rPr>
        <w:t>e Zmluvy, alebo iné právne úkony (napr. na uplatnenie zmluvnej pokuty/náhrady škody, a pod.)</w:t>
      </w:r>
      <w:r w:rsidR="00101A58">
        <w:rPr>
          <w:rFonts w:ascii="Tahoma" w:hAnsi="Tahoma" w:cs="Tahoma"/>
          <w:sz w:val="20"/>
          <w:szCs w:val="20"/>
        </w:rPr>
        <w:t xml:space="preserve">, </w:t>
      </w:r>
      <w:r w:rsidR="0004077E">
        <w:rPr>
          <w:rFonts w:ascii="Tahoma" w:hAnsi="Tahoma" w:cs="Tahoma"/>
          <w:sz w:val="20"/>
          <w:szCs w:val="20"/>
        </w:rPr>
        <w:t>ibaže by</w:t>
      </w:r>
      <w:r w:rsidR="00101A58">
        <w:rPr>
          <w:rFonts w:ascii="Tahoma" w:hAnsi="Tahoma" w:cs="Tahoma"/>
          <w:sz w:val="20"/>
          <w:szCs w:val="20"/>
        </w:rPr>
        <w:t xml:space="preserve"> Zmluva výslovne </w:t>
      </w:r>
      <w:r w:rsidR="0004077E">
        <w:rPr>
          <w:rFonts w:ascii="Tahoma" w:hAnsi="Tahoma" w:cs="Tahoma"/>
          <w:sz w:val="20"/>
          <w:szCs w:val="20"/>
        </w:rPr>
        <w:t xml:space="preserve">ustanovovala </w:t>
      </w:r>
      <w:r w:rsidR="00101A58">
        <w:rPr>
          <w:rFonts w:ascii="Tahoma" w:hAnsi="Tahoma" w:cs="Tahoma"/>
          <w:sz w:val="20"/>
          <w:szCs w:val="20"/>
        </w:rPr>
        <w:t>inak</w:t>
      </w:r>
      <w:r w:rsidR="00BE2EE6" w:rsidRPr="007B7B62">
        <w:rPr>
          <w:rFonts w:ascii="Tahoma" w:hAnsi="Tahoma" w:cs="Tahoma"/>
          <w:sz w:val="20"/>
          <w:szCs w:val="20"/>
        </w:rPr>
        <w:t>. Ak bude mať ktorákoľvek zo Zmluvných strán v úmysle nechať sa na účely Zmluvy alebo v súvislosti s ňou inou osobou</w:t>
      </w:r>
      <w:r w:rsidR="005F7F27">
        <w:rPr>
          <w:rFonts w:ascii="Tahoma" w:hAnsi="Tahoma" w:cs="Tahoma"/>
          <w:sz w:val="20"/>
          <w:szCs w:val="20"/>
        </w:rPr>
        <w:t xml:space="preserve"> zastúpiť</w:t>
      </w:r>
      <w:r w:rsidR="00BE2EE6" w:rsidRPr="007B7B62">
        <w:rPr>
          <w:rFonts w:ascii="Tahoma" w:hAnsi="Tahoma" w:cs="Tahoma"/>
          <w:sz w:val="20"/>
          <w:szCs w:val="20"/>
        </w:rPr>
        <w:t>, udelí na to takejto osobe samostatné písomné poverenie/plnomocenstvo.</w:t>
      </w:r>
    </w:p>
    <w:p w14:paraId="3FC7E2E7" w14:textId="7E8522AE" w:rsidR="00CE7BBB" w:rsidDel="00986602" w:rsidRDefault="00CE7BBB">
      <w:pPr>
        <w:widowControl/>
        <w:autoSpaceDE/>
        <w:autoSpaceDN/>
        <w:spacing w:after="160" w:line="259" w:lineRule="auto"/>
        <w:rPr>
          <w:del w:id="36" w:author="Bubák Martin" w:date="2026-02-02T10:54:00Z" w16du:dateUtc="2026-02-02T09:54:00Z"/>
          <w:rFonts w:ascii="Tahoma" w:hAnsi="Tahoma" w:cs="Tahoma"/>
          <w:sz w:val="20"/>
          <w:szCs w:val="20"/>
        </w:rPr>
      </w:pPr>
      <w:del w:id="37" w:author="Bubák Martin" w:date="2026-02-02T10:54:00Z" w16du:dateUtc="2026-02-02T09:54:00Z">
        <w:r w:rsidDel="00986602">
          <w:rPr>
            <w:rFonts w:ascii="Tahoma" w:hAnsi="Tahoma" w:cs="Tahoma"/>
            <w:sz w:val="20"/>
            <w:szCs w:val="20"/>
          </w:rPr>
          <w:br w:type="page"/>
        </w:r>
      </w:del>
    </w:p>
    <w:p w14:paraId="4BB63866" w14:textId="02D30030" w:rsidR="008B4184" w:rsidRPr="007B7B62" w:rsidDel="00986602" w:rsidRDefault="00FD39BB" w:rsidP="00050C3D">
      <w:pPr>
        <w:ind w:left="1134" w:hanging="426"/>
        <w:jc w:val="both"/>
        <w:rPr>
          <w:del w:id="38" w:author="Bubák Martin" w:date="2026-02-02T10:54:00Z" w16du:dateUtc="2026-02-02T09:54:00Z"/>
          <w:rFonts w:ascii="Tahoma" w:hAnsi="Tahoma" w:cs="Tahoma"/>
          <w:sz w:val="20"/>
          <w:szCs w:val="20"/>
        </w:rPr>
      </w:pPr>
      <w:del w:id="39" w:author="Bubák Martin" w:date="2026-02-02T10:54:00Z" w16du:dateUtc="2026-02-02T09:54:00Z">
        <w:r w:rsidRPr="007B7B62" w:rsidDel="00986602">
          <w:rPr>
            <w:rFonts w:ascii="Tahoma" w:hAnsi="Tahoma" w:cs="Tahoma"/>
            <w:sz w:val="20"/>
            <w:szCs w:val="20"/>
          </w:rPr>
          <w:lastRenderedPageBreak/>
          <w:delText xml:space="preserve"> </w:delText>
        </w:r>
      </w:del>
    </w:p>
    <w:p w14:paraId="1878753A" w14:textId="77777777" w:rsidR="009A3CD6" w:rsidRPr="007B7B62" w:rsidRDefault="009A3CD6" w:rsidP="00050C3D">
      <w:pPr>
        <w:ind w:left="709" w:hanging="1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ACC3F0E" w14:textId="0A866356" w:rsidR="00FD39BB" w:rsidRPr="007B7B62" w:rsidRDefault="00285364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C244CF">
        <w:rPr>
          <w:rFonts w:ascii="Tahoma" w:hAnsi="Tahoma" w:cs="Tahoma"/>
          <w:b/>
          <w:bCs/>
          <w:sz w:val="20"/>
          <w:szCs w:val="20"/>
        </w:rPr>
        <w:t>6</w:t>
      </w:r>
      <w:r w:rsidR="000A5335" w:rsidRPr="007B7B62">
        <w:rPr>
          <w:rFonts w:ascii="Tahoma" w:hAnsi="Tahoma" w:cs="Tahoma"/>
          <w:b/>
          <w:bCs/>
          <w:sz w:val="20"/>
          <w:szCs w:val="20"/>
        </w:rPr>
        <w:tab/>
      </w:r>
      <w:r w:rsidR="00FD39BB" w:rsidRPr="007B7B62">
        <w:rPr>
          <w:rFonts w:ascii="Tahoma" w:hAnsi="Tahoma" w:cs="Tahoma"/>
          <w:b/>
          <w:bCs/>
          <w:sz w:val="20"/>
          <w:szCs w:val="20"/>
        </w:rPr>
        <w:t xml:space="preserve">ZODPOVEDNOSŤ ZA ŠKODU </w:t>
      </w:r>
      <w:r w:rsidR="00BE2EE6" w:rsidRPr="007B7B62">
        <w:rPr>
          <w:rFonts w:ascii="Tahoma" w:hAnsi="Tahoma" w:cs="Tahoma"/>
          <w:b/>
          <w:bCs/>
          <w:sz w:val="20"/>
          <w:szCs w:val="20"/>
        </w:rPr>
        <w:t>A SĽUB ODŠKODNENIA</w:t>
      </w:r>
    </w:p>
    <w:p w14:paraId="519AE688" w14:textId="45583DB7" w:rsidR="00FD39BB" w:rsidRPr="007B7B62" w:rsidRDefault="00285364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235F50">
        <w:rPr>
          <w:rFonts w:ascii="Tahoma" w:hAnsi="Tahoma" w:cs="Tahoma"/>
          <w:sz w:val="20"/>
          <w:szCs w:val="20"/>
        </w:rPr>
        <w:t>6</w:t>
      </w:r>
      <w:r w:rsidR="00FD39BB" w:rsidRPr="007B7B62">
        <w:rPr>
          <w:rFonts w:ascii="Tahoma" w:hAnsi="Tahoma" w:cs="Tahoma"/>
          <w:sz w:val="20"/>
          <w:szCs w:val="20"/>
        </w:rPr>
        <w:t>.1</w:t>
      </w:r>
      <w:r w:rsidR="00FD39BB" w:rsidRPr="007B7B62">
        <w:rPr>
          <w:rFonts w:ascii="Tahoma" w:hAnsi="Tahoma" w:cs="Tahoma"/>
          <w:sz w:val="20"/>
          <w:szCs w:val="20"/>
        </w:rPr>
        <w:tab/>
      </w:r>
      <w:r w:rsidR="00236BF5">
        <w:rPr>
          <w:rFonts w:ascii="Tahoma" w:hAnsi="Tahoma" w:cs="Tahoma"/>
          <w:sz w:val="20"/>
          <w:szCs w:val="20"/>
        </w:rPr>
        <w:t>Projektant</w:t>
      </w:r>
      <w:r w:rsidR="00FD39BB" w:rsidRPr="007B7B62">
        <w:rPr>
          <w:rFonts w:ascii="Tahoma" w:hAnsi="Tahoma" w:cs="Tahoma"/>
          <w:sz w:val="20"/>
          <w:szCs w:val="20"/>
        </w:rPr>
        <w:t xml:space="preserve"> zodpovedá za škody, ktoré spôsobí </w:t>
      </w:r>
      <w:r w:rsidR="00236BF5">
        <w:rPr>
          <w:rFonts w:ascii="Tahoma" w:hAnsi="Tahoma" w:cs="Tahoma"/>
          <w:sz w:val="20"/>
          <w:szCs w:val="20"/>
        </w:rPr>
        <w:t>BBSK</w:t>
      </w:r>
      <w:r w:rsidR="00FD39BB" w:rsidRPr="007B7B62">
        <w:rPr>
          <w:rFonts w:ascii="Tahoma" w:hAnsi="Tahoma" w:cs="Tahoma"/>
          <w:sz w:val="20"/>
          <w:szCs w:val="20"/>
        </w:rPr>
        <w:t xml:space="preserve"> porušením svojich zákonných alebo zmluvných povinností alebo svojou činnosťou pri plnení Zmluvy. </w:t>
      </w:r>
      <w:r w:rsidR="00C03139">
        <w:rPr>
          <w:rFonts w:ascii="Tahoma" w:hAnsi="Tahoma" w:cs="Tahoma"/>
          <w:sz w:val="20"/>
          <w:szCs w:val="20"/>
        </w:rPr>
        <w:t xml:space="preserve">Zmluvné strany sa dohodli, že </w:t>
      </w:r>
      <w:r w:rsidR="00B456A5">
        <w:rPr>
          <w:rFonts w:ascii="Tahoma" w:hAnsi="Tahoma" w:cs="Tahoma"/>
          <w:sz w:val="20"/>
          <w:szCs w:val="20"/>
        </w:rPr>
        <w:t xml:space="preserve">za </w:t>
      </w:r>
      <w:r w:rsidR="00405622">
        <w:rPr>
          <w:rFonts w:ascii="Tahoma" w:hAnsi="Tahoma" w:cs="Tahoma"/>
          <w:sz w:val="20"/>
          <w:szCs w:val="20"/>
        </w:rPr>
        <w:t xml:space="preserve">jedinú okolnosť vylučujúcu zodpovednosť Projektanta </w:t>
      </w:r>
      <w:r w:rsidR="00C0592E">
        <w:rPr>
          <w:rFonts w:ascii="Tahoma" w:hAnsi="Tahoma" w:cs="Tahoma"/>
          <w:sz w:val="20"/>
          <w:szCs w:val="20"/>
        </w:rPr>
        <w:t xml:space="preserve">za škodu </w:t>
      </w:r>
      <w:r w:rsidR="00FE4FCD">
        <w:rPr>
          <w:rFonts w:ascii="Tahoma" w:hAnsi="Tahoma" w:cs="Tahoma"/>
          <w:sz w:val="20"/>
          <w:szCs w:val="20"/>
        </w:rPr>
        <w:t>považuj</w:t>
      </w:r>
      <w:r w:rsidR="00922BCD">
        <w:rPr>
          <w:rFonts w:ascii="Tahoma" w:hAnsi="Tahoma" w:cs="Tahoma"/>
          <w:sz w:val="20"/>
          <w:szCs w:val="20"/>
        </w:rPr>
        <w:t>ú vyhlásenie mimoriadnej situácie</w:t>
      </w:r>
      <w:r w:rsidR="00093E18">
        <w:rPr>
          <w:rFonts w:ascii="Tahoma" w:hAnsi="Tahoma" w:cs="Tahoma"/>
          <w:sz w:val="20"/>
          <w:szCs w:val="20"/>
        </w:rPr>
        <w:t xml:space="preserve"> z dôvodu výskytu prenosného ochoreni</w:t>
      </w:r>
      <w:r w:rsidR="00601C5D">
        <w:rPr>
          <w:rFonts w:ascii="Tahoma" w:hAnsi="Tahoma" w:cs="Tahoma"/>
          <w:sz w:val="20"/>
          <w:szCs w:val="20"/>
        </w:rPr>
        <w:t>a, a to len v prípade, ak v dôsledku</w:t>
      </w:r>
      <w:r w:rsidR="00824272">
        <w:rPr>
          <w:rFonts w:ascii="Tahoma" w:hAnsi="Tahoma" w:cs="Tahoma"/>
          <w:sz w:val="20"/>
          <w:szCs w:val="20"/>
        </w:rPr>
        <w:t xml:space="preserve"> opatrení </w:t>
      </w:r>
      <w:r w:rsidR="002552E1">
        <w:rPr>
          <w:rFonts w:ascii="Tahoma" w:hAnsi="Tahoma" w:cs="Tahoma"/>
          <w:sz w:val="20"/>
          <w:szCs w:val="20"/>
        </w:rPr>
        <w:t>vykon</w:t>
      </w:r>
      <w:r w:rsidR="00F46087">
        <w:rPr>
          <w:rFonts w:ascii="Tahoma" w:hAnsi="Tahoma" w:cs="Tahoma"/>
          <w:sz w:val="20"/>
          <w:szCs w:val="20"/>
        </w:rPr>
        <w:t xml:space="preserve">ávaných </w:t>
      </w:r>
      <w:r w:rsidR="00824272">
        <w:rPr>
          <w:rFonts w:ascii="Tahoma" w:hAnsi="Tahoma" w:cs="Tahoma"/>
          <w:sz w:val="20"/>
          <w:szCs w:val="20"/>
        </w:rPr>
        <w:t>po vyhlásení mimoriadnej situácie Projektant</w:t>
      </w:r>
      <w:r w:rsidR="00F46087">
        <w:rPr>
          <w:rFonts w:ascii="Tahoma" w:hAnsi="Tahoma" w:cs="Tahoma"/>
          <w:sz w:val="20"/>
          <w:szCs w:val="20"/>
        </w:rPr>
        <w:t xml:space="preserve"> nemohol </w:t>
      </w:r>
      <w:r w:rsidR="000F7760">
        <w:rPr>
          <w:rFonts w:ascii="Tahoma" w:hAnsi="Tahoma" w:cs="Tahoma"/>
          <w:sz w:val="20"/>
          <w:szCs w:val="20"/>
        </w:rPr>
        <w:t xml:space="preserve">svoje zákonné alebo zmluvné </w:t>
      </w:r>
      <w:r w:rsidR="00F46087">
        <w:rPr>
          <w:rFonts w:ascii="Tahoma" w:hAnsi="Tahoma" w:cs="Tahoma"/>
          <w:sz w:val="20"/>
          <w:szCs w:val="20"/>
        </w:rPr>
        <w:t>po</w:t>
      </w:r>
      <w:r w:rsidR="00E23F0C">
        <w:rPr>
          <w:rFonts w:ascii="Tahoma" w:hAnsi="Tahoma" w:cs="Tahoma"/>
          <w:sz w:val="20"/>
          <w:szCs w:val="20"/>
        </w:rPr>
        <w:t>vinnosti plniť včas.</w:t>
      </w:r>
      <w:r w:rsidR="00824272">
        <w:rPr>
          <w:rFonts w:ascii="Tahoma" w:hAnsi="Tahoma" w:cs="Tahoma"/>
          <w:sz w:val="20"/>
          <w:szCs w:val="20"/>
        </w:rPr>
        <w:t xml:space="preserve"> </w:t>
      </w:r>
      <w:r w:rsidR="00601C5D">
        <w:rPr>
          <w:rFonts w:ascii="Tahoma" w:hAnsi="Tahoma" w:cs="Tahoma"/>
          <w:sz w:val="20"/>
          <w:szCs w:val="20"/>
        </w:rPr>
        <w:t xml:space="preserve"> </w:t>
      </w:r>
    </w:p>
    <w:p w14:paraId="3E8AC62C" w14:textId="7C54A18B" w:rsidR="00FD39BB" w:rsidRPr="00BE048C" w:rsidRDefault="00D256EF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235F50">
        <w:rPr>
          <w:rFonts w:ascii="Tahoma" w:hAnsi="Tahoma" w:cs="Tahoma"/>
          <w:sz w:val="20"/>
          <w:szCs w:val="20"/>
        </w:rPr>
        <w:t>6</w:t>
      </w:r>
      <w:r w:rsidR="00FD39BB" w:rsidRPr="007B7B62">
        <w:rPr>
          <w:rFonts w:ascii="Tahoma" w:hAnsi="Tahoma" w:cs="Tahoma"/>
          <w:sz w:val="20"/>
          <w:szCs w:val="20"/>
        </w:rPr>
        <w:t>.2</w:t>
      </w:r>
      <w:r w:rsidR="00FD39BB" w:rsidRPr="007B7B62">
        <w:rPr>
          <w:rFonts w:ascii="Tahoma" w:hAnsi="Tahoma" w:cs="Tahoma"/>
          <w:sz w:val="20"/>
          <w:szCs w:val="20"/>
        </w:rPr>
        <w:tab/>
        <w:t xml:space="preserve">Ak </w:t>
      </w:r>
      <w:r w:rsidR="00733515">
        <w:rPr>
          <w:rFonts w:ascii="Tahoma" w:hAnsi="Tahoma" w:cs="Tahoma"/>
          <w:sz w:val="20"/>
          <w:szCs w:val="20"/>
        </w:rPr>
        <w:t>BBSK</w:t>
      </w:r>
      <w:r w:rsidR="00FD39BB" w:rsidRPr="007B7B62">
        <w:rPr>
          <w:rFonts w:ascii="Tahoma" w:hAnsi="Tahoma" w:cs="Tahoma"/>
          <w:sz w:val="20"/>
          <w:szCs w:val="20"/>
        </w:rPr>
        <w:t xml:space="preserve"> vznikne pri plnení Zmluvy v súvislosti s činnosťou </w:t>
      </w:r>
      <w:r w:rsidR="00733515">
        <w:rPr>
          <w:rFonts w:ascii="Tahoma" w:hAnsi="Tahoma" w:cs="Tahoma"/>
          <w:sz w:val="20"/>
          <w:szCs w:val="20"/>
        </w:rPr>
        <w:t>Projektanta</w:t>
      </w:r>
      <w:r w:rsidR="00FD39BB" w:rsidRPr="007B7B62">
        <w:rPr>
          <w:rFonts w:ascii="Tahoma" w:hAnsi="Tahoma" w:cs="Tahoma"/>
          <w:sz w:val="20"/>
          <w:szCs w:val="20"/>
        </w:rPr>
        <w:t xml:space="preserve"> škoda, </w:t>
      </w:r>
      <w:r w:rsidR="00733515">
        <w:rPr>
          <w:rFonts w:ascii="Tahoma" w:hAnsi="Tahoma" w:cs="Tahoma"/>
          <w:sz w:val="20"/>
          <w:szCs w:val="20"/>
        </w:rPr>
        <w:t>Projektant</w:t>
      </w:r>
      <w:r w:rsidR="00FD39BB" w:rsidRPr="007B7B62">
        <w:rPr>
          <w:rFonts w:ascii="Tahoma" w:hAnsi="Tahoma" w:cs="Tahoma"/>
          <w:sz w:val="20"/>
          <w:szCs w:val="20"/>
        </w:rPr>
        <w:t xml:space="preserve"> sa zaväzuje túto škodu v preukázanom rozsahu nahradiť </w:t>
      </w:r>
      <w:r w:rsidR="00733515" w:rsidRPr="00BE048C">
        <w:rPr>
          <w:rFonts w:ascii="Tahoma" w:hAnsi="Tahoma" w:cs="Tahoma"/>
          <w:sz w:val="20"/>
          <w:szCs w:val="20"/>
        </w:rPr>
        <w:t>BBSK</w:t>
      </w:r>
      <w:r w:rsidR="00FD39BB" w:rsidRPr="00BE048C">
        <w:rPr>
          <w:rFonts w:ascii="Tahoma" w:hAnsi="Tahoma" w:cs="Tahoma"/>
          <w:sz w:val="20"/>
          <w:szCs w:val="20"/>
        </w:rPr>
        <w:t xml:space="preserve"> do </w:t>
      </w:r>
      <w:r w:rsidR="00235F50" w:rsidRPr="00BE048C">
        <w:rPr>
          <w:rFonts w:ascii="Tahoma" w:hAnsi="Tahoma" w:cs="Tahoma"/>
          <w:sz w:val="20"/>
          <w:szCs w:val="20"/>
        </w:rPr>
        <w:t xml:space="preserve">10 </w:t>
      </w:r>
      <w:r w:rsidR="00FD39BB" w:rsidRPr="00BE048C">
        <w:rPr>
          <w:rFonts w:ascii="Tahoma" w:hAnsi="Tahoma" w:cs="Tahoma"/>
          <w:sz w:val="20"/>
          <w:szCs w:val="20"/>
        </w:rPr>
        <w:t>dní odo dňa doručenia vyúčtovania náhrady škôd</w:t>
      </w:r>
      <w:r w:rsidR="005201DD" w:rsidRPr="00BE048C">
        <w:rPr>
          <w:rFonts w:ascii="Tahoma" w:hAnsi="Tahoma" w:cs="Tahoma"/>
          <w:sz w:val="20"/>
          <w:szCs w:val="20"/>
        </w:rPr>
        <w:t>.</w:t>
      </w:r>
    </w:p>
    <w:p w14:paraId="6CE16CDC" w14:textId="55C657C4" w:rsidR="00FD39BB" w:rsidRPr="00BE048C" w:rsidRDefault="00D256EF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235F50" w:rsidRPr="00BE048C">
        <w:rPr>
          <w:rFonts w:ascii="Tahoma" w:hAnsi="Tahoma" w:cs="Tahoma"/>
          <w:sz w:val="20"/>
          <w:szCs w:val="20"/>
        </w:rPr>
        <w:t>6</w:t>
      </w:r>
      <w:r w:rsidR="00FD39BB" w:rsidRPr="00BE048C">
        <w:rPr>
          <w:rFonts w:ascii="Tahoma" w:hAnsi="Tahoma" w:cs="Tahoma"/>
          <w:sz w:val="20"/>
          <w:szCs w:val="20"/>
        </w:rPr>
        <w:t>.3</w:t>
      </w:r>
      <w:r w:rsidR="00FD39BB" w:rsidRPr="00BE048C">
        <w:rPr>
          <w:rFonts w:ascii="Tahoma" w:hAnsi="Tahoma" w:cs="Tahoma"/>
          <w:sz w:val="20"/>
          <w:szCs w:val="20"/>
        </w:rPr>
        <w:tab/>
        <w:t xml:space="preserve">Nahrádza sa skutočná škoda a ušlý zisk, ako aj náklady, ktoré </w:t>
      </w:r>
      <w:r w:rsidR="006E1910" w:rsidRPr="00BE048C">
        <w:rPr>
          <w:rFonts w:ascii="Tahoma" w:hAnsi="Tahoma" w:cs="Tahoma"/>
          <w:sz w:val="20"/>
          <w:szCs w:val="20"/>
        </w:rPr>
        <w:t>musel</w:t>
      </w:r>
      <w:r w:rsidR="00733515" w:rsidRPr="00BE048C">
        <w:rPr>
          <w:rFonts w:ascii="Tahoma" w:hAnsi="Tahoma" w:cs="Tahoma"/>
          <w:sz w:val="20"/>
          <w:szCs w:val="20"/>
        </w:rPr>
        <w:t xml:space="preserve"> BBSK</w:t>
      </w:r>
      <w:r w:rsidR="006E1910" w:rsidRPr="00BE048C">
        <w:rPr>
          <w:rFonts w:ascii="Tahoma" w:hAnsi="Tahoma" w:cs="Tahoma"/>
          <w:sz w:val="20"/>
          <w:szCs w:val="20"/>
        </w:rPr>
        <w:t xml:space="preserve"> vynaložiť </w:t>
      </w:r>
      <w:r w:rsidR="00FD39BB" w:rsidRPr="00BE048C">
        <w:rPr>
          <w:rFonts w:ascii="Tahoma" w:hAnsi="Tahoma" w:cs="Tahoma"/>
          <w:sz w:val="20"/>
          <w:szCs w:val="20"/>
        </w:rPr>
        <w:t xml:space="preserve">v súvislosti s uplatňovaním a bránením svojho práva, ako aj súvisiace s minimalizáciou škôd, ak sú nižšie, než škoda, ktorá bola odvrátená. Za náklady v súvislosti s uplatňovaním a bránením práva sa rozumejú aj účelne a rozumne vynaložené náklady na právne poradenstvo a pomoc, ako aj iné s tým súvisiace služby. </w:t>
      </w:r>
    </w:p>
    <w:p w14:paraId="419E7072" w14:textId="45A30B0B" w:rsidR="00276B32" w:rsidRPr="00BE048C" w:rsidRDefault="00E12DB5" w:rsidP="00276B32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235F50" w:rsidRPr="00BE048C">
        <w:rPr>
          <w:rFonts w:ascii="Tahoma" w:hAnsi="Tahoma" w:cs="Tahoma"/>
          <w:sz w:val="20"/>
          <w:szCs w:val="20"/>
        </w:rPr>
        <w:t>6</w:t>
      </w:r>
      <w:r w:rsidR="00FD39BB" w:rsidRPr="00BE048C">
        <w:rPr>
          <w:rFonts w:ascii="Tahoma" w:hAnsi="Tahoma" w:cs="Tahoma"/>
          <w:sz w:val="20"/>
          <w:szCs w:val="20"/>
        </w:rPr>
        <w:t>.4</w:t>
      </w:r>
      <w:r w:rsidR="00FD39BB" w:rsidRPr="00BE048C">
        <w:rPr>
          <w:rFonts w:ascii="Tahoma" w:hAnsi="Tahoma" w:cs="Tahoma"/>
          <w:sz w:val="20"/>
          <w:szCs w:val="20"/>
        </w:rPr>
        <w:tab/>
        <w:t xml:space="preserve">V súvislosti s plnením Zmluvy Zmluvné strany </w:t>
      </w:r>
      <w:r w:rsidR="005C7057" w:rsidRPr="00BE048C">
        <w:rPr>
          <w:rFonts w:ascii="Tahoma" w:hAnsi="Tahoma" w:cs="Tahoma"/>
          <w:sz w:val="20"/>
          <w:szCs w:val="20"/>
        </w:rPr>
        <w:t>predvídajú</w:t>
      </w:r>
      <w:r w:rsidR="00FD39BB" w:rsidRPr="00BE048C">
        <w:rPr>
          <w:rFonts w:ascii="Tahoma" w:hAnsi="Tahoma" w:cs="Tahoma"/>
          <w:sz w:val="20"/>
          <w:szCs w:val="20"/>
        </w:rPr>
        <w:t xml:space="preserve">, že </w:t>
      </w:r>
      <w:r w:rsidR="00393C94" w:rsidRPr="00BE048C">
        <w:rPr>
          <w:rFonts w:ascii="Tahoma" w:hAnsi="Tahoma" w:cs="Tahoma"/>
          <w:sz w:val="20"/>
          <w:szCs w:val="20"/>
        </w:rPr>
        <w:t>BBSK</w:t>
      </w:r>
      <w:r w:rsidR="00FD39BB" w:rsidRPr="00BE048C">
        <w:rPr>
          <w:rFonts w:ascii="Tahoma" w:hAnsi="Tahoma" w:cs="Tahoma"/>
          <w:sz w:val="20"/>
          <w:szCs w:val="20"/>
        </w:rPr>
        <w:t xml:space="preserve"> </w:t>
      </w:r>
      <w:r w:rsidR="005C7057" w:rsidRPr="00BE048C">
        <w:rPr>
          <w:rFonts w:ascii="Tahoma" w:hAnsi="Tahoma" w:cs="Tahoma"/>
          <w:sz w:val="20"/>
          <w:szCs w:val="20"/>
        </w:rPr>
        <w:t xml:space="preserve">nemôže </w:t>
      </w:r>
      <w:r w:rsidR="00FD39BB" w:rsidRPr="00BE048C">
        <w:rPr>
          <w:rFonts w:ascii="Tahoma" w:hAnsi="Tahoma" w:cs="Tahoma"/>
          <w:sz w:val="20"/>
          <w:szCs w:val="20"/>
        </w:rPr>
        <w:t xml:space="preserve">spôsobiť </w:t>
      </w:r>
      <w:r w:rsidR="001113FE" w:rsidRPr="00BE048C">
        <w:rPr>
          <w:rFonts w:ascii="Tahoma" w:hAnsi="Tahoma" w:cs="Tahoma"/>
          <w:sz w:val="20"/>
          <w:szCs w:val="20"/>
        </w:rPr>
        <w:t>Projektantovi</w:t>
      </w:r>
      <w:r w:rsidR="00FD39BB" w:rsidRPr="00BE048C">
        <w:rPr>
          <w:rFonts w:ascii="Tahoma" w:hAnsi="Tahoma" w:cs="Tahoma"/>
          <w:sz w:val="20"/>
          <w:szCs w:val="20"/>
        </w:rPr>
        <w:t xml:space="preserve"> akúkoľvek škodu </w:t>
      </w:r>
      <w:r w:rsidR="003B6F8B" w:rsidRPr="00BE048C">
        <w:rPr>
          <w:rFonts w:ascii="Tahoma" w:hAnsi="Tahoma" w:cs="Tahoma"/>
          <w:sz w:val="20"/>
          <w:szCs w:val="20"/>
        </w:rPr>
        <w:t xml:space="preserve">inú, než </w:t>
      </w:r>
      <w:r w:rsidR="00227D08" w:rsidRPr="00BE048C">
        <w:rPr>
          <w:rFonts w:ascii="Tahoma" w:hAnsi="Tahoma" w:cs="Tahoma"/>
          <w:sz w:val="20"/>
          <w:szCs w:val="20"/>
        </w:rPr>
        <w:t xml:space="preserve">škodu vzniknutú </w:t>
      </w:r>
      <w:r w:rsidR="003B6F8B" w:rsidRPr="00BE048C">
        <w:rPr>
          <w:rFonts w:ascii="Tahoma" w:hAnsi="Tahoma" w:cs="Tahoma"/>
          <w:sz w:val="20"/>
          <w:szCs w:val="20"/>
        </w:rPr>
        <w:t>omeškaním sa s úhradou Ceny,</w:t>
      </w:r>
      <w:r w:rsidR="00227D08" w:rsidRPr="00BE048C">
        <w:rPr>
          <w:rFonts w:ascii="Tahoma" w:hAnsi="Tahoma" w:cs="Tahoma"/>
          <w:sz w:val="20"/>
          <w:szCs w:val="20"/>
        </w:rPr>
        <w:t xml:space="preserve"> resp. jej príslušnej časti,</w:t>
      </w:r>
      <w:r w:rsidR="003B6F8B" w:rsidRPr="00BE048C">
        <w:rPr>
          <w:rFonts w:ascii="Tahoma" w:hAnsi="Tahoma" w:cs="Tahoma"/>
          <w:sz w:val="20"/>
          <w:szCs w:val="20"/>
        </w:rPr>
        <w:t xml:space="preserve"> </w:t>
      </w:r>
      <w:r w:rsidR="00FD39BB" w:rsidRPr="00BE048C">
        <w:rPr>
          <w:rFonts w:ascii="Tahoma" w:hAnsi="Tahoma" w:cs="Tahoma"/>
          <w:sz w:val="20"/>
          <w:szCs w:val="20"/>
        </w:rPr>
        <w:t xml:space="preserve">a prípadná výška zodpovednosti </w:t>
      </w:r>
      <w:r w:rsidR="000A60F4" w:rsidRPr="00BE048C">
        <w:rPr>
          <w:rFonts w:ascii="Tahoma" w:hAnsi="Tahoma" w:cs="Tahoma"/>
          <w:sz w:val="20"/>
          <w:szCs w:val="20"/>
        </w:rPr>
        <w:t xml:space="preserve">BBSK </w:t>
      </w:r>
      <w:r w:rsidR="00FD39BB" w:rsidRPr="00BE048C">
        <w:rPr>
          <w:rFonts w:ascii="Tahoma" w:hAnsi="Tahoma" w:cs="Tahoma"/>
          <w:sz w:val="20"/>
          <w:szCs w:val="20"/>
        </w:rPr>
        <w:t xml:space="preserve">za </w:t>
      </w:r>
      <w:r w:rsidR="006E1910" w:rsidRPr="00BE048C">
        <w:rPr>
          <w:rFonts w:ascii="Tahoma" w:hAnsi="Tahoma" w:cs="Tahoma"/>
          <w:sz w:val="20"/>
          <w:szCs w:val="20"/>
        </w:rPr>
        <w:t xml:space="preserve">akúkoľvek </w:t>
      </w:r>
      <w:r w:rsidR="00FD39BB" w:rsidRPr="00BE048C">
        <w:rPr>
          <w:rFonts w:ascii="Tahoma" w:hAnsi="Tahoma" w:cs="Tahoma"/>
          <w:sz w:val="20"/>
          <w:szCs w:val="20"/>
        </w:rPr>
        <w:t xml:space="preserve">škodu </w:t>
      </w:r>
      <w:r w:rsidR="006E1910" w:rsidRPr="00BE048C">
        <w:rPr>
          <w:rFonts w:ascii="Tahoma" w:hAnsi="Tahoma" w:cs="Tahoma"/>
          <w:sz w:val="20"/>
          <w:szCs w:val="20"/>
        </w:rPr>
        <w:t xml:space="preserve">spôsobenú </w:t>
      </w:r>
      <w:r w:rsidR="000A60F4" w:rsidRPr="00BE048C">
        <w:rPr>
          <w:rFonts w:ascii="Tahoma" w:hAnsi="Tahoma" w:cs="Tahoma"/>
          <w:sz w:val="20"/>
          <w:szCs w:val="20"/>
        </w:rPr>
        <w:t>Projektantovi</w:t>
      </w:r>
      <w:r w:rsidR="006E1910" w:rsidRPr="00BE048C">
        <w:rPr>
          <w:rFonts w:ascii="Tahoma" w:hAnsi="Tahoma" w:cs="Tahoma"/>
          <w:sz w:val="20"/>
          <w:szCs w:val="20"/>
        </w:rPr>
        <w:t xml:space="preserve"> na základe</w:t>
      </w:r>
      <w:r w:rsidR="00FD39BB" w:rsidRPr="00BE048C">
        <w:rPr>
          <w:rFonts w:ascii="Tahoma" w:hAnsi="Tahoma" w:cs="Tahoma"/>
          <w:sz w:val="20"/>
          <w:szCs w:val="20"/>
        </w:rPr>
        <w:t xml:space="preserve"> tejto Zmluvy </w:t>
      </w:r>
      <w:r w:rsidR="006E1910" w:rsidRPr="00BE048C">
        <w:rPr>
          <w:rFonts w:ascii="Tahoma" w:hAnsi="Tahoma" w:cs="Tahoma"/>
          <w:sz w:val="20"/>
          <w:szCs w:val="20"/>
        </w:rPr>
        <w:t xml:space="preserve">(vrátane ušlého zisku a úhrady nákladov, ktoré </w:t>
      </w:r>
      <w:r w:rsidR="000A60F4" w:rsidRPr="00BE048C">
        <w:rPr>
          <w:rFonts w:ascii="Tahoma" w:hAnsi="Tahoma" w:cs="Tahoma"/>
          <w:sz w:val="20"/>
          <w:szCs w:val="20"/>
        </w:rPr>
        <w:t>Projektant</w:t>
      </w:r>
      <w:r w:rsidR="006E1910" w:rsidRPr="00BE048C">
        <w:rPr>
          <w:rFonts w:ascii="Tahoma" w:hAnsi="Tahoma" w:cs="Tahoma"/>
          <w:sz w:val="20"/>
          <w:szCs w:val="20"/>
        </w:rPr>
        <w:t xml:space="preserve"> vynaložil v dôsledku porušenia povinnosti </w:t>
      </w:r>
      <w:r w:rsidR="000A60F4" w:rsidRPr="00BE048C">
        <w:rPr>
          <w:rFonts w:ascii="Tahoma" w:hAnsi="Tahoma" w:cs="Tahoma"/>
          <w:sz w:val="20"/>
          <w:szCs w:val="20"/>
        </w:rPr>
        <w:t>BBSK</w:t>
      </w:r>
      <w:r w:rsidR="006E1910" w:rsidRPr="00BE048C">
        <w:rPr>
          <w:rFonts w:ascii="Tahoma" w:hAnsi="Tahoma" w:cs="Tahoma"/>
          <w:sz w:val="20"/>
          <w:szCs w:val="20"/>
        </w:rPr>
        <w:t>)</w:t>
      </w:r>
      <w:r w:rsidR="00FD39BB" w:rsidRPr="00BE048C">
        <w:rPr>
          <w:rFonts w:ascii="Tahoma" w:hAnsi="Tahoma" w:cs="Tahoma"/>
          <w:sz w:val="20"/>
          <w:szCs w:val="20"/>
        </w:rPr>
        <w:t xml:space="preserve"> v súvislosti s</w:t>
      </w:r>
      <w:r w:rsidR="006E1910" w:rsidRPr="00BE048C">
        <w:rPr>
          <w:rFonts w:ascii="Tahoma" w:hAnsi="Tahoma" w:cs="Tahoma"/>
          <w:sz w:val="20"/>
          <w:szCs w:val="20"/>
        </w:rPr>
        <w:t xml:space="preserve"> omeškaním plnenia peňažných záväzkov </w:t>
      </w:r>
      <w:r w:rsidR="000A60F4" w:rsidRPr="00BE048C">
        <w:rPr>
          <w:rFonts w:ascii="Tahoma" w:hAnsi="Tahoma" w:cs="Tahoma"/>
          <w:sz w:val="20"/>
          <w:szCs w:val="20"/>
        </w:rPr>
        <w:t>BBSK</w:t>
      </w:r>
      <w:r w:rsidR="006E1910" w:rsidRPr="00BE048C">
        <w:rPr>
          <w:rFonts w:ascii="Tahoma" w:hAnsi="Tahoma" w:cs="Tahoma"/>
          <w:sz w:val="20"/>
          <w:szCs w:val="20"/>
        </w:rPr>
        <w:t xml:space="preserve"> je preto v nadväznosti na</w:t>
      </w:r>
      <w:r w:rsidR="00FD39BB" w:rsidRPr="00BE048C">
        <w:rPr>
          <w:rFonts w:ascii="Tahoma" w:hAnsi="Tahoma" w:cs="Tahoma"/>
          <w:sz w:val="20"/>
          <w:szCs w:val="20"/>
        </w:rPr>
        <w:t xml:space="preserve"> § 379 Obchodného zákonníka limitovaná úrokmi z</w:t>
      </w:r>
      <w:r w:rsidR="00D72CB8" w:rsidRPr="00BE048C">
        <w:rPr>
          <w:rFonts w:ascii="Tahoma" w:hAnsi="Tahoma" w:cs="Tahoma"/>
          <w:sz w:val="20"/>
          <w:szCs w:val="20"/>
        </w:rPr>
        <w:t> </w:t>
      </w:r>
      <w:r w:rsidR="00FD39BB" w:rsidRPr="00BE048C">
        <w:rPr>
          <w:rFonts w:ascii="Tahoma" w:hAnsi="Tahoma" w:cs="Tahoma"/>
          <w:sz w:val="20"/>
          <w:szCs w:val="20"/>
        </w:rPr>
        <w:t>omeškania</w:t>
      </w:r>
      <w:r w:rsidR="00D72CB8" w:rsidRPr="00BE048C">
        <w:rPr>
          <w:rFonts w:ascii="Tahoma" w:hAnsi="Tahoma" w:cs="Tahoma"/>
          <w:sz w:val="20"/>
          <w:szCs w:val="20"/>
        </w:rPr>
        <w:t xml:space="preserve"> a paušálnou náhradou nákladov</w:t>
      </w:r>
      <w:r w:rsidR="00FD39BB" w:rsidRPr="00BE048C">
        <w:rPr>
          <w:rFonts w:ascii="Tahoma" w:hAnsi="Tahoma" w:cs="Tahoma"/>
          <w:sz w:val="20"/>
          <w:szCs w:val="20"/>
        </w:rPr>
        <w:t xml:space="preserve">, na ktoré je </w:t>
      </w:r>
      <w:r w:rsidR="000A60F4" w:rsidRPr="00BE048C">
        <w:rPr>
          <w:rFonts w:ascii="Tahoma" w:hAnsi="Tahoma" w:cs="Tahoma"/>
          <w:sz w:val="20"/>
          <w:szCs w:val="20"/>
        </w:rPr>
        <w:t>Projektant</w:t>
      </w:r>
      <w:r w:rsidR="00FD39BB" w:rsidRPr="00BE048C">
        <w:rPr>
          <w:rFonts w:ascii="Tahoma" w:hAnsi="Tahoma" w:cs="Tahoma"/>
          <w:sz w:val="20"/>
          <w:szCs w:val="20"/>
        </w:rPr>
        <w:t xml:space="preserve"> oprávnený v zmysle bodu </w:t>
      </w:r>
      <w:r w:rsidR="004B6791" w:rsidRPr="00BE048C">
        <w:rPr>
          <w:rFonts w:ascii="Tahoma" w:hAnsi="Tahoma" w:cs="Tahoma"/>
          <w:sz w:val="20"/>
          <w:szCs w:val="20"/>
        </w:rPr>
        <w:t>10</w:t>
      </w:r>
      <w:r w:rsidR="00FD39BB" w:rsidRPr="00BE048C">
        <w:rPr>
          <w:rFonts w:ascii="Tahoma" w:hAnsi="Tahoma" w:cs="Tahoma"/>
          <w:sz w:val="20"/>
          <w:szCs w:val="20"/>
        </w:rPr>
        <w:t>.</w:t>
      </w:r>
      <w:r w:rsidR="009E7907" w:rsidRPr="00BE048C">
        <w:rPr>
          <w:rFonts w:ascii="Tahoma" w:hAnsi="Tahoma" w:cs="Tahoma"/>
          <w:sz w:val="20"/>
          <w:szCs w:val="20"/>
        </w:rPr>
        <w:t>3</w:t>
      </w:r>
      <w:r w:rsidR="00FD39BB" w:rsidRPr="00BE048C">
        <w:rPr>
          <w:rFonts w:ascii="Tahoma" w:hAnsi="Tahoma" w:cs="Tahoma"/>
          <w:sz w:val="20"/>
          <w:szCs w:val="20"/>
        </w:rPr>
        <w:t xml:space="preserve"> </w:t>
      </w:r>
      <w:r w:rsidR="00957008" w:rsidRPr="00BE048C">
        <w:rPr>
          <w:rFonts w:ascii="Tahoma" w:hAnsi="Tahoma" w:cs="Tahoma"/>
          <w:bCs/>
          <w:sz w:val="20"/>
          <w:szCs w:val="20"/>
        </w:rPr>
        <w:t xml:space="preserve">písm. </w:t>
      </w:r>
      <w:r w:rsidR="009E7907" w:rsidRPr="00BE048C">
        <w:rPr>
          <w:rFonts w:ascii="Tahoma" w:hAnsi="Tahoma" w:cs="Tahoma"/>
          <w:sz w:val="20"/>
          <w:szCs w:val="20"/>
        </w:rPr>
        <w:t>f</w:t>
      </w:r>
      <w:r w:rsidR="00FD39BB" w:rsidRPr="00BE048C">
        <w:rPr>
          <w:rFonts w:ascii="Tahoma" w:hAnsi="Tahoma" w:cs="Tahoma"/>
          <w:sz w:val="20"/>
          <w:szCs w:val="20"/>
        </w:rPr>
        <w:t>).</w:t>
      </w:r>
    </w:p>
    <w:p w14:paraId="0CC2C740" w14:textId="1F3C9713" w:rsidR="00BE2EE6" w:rsidRDefault="00E12DB5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EF2A3F" w:rsidRPr="00BE048C">
        <w:rPr>
          <w:rFonts w:ascii="Tahoma" w:hAnsi="Tahoma" w:cs="Tahoma"/>
          <w:sz w:val="20"/>
          <w:szCs w:val="20"/>
        </w:rPr>
        <w:t>6</w:t>
      </w:r>
      <w:r w:rsidR="00BE2EE6" w:rsidRPr="00BE048C">
        <w:rPr>
          <w:rFonts w:ascii="Tahoma" w:hAnsi="Tahoma" w:cs="Tahoma"/>
          <w:sz w:val="20"/>
          <w:szCs w:val="20"/>
        </w:rPr>
        <w:t>.</w:t>
      </w:r>
      <w:r w:rsidR="00EF2A3F" w:rsidRPr="00BE048C">
        <w:rPr>
          <w:rFonts w:ascii="Tahoma" w:hAnsi="Tahoma" w:cs="Tahoma"/>
          <w:sz w:val="20"/>
          <w:szCs w:val="20"/>
        </w:rPr>
        <w:t>5</w:t>
      </w:r>
      <w:r w:rsidR="00BE2EE6" w:rsidRPr="00BE048C">
        <w:rPr>
          <w:rFonts w:ascii="Tahoma" w:hAnsi="Tahoma" w:cs="Tahoma"/>
          <w:sz w:val="20"/>
          <w:szCs w:val="20"/>
        </w:rPr>
        <w:tab/>
        <w:t xml:space="preserve">Ak si ktorákoľvek osoba </w:t>
      </w:r>
      <w:r w:rsidR="00BA7F00" w:rsidRPr="00BE048C">
        <w:rPr>
          <w:rFonts w:ascii="Tahoma" w:hAnsi="Tahoma" w:cs="Tahoma"/>
          <w:sz w:val="20"/>
          <w:szCs w:val="20"/>
        </w:rPr>
        <w:t xml:space="preserve">kedykoľvek (t. j. aj po zániku Zmluvy z akéhokoľvek dôvodu) </w:t>
      </w:r>
      <w:r w:rsidR="00BE2EE6" w:rsidRPr="00BE048C">
        <w:rPr>
          <w:rFonts w:ascii="Tahoma" w:hAnsi="Tahoma" w:cs="Tahoma"/>
          <w:sz w:val="20"/>
          <w:szCs w:val="20"/>
        </w:rPr>
        <w:t xml:space="preserve">uplatní voči </w:t>
      </w:r>
      <w:r w:rsidR="00D72CB8" w:rsidRPr="00BE048C">
        <w:rPr>
          <w:rFonts w:ascii="Tahoma" w:hAnsi="Tahoma" w:cs="Tahoma"/>
          <w:sz w:val="20"/>
          <w:szCs w:val="20"/>
        </w:rPr>
        <w:t>BBSK</w:t>
      </w:r>
      <w:r w:rsidR="00BE2EE6" w:rsidRPr="00BE048C">
        <w:rPr>
          <w:rFonts w:ascii="Tahoma" w:hAnsi="Tahoma" w:cs="Tahoma"/>
          <w:sz w:val="20"/>
          <w:szCs w:val="20"/>
        </w:rPr>
        <w:t xml:space="preserve"> </w:t>
      </w:r>
      <w:r w:rsidR="00BA7F00" w:rsidRPr="00BE048C">
        <w:rPr>
          <w:rFonts w:ascii="Tahoma" w:hAnsi="Tahoma" w:cs="Tahoma"/>
          <w:sz w:val="20"/>
          <w:szCs w:val="20"/>
        </w:rPr>
        <w:t xml:space="preserve"> kedykoľvek </w:t>
      </w:r>
      <w:r w:rsidR="00BE2EE6" w:rsidRPr="00BE048C">
        <w:rPr>
          <w:rFonts w:ascii="Tahoma" w:hAnsi="Tahoma" w:cs="Tahoma"/>
          <w:sz w:val="20"/>
          <w:szCs w:val="20"/>
        </w:rPr>
        <w:t>nároky z porušenia jej práv v súvislosti s Autorským</w:t>
      </w:r>
      <w:r w:rsidR="00AD0635" w:rsidRPr="00BE048C">
        <w:rPr>
          <w:rFonts w:ascii="Tahoma" w:hAnsi="Tahoma" w:cs="Tahoma"/>
          <w:sz w:val="20"/>
          <w:szCs w:val="20"/>
        </w:rPr>
        <w:t>i</w:t>
      </w:r>
      <w:r w:rsidR="00BE2EE6" w:rsidRPr="00BE048C">
        <w:rPr>
          <w:rFonts w:ascii="Tahoma" w:hAnsi="Tahoma" w:cs="Tahoma"/>
          <w:sz w:val="20"/>
          <w:szCs w:val="20"/>
        </w:rPr>
        <w:t xml:space="preserve"> podklad</w:t>
      </w:r>
      <w:r w:rsidR="00AD0635" w:rsidRPr="00BE048C">
        <w:rPr>
          <w:rFonts w:ascii="Tahoma" w:hAnsi="Tahoma" w:cs="Tahoma"/>
          <w:sz w:val="20"/>
          <w:szCs w:val="20"/>
        </w:rPr>
        <w:t xml:space="preserve">mi použitými </w:t>
      </w:r>
      <w:r w:rsidR="00D72CB8" w:rsidRPr="00BE048C">
        <w:rPr>
          <w:rFonts w:ascii="Tahoma" w:hAnsi="Tahoma" w:cs="Tahoma"/>
          <w:sz w:val="20"/>
          <w:szCs w:val="20"/>
        </w:rPr>
        <w:t>Projektantom</w:t>
      </w:r>
      <w:r w:rsidR="00AD0635" w:rsidRPr="00BE048C">
        <w:rPr>
          <w:rFonts w:ascii="Tahoma" w:hAnsi="Tahoma" w:cs="Tahoma"/>
          <w:sz w:val="20"/>
          <w:szCs w:val="20"/>
        </w:rPr>
        <w:t xml:space="preserve"> počas Vykonávania</w:t>
      </w:r>
      <w:r w:rsidR="00BE337A" w:rsidRPr="00BE048C">
        <w:rPr>
          <w:rFonts w:ascii="Tahoma" w:hAnsi="Tahoma" w:cs="Tahoma"/>
          <w:sz w:val="20"/>
          <w:szCs w:val="20"/>
        </w:rPr>
        <w:t xml:space="preserve"> Diela</w:t>
      </w:r>
      <w:r w:rsidR="00AD0635" w:rsidRPr="00BE048C">
        <w:rPr>
          <w:rFonts w:ascii="Tahoma" w:hAnsi="Tahoma" w:cs="Tahoma"/>
          <w:sz w:val="20"/>
          <w:szCs w:val="20"/>
        </w:rPr>
        <w:t xml:space="preserve">, ktoré </w:t>
      </w:r>
      <w:r w:rsidR="00D72CB8" w:rsidRPr="00BE048C">
        <w:rPr>
          <w:rFonts w:ascii="Tahoma" w:hAnsi="Tahoma" w:cs="Tahoma"/>
          <w:sz w:val="20"/>
          <w:szCs w:val="20"/>
        </w:rPr>
        <w:t>Projektant</w:t>
      </w:r>
      <w:r w:rsidR="00AD0635" w:rsidRPr="00BE048C">
        <w:rPr>
          <w:rFonts w:ascii="Tahoma" w:hAnsi="Tahoma" w:cs="Tahoma"/>
          <w:sz w:val="20"/>
          <w:szCs w:val="20"/>
        </w:rPr>
        <w:t xml:space="preserve"> v rozpore so Zmluvou </w:t>
      </w:r>
      <w:proofErr w:type="spellStart"/>
      <w:r w:rsidR="00AD0635" w:rsidRPr="00BE048C">
        <w:rPr>
          <w:rFonts w:ascii="Tahoma" w:hAnsi="Tahoma" w:cs="Tahoma"/>
          <w:sz w:val="20"/>
          <w:szCs w:val="20"/>
        </w:rPr>
        <w:t>nevysporiadal</w:t>
      </w:r>
      <w:proofErr w:type="spellEnd"/>
      <w:r w:rsidR="00AD0635" w:rsidRPr="00BE048C">
        <w:rPr>
          <w:rFonts w:ascii="Tahoma" w:hAnsi="Tahoma" w:cs="Tahoma"/>
          <w:sz w:val="20"/>
          <w:szCs w:val="20"/>
        </w:rPr>
        <w:t>, hoci ich vysporiadať mal a </w:t>
      </w:r>
      <w:r w:rsidR="00D72CB8" w:rsidRPr="00BE048C">
        <w:rPr>
          <w:rFonts w:ascii="Tahoma" w:hAnsi="Tahoma" w:cs="Tahoma"/>
          <w:sz w:val="20"/>
          <w:szCs w:val="20"/>
        </w:rPr>
        <w:t>BBSK</w:t>
      </w:r>
      <w:r w:rsidR="00AD0635" w:rsidRPr="00BE048C">
        <w:rPr>
          <w:rFonts w:ascii="Tahoma" w:hAnsi="Tahoma" w:cs="Tahoma"/>
          <w:sz w:val="20"/>
          <w:szCs w:val="20"/>
        </w:rPr>
        <w:t xml:space="preserve"> takéto nároky za </w:t>
      </w:r>
      <w:r w:rsidR="00D72CB8" w:rsidRPr="00BE048C">
        <w:rPr>
          <w:rFonts w:ascii="Tahoma" w:hAnsi="Tahoma" w:cs="Tahoma"/>
          <w:sz w:val="20"/>
          <w:szCs w:val="20"/>
        </w:rPr>
        <w:t>Projektanta</w:t>
      </w:r>
      <w:r w:rsidR="00AD0635" w:rsidRPr="00BE048C">
        <w:rPr>
          <w:rFonts w:ascii="Tahoma" w:hAnsi="Tahoma" w:cs="Tahoma"/>
          <w:sz w:val="20"/>
          <w:szCs w:val="20"/>
        </w:rPr>
        <w:t xml:space="preserve"> vysporiada, udeľuje týmto </w:t>
      </w:r>
      <w:r w:rsidR="00D72CB8" w:rsidRPr="00BE048C">
        <w:rPr>
          <w:rFonts w:ascii="Tahoma" w:hAnsi="Tahoma" w:cs="Tahoma"/>
          <w:sz w:val="20"/>
          <w:szCs w:val="20"/>
        </w:rPr>
        <w:t>Projektant BBSK</w:t>
      </w:r>
      <w:r w:rsidR="00AD0635" w:rsidRPr="00BE048C">
        <w:rPr>
          <w:rFonts w:ascii="Tahoma" w:hAnsi="Tahoma" w:cs="Tahoma"/>
          <w:sz w:val="20"/>
          <w:szCs w:val="20"/>
        </w:rPr>
        <w:t xml:space="preserve"> bezvýhradný, neodvolateľný a časovo nelimitovaný </w:t>
      </w:r>
      <w:r w:rsidR="00AD0635" w:rsidRPr="00BE048C">
        <w:rPr>
          <w:rFonts w:ascii="Tahoma" w:hAnsi="Tahoma" w:cs="Tahoma"/>
          <w:b/>
          <w:bCs/>
          <w:sz w:val="20"/>
          <w:szCs w:val="20"/>
        </w:rPr>
        <w:t>sľ</w:t>
      </w:r>
      <w:r w:rsidR="005F7F27" w:rsidRPr="00BE048C">
        <w:rPr>
          <w:rFonts w:ascii="Tahoma" w:hAnsi="Tahoma" w:cs="Tahoma"/>
          <w:b/>
          <w:bCs/>
          <w:sz w:val="20"/>
          <w:szCs w:val="20"/>
        </w:rPr>
        <w:t>u</w:t>
      </w:r>
      <w:r w:rsidR="00AD0635" w:rsidRPr="00BE048C">
        <w:rPr>
          <w:rFonts w:ascii="Tahoma" w:hAnsi="Tahoma" w:cs="Tahoma"/>
          <w:b/>
          <w:bCs/>
          <w:sz w:val="20"/>
          <w:szCs w:val="20"/>
        </w:rPr>
        <w:t>b odškodnenia</w:t>
      </w:r>
      <w:r w:rsidR="00AD0635" w:rsidRPr="00BE048C">
        <w:rPr>
          <w:rFonts w:ascii="Tahoma" w:hAnsi="Tahoma" w:cs="Tahoma"/>
          <w:sz w:val="20"/>
          <w:szCs w:val="20"/>
        </w:rPr>
        <w:t xml:space="preserve">, obsahom ktorého je záväzok </w:t>
      </w:r>
      <w:r w:rsidR="00D72CB8" w:rsidRPr="00BE048C">
        <w:rPr>
          <w:rFonts w:ascii="Tahoma" w:hAnsi="Tahoma" w:cs="Tahoma"/>
          <w:sz w:val="20"/>
          <w:szCs w:val="20"/>
        </w:rPr>
        <w:t>Projektanta</w:t>
      </w:r>
      <w:r w:rsidR="00AD0635" w:rsidRPr="00BE048C">
        <w:rPr>
          <w:rFonts w:ascii="Tahoma" w:hAnsi="Tahoma" w:cs="Tahoma"/>
          <w:sz w:val="20"/>
          <w:szCs w:val="20"/>
        </w:rPr>
        <w:t xml:space="preserve"> v celom rozsahu odškodniť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AD0635" w:rsidRPr="00BE048C">
        <w:rPr>
          <w:rFonts w:ascii="Tahoma" w:hAnsi="Tahoma" w:cs="Tahoma"/>
          <w:sz w:val="20"/>
          <w:szCs w:val="20"/>
        </w:rPr>
        <w:t xml:space="preserve"> za vysporiadanie takýchto nárokov tretích strán (t. j. nielen v rozsahu </w:t>
      </w:r>
      <w:r w:rsidR="00377A98" w:rsidRPr="00BE048C">
        <w:rPr>
          <w:rFonts w:ascii="Tahoma" w:hAnsi="Tahoma" w:cs="Tahoma"/>
          <w:sz w:val="20"/>
          <w:szCs w:val="20"/>
        </w:rPr>
        <w:t xml:space="preserve">priamych </w:t>
      </w:r>
      <w:r w:rsidR="00AD0635" w:rsidRPr="00BE048C">
        <w:rPr>
          <w:rFonts w:ascii="Tahoma" w:hAnsi="Tahoma" w:cs="Tahoma"/>
          <w:sz w:val="20"/>
          <w:szCs w:val="20"/>
        </w:rPr>
        <w:t xml:space="preserve">nákladov vysporiadania, ale aj súvisiacich nákladov, ktorými môžu byť </w:t>
      </w:r>
      <w:proofErr w:type="spellStart"/>
      <w:r w:rsidR="00AD0635" w:rsidRPr="00BE048C">
        <w:rPr>
          <w:rFonts w:ascii="Tahoma" w:hAnsi="Tahoma" w:cs="Tahoma"/>
          <w:sz w:val="20"/>
          <w:szCs w:val="20"/>
        </w:rPr>
        <w:t>príkladmo</w:t>
      </w:r>
      <w:proofErr w:type="spellEnd"/>
      <w:r w:rsidR="00AD0635" w:rsidRPr="00BE048C">
        <w:rPr>
          <w:rFonts w:ascii="Tahoma" w:hAnsi="Tahoma" w:cs="Tahoma"/>
          <w:sz w:val="20"/>
          <w:szCs w:val="20"/>
        </w:rPr>
        <w:t xml:space="preserve"> náklady na služby právneho poradenstva a/alebo právneho zastúpenia, trovy konania, poplatky, náklady na činnosť znalca, a pod.)</w:t>
      </w:r>
      <w:r w:rsidR="00377A98" w:rsidRPr="00BE048C">
        <w:rPr>
          <w:rFonts w:ascii="Tahoma" w:hAnsi="Tahoma" w:cs="Tahoma"/>
          <w:sz w:val="20"/>
          <w:szCs w:val="20"/>
        </w:rPr>
        <w:t xml:space="preserve">.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377A98" w:rsidRPr="00BE048C">
        <w:rPr>
          <w:rFonts w:ascii="Tahoma" w:hAnsi="Tahoma" w:cs="Tahoma"/>
          <w:sz w:val="20"/>
          <w:szCs w:val="20"/>
        </w:rPr>
        <w:t xml:space="preserve"> je o takomto uplatnení povinný </w:t>
      </w:r>
      <w:r w:rsidR="00533F1E" w:rsidRPr="00BE048C">
        <w:rPr>
          <w:rFonts w:ascii="Tahoma" w:hAnsi="Tahoma" w:cs="Tahoma"/>
          <w:sz w:val="20"/>
          <w:szCs w:val="20"/>
        </w:rPr>
        <w:t>Projektanta</w:t>
      </w:r>
      <w:r w:rsidR="00377A98" w:rsidRPr="00BE048C">
        <w:rPr>
          <w:rFonts w:ascii="Tahoma" w:hAnsi="Tahoma" w:cs="Tahoma"/>
          <w:sz w:val="20"/>
          <w:szCs w:val="20"/>
        </w:rPr>
        <w:t xml:space="preserve"> bezodkladne informovať. </w:t>
      </w:r>
      <w:r w:rsidR="00533F1E" w:rsidRPr="00BE048C">
        <w:rPr>
          <w:rFonts w:ascii="Tahoma" w:hAnsi="Tahoma" w:cs="Tahoma"/>
          <w:sz w:val="20"/>
          <w:szCs w:val="20"/>
        </w:rPr>
        <w:t>Projektant</w:t>
      </w:r>
      <w:r w:rsidR="00377A98" w:rsidRPr="00BE048C">
        <w:rPr>
          <w:rFonts w:ascii="Tahoma" w:hAnsi="Tahoma" w:cs="Tahoma"/>
          <w:sz w:val="20"/>
          <w:szCs w:val="20"/>
        </w:rPr>
        <w:t xml:space="preserve"> odškodní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377A98" w:rsidRPr="00BE048C">
        <w:rPr>
          <w:rFonts w:ascii="Tahoma" w:hAnsi="Tahoma" w:cs="Tahoma"/>
          <w:sz w:val="20"/>
          <w:szCs w:val="20"/>
        </w:rPr>
        <w:t xml:space="preserve"> na jeho prvú žiadosť, za predpokladu, že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377A98" w:rsidRPr="00BE048C">
        <w:rPr>
          <w:rFonts w:ascii="Tahoma" w:hAnsi="Tahoma" w:cs="Tahoma"/>
          <w:sz w:val="20"/>
          <w:szCs w:val="20"/>
        </w:rPr>
        <w:t xml:space="preserve"> </w:t>
      </w:r>
      <w:r w:rsidR="00533F1E" w:rsidRPr="00BE048C">
        <w:rPr>
          <w:rFonts w:ascii="Tahoma" w:hAnsi="Tahoma" w:cs="Tahoma"/>
          <w:sz w:val="20"/>
          <w:szCs w:val="20"/>
        </w:rPr>
        <w:t>Projektanta</w:t>
      </w:r>
      <w:r w:rsidR="00377A98" w:rsidRPr="00BE048C">
        <w:rPr>
          <w:rFonts w:ascii="Tahoma" w:hAnsi="Tahoma" w:cs="Tahoma"/>
          <w:sz w:val="20"/>
          <w:szCs w:val="20"/>
        </w:rPr>
        <w:t xml:space="preserve"> informoval </w:t>
      </w:r>
      <w:r w:rsidR="006F252A" w:rsidRPr="00BE048C">
        <w:rPr>
          <w:rFonts w:ascii="Tahoma" w:hAnsi="Tahoma" w:cs="Tahoma"/>
          <w:sz w:val="20"/>
          <w:szCs w:val="20"/>
        </w:rPr>
        <w:t>o uplatnení takýchto nárokov</w:t>
      </w:r>
      <w:r w:rsidR="00377A98" w:rsidRPr="00BE048C">
        <w:rPr>
          <w:rFonts w:ascii="Tahoma" w:hAnsi="Tahoma" w:cs="Tahoma"/>
          <w:sz w:val="20"/>
          <w:szCs w:val="20"/>
        </w:rPr>
        <w:t xml:space="preserve">. Odškodnenie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377A98" w:rsidRPr="00BE048C">
        <w:rPr>
          <w:rFonts w:ascii="Tahoma" w:hAnsi="Tahoma" w:cs="Tahoma"/>
          <w:sz w:val="20"/>
          <w:szCs w:val="20"/>
        </w:rPr>
        <w:t xml:space="preserve"> nemá vplyv na právo </w:t>
      </w:r>
      <w:r w:rsidR="00533F1E" w:rsidRPr="00BE048C">
        <w:rPr>
          <w:rFonts w:ascii="Tahoma" w:hAnsi="Tahoma" w:cs="Tahoma"/>
          <w:sz w:val="20"/>
          <w:szCs w:val="20"/>
        </w:rPr>
        <w:t>BBSK</w:t>
      </w:r>
      <w:r w:rsidR="00377A98" w:rsidRPr="00BE048C">
        <w:rPr>
          <w:rFonts w:ascii="Tahoma" w:hAnsi="Tahoma" w:cs="Tahoma"/>
          <w:sz w:val="20"/>
          <w:szCs w:val="20"/>
        </w:rPr>
        <w:t xml:space="preserve"> uplatniť voči </w:t>
      </w:r>
      <w:r w:rsidR="00533F1E" w:rsidRPr="00BE048C">
        <w:rPr>
          <w:rFonts w:ascii="Tahoma" w:hAnsi="Tahoma" w:cs="Tahoma"/>
          <w:sz w:val="20"/>
          <w:szCs w:val="20"/>
        </w:rPr>
        <w:t>Projektantovi</w:t>
      </w:r>
      <w:r w:rsidR="00377A98" w:rsidRPr="00BE048C">
        <w:rPr>
          <w:rFonts w:ascii="Tahoma" w:hAnsi="Tahoma" w:cs="Tahoma"/>
          <w:sz w:val="20"/>
          <w:szCs w:val="20"/>
        </w:rPr>
        <w:t xml:space="preserve"> zmluvnú pokutu podľa bodu 1</w:t>
      </w:r>
      <w:r w:rsidR="0013599E" w:rsidRPr="00BE048C">
        <w:rPr>
          <w:rFonts w:ascii="Tahoma" w:hAnsi="Tahoma" w:cs="Tahoma"/>
          <w:sz w:val="20"/>
          <w:szCs w:val="20"/>
        </w:rPr>
        <w:t>7</w:t>
      </w:r>
      <w:r w:rsidR="00377A98" w:rsidRPr="00BE048C">
        <w:rPr>
          <w:rFonts w:ascii="Tahoma" w:hAnsi="Tahoma" w:cs="Tahoma"/>
          <w:sz w:val="20"/>
          <w:szCs w:val="20"/>
        </w:rPr>
        <w:t>.</w:t>
      </w:r>
      <w:r w:rsidR="001177D0" w:rsidRPr="00BE048C">
        <w:rPr>
          <w:rFonts w:ascii="Tahoma" w:hAnsi="Tahoma" w:cs="Tahoma"/>
          <w:sz w:val="20"/>
          <w:szCs w:val="20"/>
        </w:rPr>
        <w:t>5</w:t>
      </w:r>
      <w:r w:rsidR="00377A98" w:rsidRPr="00BE048C">
        <w:rPr>
          <w:rFonts w:ascii="Tahoma" w:hAnsi="Tahoma" w:cs="Tahoma"/>
          <w:sz w:val="20"/>
          <w:szCs w:val="20"/>
        </w:rPr>
        <w:t>.</w:t>
      </w:r>
    </w:p>
    <w:p w14:paraId="15295422" w14:textId="77777777" w:rsidR="00B1528C" w:rsidRPr="0082665B" w:rsidRDefault="00B1528C" w:rsidP="00050C3D">
      <w:pPr>
        <w:ind w:left="709" w:hanging="709"/>
        <w:jc w:val="both"/>
        <w:rPr>
          <w:rFonts w:ascii="Tahoma" w:hAnsi="Tahoma" w:cs="Tahoma"/>
          <w:b/>
          <w:bCs/>
          <w:caps/>
          <w:sz w:val="20"/>
          <w:szCs w:val="20"/>
        </w:rPr>
      </w:pPr>
    </w:p>
    <w:p w14:paraId="143A2D3E" w14:textId="388D0EAB" w:rsidR="000A5335" w:rsidRPr="0082665B" w:rsidRDefault="00217F23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caps/>
          <w:sz w:val="20"/>
          <w:szCs w:val="20"/>
        </w:rPr>
        <w:t>1</w:t>
      </w:r>
      <w:r w:rsidR="001B1C96" w:rsidRPr="0082665B">
        <w:rPr>
          <w:rFonts w:ascii="Tahoma" w:hAnsi="Tahoma" w:cs="Tahoma"/>
          <w:b/>
          <w:bCs/>
          <w:caps/>
          <w:sz w:val="20"/>
          <w:szCs w:val="20"/>
        </w:rPr>
        <w:t>7</w:t>
      </w:r>
      <w:r w:rsidR="00E67813" w:rsidRPr="0082665B">
        <w:rPr>
          <w:rFonts w:ascii="Tahoma" w:hAnsi="Tahoma" w:cs="Tahoma"/>
          <w:b/>
          <w:bCs/>
          <w:caps/>
          <w:sz w:val="20"/>
          <w:szCs w:val="20"/>
        </w:rPr>
        <w:tab/>
      </w:r>
      <w:r w:rsidR="000A5335" w:rsidRPr="0082665B">
        <w:rPr>
          <w:rFonts w:ascii="Tahoma" w:hAnsi="Tahoma" w:cs="Tahoma"/>
          <w:b/>
          <w:bCs/>
          <w:sz w:val="20"/>
          <w:szCs w:val="20"/>
        </w:rPr>
        <w:t xml:space="preserve">ZMLUVNÉ POKUTY </w:t>
      </w:r>
    </w:p>
    <w:p w14:paraId="309FCD64" w14:textId="06704A06" w:rsidR="00B15773" w:rsidRPr="00BE048C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1B1C96" w:rsidRPr="0082665B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>.1</w:t>
      </w:r>
      <w:r w:rsidR="00265895" w:rsidRPr="0082665B">
        <w:rPr>
          <w:rFonts w:ascii="Tahoma" w:hAnsi="Tahoma" w:cs="Tahoma"/>
          <w:sz w:val="20"/>
          <w:szCs w:val="20"/>
        </w:rPr>
        <w:tab/>
      </w:r>
      <w:r w:rsidR="000A5335" w:rsidRPr="0082665B">
        <w:rPr>
          <w:rFonts w:ascii="Tahoma" w:hAnsi="Tahoma" w:cs="Tahoma"/>
          <w:sz w:val="20"/>
          <w:szCs w:val="20"/>
        </w:rPr>
        <w:t xml:space="preserve">Ak </w:t>
      </w:r>
      <w:r w:rsidR="00B15773" w:rsidRPr="0082665B">
        <w:rPr>
          <w:rFonts w:ascii="Tahoma" w:hAnsi="Tahoma" w:cs="Tahoma"/>
          <w:sz w:val="20"/>
          <w:szCs w:val="20"/>
        </w:rPr>
        <w:t xml:space="preserve">je </w:t>
      </w:r>
      <w:r w:rsidR="00C31A1B">
        <w:rPr>
          <w:rFonts w:ascii="Tahoma" w:hAnsi="Tahoma" w:cs="Tahoma"/>
          <w:sz w:val="20"/>
          <w:szCs w:val="20"/>
        </w:rPr>
        <w:t>Projektant</w:t>
      </w:r>
      <w:r w:rsidR="00B15773" w:rsidRPr="0082665B">
        <w:rPr>
          <w:rFonts w:ascii="Tahoma" w:hAnsi="Tahoma" w:cs="Tahoma"/>
          <w:sz w:val="20"/>
          <w:szCs w:val="20"/>
        </w:rPr>
        <w:t xml:space="preserve"> v omeškaní s vykonaním </w:t>
      </w:r>
      <w:r w:rsidR="00506AC3" w:rsidRPr="0082665B">
        <w:rPr>
          <w:rFonts w:ascii="Tahoma" w:hAnsi="Tahoma" w:cs="Tahoma"/>
          <w:sz w:val="20"/>
          <w:szCs w:val="20"/>
        </w:rPr>
        <w:t xml:space="preserve">a/alebo odovzdaním </w:t>
      </w:r>
      <w:r w:rsidR="00770CF3" w:rsidRPr="0082665B">
        <w:rPr>
          <w:rFonts w:ascii="Tahoma" w:hAnsi="Tahoma" w:cs="Tahoma"/>
          <w:sz w:val="20"/>
          <w:szCs w:val="20"/>
        </w:rPr>
        <w:t xml:space="preserve">Diela alebo </w:t>
      </w:r>
      <w:r w:rsidR="00227D08" w:rsidRPr="0082665B">
        <w:rPr>
          <w:rFonts w:ascii="Tahoma" w:hAnsi="Tahoma" w:cs="Tahoma"/>
          <w:sz w:val="20"/>
          <w:szCs w:val="20"/>
        </w:rPr>
        <w:t xml:space="preserve">ktorejkoľvek </w:t>
      </w:r>
      <w:r w:rsidR="001B1C96" w:rsidRPr="0082665B">
        <w:rPr>
          <w:rFonts w:ascii="Tahoma" w:hAnsi="Tahoma" w:cs="Tahoma"/>
          <w:sz w:val="20"/>
          <w:szCs w:val="20"/>
        </w:rPr>
        <w:t>č</w:t>
      </w:r>
      <w:r w:rsidR="00227D08" w:rsidRPr="0082665B">
        <w:rPr>
          <w:rFonts w:ascii="Tahoma" w:hAnsi="Tahoma" w:cs="Tahoma"/>
          <w:sz w:val="20"/>
          <w:szCs w:val="20"/>
        </w:rPr>
        <w:t xml:space="preserve">asti </w:t>
      </w:r>
      <w:r w:rsidR="00CB610F" w:rsidRPr="0082665B">
        <w:rPr>
          <w:rFonts w:ascii="Tahoma" w:hAnsi="Tahoma" w:cs="Tahoma"/>
          <w:sz w:val="20"/>
          <w:szCs w:val="20"/>
        </w:rPr>
        <w:t>Diela</w:t>
      </w:r>
      <w:r w:rsidR="00B15773" w:rsidRPr="0082665B">
        <w:rPr>
          <w:rFonts w:ascii="Tahoma" w:hAnsi="Tahoma" w:cs="Tahoma"/>
          <w:sz w:val="20"/>
          <w:szCs w:val="20"/>
        </w:rPr>
        <w:t xml:space="preserve">, má </w:t>
      </w:r>
      <w:r w:rsidR="00C31A1B">
        <w:rPr>
          <w:rFonts w:ascii="Tahoma" w:hAnsi="Tahoma" w:cs="Tahoma"/>
          <w:sz w:val="20"/>
          <w:szCs w:val="20"/>
        </w:rPr>
        <w:t>BBSK</w:t>
      </w:r>
      <w:r w:rsidR="00B15773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C31A1B">
        <w:rPr>
          <w:rFonts w:ascii="Tahoma" w:hAnsi="Tahoma" w:cs="Tahoma"/>
          <w:sz w:val="20"/>
          <w:szCs w:val="20"/>
        </w:rPr>
        <w:t>Projektantovi</w:t>
      </w:r>
      <w:r w:rsidR="00B15773" w:rsidRPr="0082665B">
        <w:rPr>
          <w:rFonts w:ascii="Tahoma" w:hAnsi="Tahoma" w:cs="Tahoma"/>
          <w:sz w:val="20"/>
          <w:szCs w:val="20"/>
        </w:rPr>
        <w:t xml:space="preserve"> zmluvnú pokutu vo </w:t>
      </w:r>
      <w:r w:rsidR="00B15773" w:rsidRPr="00BE048C">
        <w:rPr>
          <w:rFonts w:ascii="Tahoma" w:hAnsi="Tahoma" w:cs="Tahoma"/>
          <w:sz w:val="20"/>
          <w:szCs w:val="20"/>
        </w:rPr>
        <w:t>výške 0,</w:t>
      </w:r>
      <w:r w:rsidR="006160A3" w:rsidRPr="00BE048C">
        <w:rPr>
          <w:rFonts w:ascii="Tahoma" w:hAnsi="Tahoma" w:cs="Tahoma"/>
          <w:sz w:val="20"/>
          <w:szCs w:val="20"/>
        </w:rPr>
        <w:t>2</w:t>
      </w:r>
      <w:r w:rsidR="00B15773" w:rsidRPr="00BE048C">
        <w:rPr>
          <w:rFonts w:ascii="Tahoma" w:hAnsi="Tahoma" w:cs="Tahoma"/>
          <w:sz w:val="20"/>
          <w:szCs w:val="20"/>
        </w:rPr>
        <w:t xml:space="preserve"> % z</w:t>
      </w:r>
      <w:r w:rsidR="00366030" w:rsidRPr="00BE048C">
        <w:rPr>
          <w:rFonts w:ascii="Tahoma" w:hAnsi="Tahoma" w:cs="Tahoma"/>
          <w:sz w:val="20"/>
          <w:szCs w:val="20"/>
        </w:rPr>
        <w:t> </w:t>
      </w:r>
      <w:r w:rsidR="00B15773" w:rsidRPr="00BE048C">
        <w:rPr>
          <w:rFonts w:ascii="Tahoma" w:hAnsi="Tahoma" w:cs="Tahoma"/>
          <w:sz w:val="20"/>
          <w:szCs w:val="20"/>
        </w:rPr>
        <w:t>Ceny</w:t>
      </w:r>
      <w:r w:rsidR="00366030" w:rsidRPr="00BE048C">
        <w:rPr>
          <w:rFonts w:ascii="Tahoma" w:hAnsi="Tahoma" w:cs="Tahoma"/>
          <w:sz w:val="20"/>
          <w:szCs w:val="20"/>
        </w:rPr>
        <w:t xml:space="preserve"> bez DPH</w:t>
      </w:r>
      <w:r w:rsidR="00B15773" w:rsidRPr="00BE048C">
        <w:rPr>
          <w:rFonts w:ascii="Tahoma" w:hAnsi="Tahoma" w:cs="Tahoma"/>
          <w:sz w:val="20"/>
          <w:szCs w:val="20"/>
        </w:rPr>
        <w:t xml:space="preserve"> za každý, hoci len začatý deň omeškania.</w:t>
      </w:r>
    </w:p>
    <w:p w14:paraId="68CEFC0D" w14:textId="117FC3D6" w:rsidR="00186733" w:rsidRPr="00BE048C" w:rsidRDefault="00B15773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1B1C96" w:rsidRPr="00BE048C">
        <w:rPr>
          <w:rFonts w:ascii="Tahoma" w:hAnsi="Tahoma" w:cs="Tahoma"/>
          <w:sz w:val="20"/>
          <w:szCs w:val="20"/>
        </w:rPr>
        <w:t>7</w:t>
      </w:r>
      <w:r w:rsidRPr="00BE048C">
        <w:rPr>
          <w:rFonts w:ascii="Tahoma" w:hAnsi="Tahoma" w:cs="Tahoma"/>
          <w:sz w:val="20"/>
          <w:szCs w:val="20"/>
        </w:rPr>
        <w:t>.2</w:t>
      </w:r>
      <w:r w:rsidRPr="00BE048C">
        <w:rPr>
          <w:rFonts w:ascii="Tahoma" w:hAnsi="Tahoma" w:cs="Tahoma"/>
          <w:sz w:val="20"/>
          <w:szCs w:val="20"/>
        </w:rPr>
        <w:tab/>
      </w:r>
      <w:r w:rsidR="00186733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C31A1B" w:rsidRPr="00BE048C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186733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AC680B" w:rsidRPr="00BE048C">
        <w:rPr>
          <w:rFonts w:ascii="Tahoma" w:eastAsiaTheme="minorHAnsi" w:hAnsi="Tahoma" w:cs="Tahoma"/>
          <w:sz w:val="20"/>
          <w:szCs w:val="20"/>
          <w:lang w:eastAsia="en-US"/>
        </w:rPr>
        <w:t>včas, riadne a</w:t>
      </w:r>
      <w:r w:rsidR="00186733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vhodne ne</w:t>
      </w:r>
      <w:r w:rsidR="005B2842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zapracuje do príslušnej </w:t>
      </w:r>
      <w:r w:rsidR="001B1C96" w:rsidRPr="00BE048C">
        <w:rPr>
          <w:rFonts w:ascii="Tahoma" w:eastAsiaTheme="minorHAnsi" w:hAnsi="Tahoma" w:cs="Tahoma"/>
          <w:sz w:val="20"/>
          <w:szCs w:val="20"/>
          <w:lang w:eastAsia="en-US"/>
        </w:rPr>
        <w:t>č</w:t>
      </w:r>
      <w:r w:rsidR="005B2842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asti Diela pripomienky </w:t>
      </w:r>
      <w:r w:rsidR="008C6F1E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vznesené </w:t>
      </w:r>
      <w:r w:rsidR="00C31A1B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BBSK </w:t>
      </w:r>
      <w:r w:rsidR="005B2842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podľa ktoréhokoľvek dotknutého ustanovenia bodu </w:t>
      </w:r>
      <w:r w:rsidR="006F252A" w:rsidRPr="00BE048C">
        <w:rPr>
          <w:rFonts w:ascii="Tahoma" w:eastAsiaTheme="minorHAnsi" w:hAnsi="Tahoma" w:cs="Tahoma"/>
          <w:sz w:val="20"/>
          <w:szCs w:val="20"/>
          <w:lang w:eastAsia="en-US"/>
        </w:rPr>
        <w:t>6</w:t>
      </w:r>
      <w:r w:rsidR="00227D08" w:rsidRPr="00BE048C">
        <w:rPr>
          <w:rFonts w:ascii="Tahoma" w:eastAsiaTheme="minorHAnsi" w:hAnsi="Tahoma" w:cs="Tahoma"/>
          <w:sz w:val="20"/>
          <w:szCs w:val="20"/>
          <w:lang w:eastAsia="en-US"/>
        </w:rPr>
        <w:t>,</w:t>
      </w:r>
      <w:r w:rsidR="005B2842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186733" w:rsidRPr="00BE048C">
        <w:rPr>
          <w:rFonts w:ascii="Tahoma" w:hAnsi="Tahoma" w:cs="Tahoma"/>
          <w:sz w:val="20"/>
          <w:szCs w:val="20"/>
        </w:rPr>
        <w:t xml:space="preserve">má </w:t>
      </w:r>
      <w:r w:rsidR="00C31A1B" w:rsidRPr="00BE048C">
        <w:rPr>
          <w:rFonts w:ascii="Tahoma" w:hAnsi="Tahoma" w:cs="Tahoma"/>
          <w:sz w:val="20"/>
          <w:szCs w:val="20"/>
        </w:rPr>
        <w:t xml:space="preserve">BBSK </w:t>
      </w:r>
      <w:r w:rsidR="00186733" w:rsidRPr="00BE048C">
        <w:rPr>
          <w:rFonts w:ascii="Tahoma" w:hAnsi="Tahoma" w:cs="Tahoma"/>
          <w:sz w:val="20"/>
          <w:szCs w:val="20"/>
        </w:rPr>
        <w:t xml:space="preserve">právo uplatniť si voči </w:t>
      </w:r>
      <w:r w:rsidR="00C31A1B" w:rsidRPr="00BE048C">
        <w:rPr>
          <w:rFonts w:ascii="Tahoma" w:hAnsi="Tahoma" w:cs="Tahoma"/>
          <w:sz w:val="20"/>
          <w:szCs w:val="20"/>
        </w:rPr>
        <w:t xml:space="preserve">Projektantovi </w:t>
      </w:r>
      <w:r w:rsidR="00186733" w:rsidRPr="00BE048C">
        <w:rPr>
          <w:rFonts w:ascii="Tahoma" w:hAnsi="Tahoma" w:cs="Tahoma"/>
          <w:sz w:val="20"/>
          <w:szCs w:val="20"/>
        </w:rPr>
        <w:t>zmluvnú pokutu vo výške 0,</w:t>
      </w:r>
      <w:r w:rsidR="005B2842" w:rsidRPr="00BE048C">
        <w:rPr>
          <w:rFonts w:ascii="Tahoma" w:hAnsi="Tahoma" w:cs="Tahoma"/>
          <w:sz w:val="20"/>
          <w:szCs w:val="20"/>
        </w:rPr>
        <w:t>05</w:t>
      </w:r>
      <w:r w:rsidR="00186733" w:rsidRPr="00BE048C">
        <w:rPr>
          <w:rFonts w:ascii="Tahoma" w:hAnsi="Tahoma" w:cs="Tahoma"/>
          <w:sz w:val="20"/>
          <w:szCs w:val="20"/>
        </w:rPr>
        <w:t xml:space="preserve"> % z Prvej časti Ceny</w:t>
      </w:r>
      <w:r w:rsidR="00366030" w:rsidRPr="00BE048C">
        <w:rPr>
          <w:rFonts w:ascii="Tahoma" w:hAnsi="Tahoma" w:cs="Tahoma"/>
          <w:sz w:val="20"/>
          <w:szCs w:val="20"/>
        </w:rPr>
        <w:t xml:space="preserve"> bez DPH</w:t>
      </w:r>
      <w:r w:rsidR="00186733" w:rsidRPr="00BE048C">
        <w:rPr>
          <w:rFonts w:ascii="Tahoma" w:hAnsi="Tahoma" w:cs="Tahoma"/>
          <w:sz w:val="20"/>
          <w:szCs w:val="20"/>
        </w:rPr>
        <w:t xml:space="preserve"> za každý, hoci len začatý deň omeškania, a to až do </w:t>
      </w:r>
      <w:r w:rsidR="00A84C84" w:rsidRPr="00BE048C">
        <w:rPr>
          <w:rFonts w:ascii="Tahoma" w:hAnsi="Tahoma" w:cs="Tahoma"/>
          <w:sz w:val="20"/>
          <w:szCs w:val="20"/>
        </w:rPr>
        <w:t xml:space="preserve">riadneho </w:t>
      </w:r>
      <w:r w:rsidR="00186733" w:rsidRPr="00BE048C">
        <w:rPr>
          <w:rFonts w:ascii="Tahoma" w:hAnsi="Tahoma" w:cs="Tahoma"/>
          <w:sz w:val="20"/>
          <w:szCs w:val="20"/>
        </w:rPr>
        <w:t xml:space="preserve">odstránenia reklamovaných vád. </w:t>
      </w:r>
    </w:p>
    <w:p w14:paraId="48424CE5" w14:textId="7DABB427" w:rsidR="00CD66EC" w:rsidRPr="00BE048C" w:rsidRDefault="00186733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A84C84" w:rsidRPr="00BE048C">
        <w:rPr>
          <w:rFonts w:ascii="Tahoma" w:hAnsi="Tahoma" w:cs="Tahoma"/>
          <w:sz w:val="20"/>
          <w:szCs w:val="20"/>
        </w:rPr>
        <w:t>7</w:t>
      </w:r>
      <w:r w:rsidRPr="00BE048C">
        <w:rPr>
          <w:rFonts w:ascii="Tahoma" w:hAnsi="Tahoma" w:cs="Tahoma"/>
          <w:sz w:val="20"/>
          <w:szCs w:val="20"/>
        </w:rPr>
        <w:t>.3</w:t>
      </w:r>
      <w:r w:rsidRPr="00BE048C">
        <w:rPr>
          <w:rFonts w:ascii="Tahoma" w:hAnsi="Tahoma" w:cs="Tahoma"/>
          <w:sz w:val="20"/>
          <w:szCs w:val="20"/>
        </w:rPr>
        <w:tab/>
      </w:r>
      <w:r w:rsidR="00CD66E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24BAA" w:rsidRPr="00BE048C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CD66E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neodstráni alebo inak vhodne nenapraví vady Diela spôsobom a/alebo v lehote podľa bodu </w:t>
      </w:r>
      <w:r w:rsidR="00227D08" w:rsidRPr="00BE048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2E1394" w:rsidRPr="00BE048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D66E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.6 </w:t>
      </w:r>
      <w:r w:rsidR="00957008" w:rsidRPr="00BE048C">
        <w:rPr>
          <w:rFonts w:ascii="Tahoma" w:hAnsi="Tahoma" w:cs="Tahoma"/>
          <w:bCs/>
          <w:sz w:val="20"/>
          <w:szCs w:val="20"/>
        </w:rPr>
        <w:t xml:space="preserve">písm. </w:t>
      </w:r>
      <w:r w:rsidR="00CD66EC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a), </w:t>
      </w:r>
      <w:r w:rsidR="00CD66EC" w:rsidRPr="00BE048C">
        <w:rPr>
          <w:rFonts w:ascii="Tahoma" w:hAnsi="Tahoma" w:cs="Tahoma"/>
          <w:sz w:val="20"/>
          <w:szCs w:val="20"/>
        </w:rPr>
        <w:t xml:space="preserve">má </w:t>
      </w:r>
      <w:r w:rsidR="00EF5B78" w:rsidRPr="00BE048C">
        <w:rPr>
          <w:rFonts w:ascii="Tahoma" w:hAnsi="Tahoma" w:cs="Tahoma"/>
          <w:sz w:val="20"/>
          <w:szCs w:val="20"/>
        </w:rPr>
        <w:t>BBSK</w:t>
      </w:r>
      <w:r w:rsidR="008F7E00"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EF5B78" w:rsidRPr="00BE048C">
        <w:rPr>
          <w:rFonts w:ascii="Tahoma" w:hAnsi="Tahoma" w:cs="Tahoma"/>
          <w:sz w:val="20"/>
          <w:szCs w:val="20"/>
        </w:rPr>
        <w:t>Projektantovi</w:t>
      </w:r>
      <w:r w:rsidR="008F7E00" w:rsidRPr="00BE048C">
        <w:rPr>
          <w:rFonts w:ascii="Tahoma" w:hAnsi="Tahoma" w:cs="Tahoma"/>
          <w:sz w:val="20"/>
          <w:szCs w:val="20"/>
        </w:rPr>
        <w:t xml:space="preserve"> zmluvnú pokutu vo výške 0,1 % z</w:t>
      </w:r>
      <w:r w:rsidR="00871BFB" w:rsidRPr="00BE048C">
        <w:rPr>
          <w:rFonts w:ascii="Tahoma" w:hAnsi="Tahoma" w:cs="Tahoma"/>
          <w:sz w:val="20"/>
          <w:szCs w:val="20"/>
        </w:rPr>
        <w:t xml:space="preserve"> Prvej </w:t>
      </w:r>
      <w:r w:rsidR="002875CE" w:rsidRPr="00BE048C">
        <w:rPr>
          <w:rFonts w:ascii="Tahoma" w:hAnsi="Tahoma" w:cs="Tahoma"/>
          <w:sz w:val="20"/>
          <w:szCs w:val="20"/>
        </w:rPr>
        <w:t xml:space="preserve">časti </w:t>
      </w:r>
      <w:r w:rsidR="008F7E00" w:rsidRPr="00BE048C">
        <w:rPr>
          <w:rFonts w:ascii="Tahoma" w:hAnsi="Tahoma" w:cs="Tahoma"/>
          <w:sz w:val="20"/>
          <w:szCs w:val="20"/>
        </w:rPr>
        <w:t>Ceny</w:t>
      </w:r>
      <w:r w:rsidR="00366030" w:rsidRPr="00BE048C">
        <w:rPr>
          <w:rFonts w:ascii="Tahoma" w:hAnsi="Tahoma" w:cs="Tahoma"/>
          <w:sz w:val="20"/>
          <w:szCs w:val="20"/>
        </w:rPr>
        <w:t xml:space="preserve"> bez DPH</w:t>
      </w:r>
      <w:r w:rsidR="008F7E00" w:rsidRPr="00BE048C">
        <w:rPr>
          <w:rFonts w:ascii="Tahoma" w:hAnsi="Tahoma" w:cs="Tahoma"/>
          <w:sz w:val="20"/>
          <w:szCs w:val="20"/>
        </w:rPr>
        <w:t xml:space="preserve"> za každý, hoci len začatý deň omeškania</w:t>
      </w:r>
      <w:r w:rsidR="00837AFE" w:rsidRPr="00BE048C">
        <w:rPr>
          <w:rFonts w:ascii="Tahoma" w:hAnsi="Tahoma" w:cs="Tahoma"/>
          <w:sz w:val="20"/>
          <w:szCs w:val="20"/>
        </w:rPr>
        <w:t>, a to až do odstránenia reklamovaných vád</w:t>
      </w:r>
      <w:r w:rsidR="00CD66EC" w:rsidRPr="00BE048C">
        <w:rPr>
          <w:rFonts w:ascii="Tahoma" w:hAnsi="Tahoma" w:cs="Tahoma"/>
          <w:sz w:val="20"/>
          <w:szCs w:val="20"/>
        </w:rPr>
        <w:t>.</w:t>
      </w:r>
    </w:p>
    <w:p w14:paraId="4424C2B9" w14:textId="7E45B8DA" w:rsidR="00E1712A" w:rsidRPr="00BE048C" w:rsidRDefault="00285364" w:rsidP="00837AFE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13599E" w:rsidRPr="00BE048C">
        <w:rPr>
          <w:rFonts w:ascii="Tahoma" w:hAnsi="Tahoma" w:cs="Tahoma"/>
          <w:sz w:val="20"/>
          <w:szCs w:val="20"/>
        </w:rPr>
        <w:t>7</w:t>
      </w:r>
      <w:r w:rsidR="008F7E00" w:rsidRPr="00BE048C">
        <w:rPr>
          <w:rFonts w:ascii="Tahoma" w:hAnsi="Tahoma" w:cs="Tahoma"/>
          <w:sz w:val="20"/>
          <w:szCs w:val="20"/>
        </w:rPr>
        <w:t>.</w:t>
      </w:r>
      <w:r w:rsidR="00186733" w:rsidRPr="00BE048C">
        <w:rPr>
          <w:rFonts w:ascii="Tahoma" w:hAnsi="Tahoma" w:cs="Tahoma"/>
          <w:sz w:val="20"/>
          <w:szCs w:val="20"/>
        </w:rPr>
        <w:t>4</w:t>
      </w:r>
      <w:r w:rsidR="008F7E00" w:rsidRPr="00BE048C">
        <w:rPr>
          <w:rFonts w:ascii="Tahoma" w:hAnsi="Tahoma" w:cs="Tahoma"/>
          <w:sz w:val="20"/>
          <w:szCs w:val="20"/>
        </w:rPr>
        <w:tab/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EF5B78" w:rsidRPr="00BE048C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neuhradí </w:t>
      </w:r>
      <w:r w:rsidR="00B169FB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náklady </w:t>
      </w:r>
      <w:r w:rsidR="00EF5B78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2A5853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na odstránenie vád podľa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bodu 1</w:t>
      </w:r>
      <w:r w:rsidR="002E1394" w:rsidRPr="00BE048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.6 </w:t>
      </w:r>
      <w:r w:rsidR="00E1712A" w:rsidRPr="00BE048C">
        <w:rPr>
          <w:rFonts w:ascii="Tahoma" w:hAnsi="Tahoma" w:cs="Tahoma"/>
          <w:bCs/>
          <w:sz w:val="20"/>
          <w:szCs w:val="20"/>
        </w:rPr>
        <w:t xml:space="preserve">písm. 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>b)</w:t>
      </w:r>
      <w:r w:rsidR="00B169FB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 lehote určenej vo výzve </w:t>
      </w:r>
      <w:r w:rsidR="00EF5B78" w:rsidRPr="00BE048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E1712A" w:rsidRPr="00BE048C">
        <w:rPr>
          <w:rFonts w:ascii="Tahoma" w:hAnsi="Tahoma" w:cs="Tahoma"/>
          <w:sz w:val="20"/>
          <w:szCs w:val="20"/>
        </w:rPr>
        <w:t xml:space="preserve">má </w:t>
      </w:r>
      <w:r w:rsidR="00EF5B78" w:rsidRPr="00BE048C">
        <w:rPr>
          <w:rFonts w:ascii="Tahoma" w:hAnsi="Tahoma" w:cs="Tahoma"/>
          <w:sz w:val="20"/>
          <w:szCs w:val="20"/>
        </w:rPr>
        <w:t>BBSK</w:t>
      </w:r>
      <w:r w:rsidR="00E1712A"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EF5B78" w:rsidRPr="00BE048C">
        <w:rPr>
          <w:rFonts w:ascii="Tahoma" w:hAnsi="Tahoma" w:cs="Tahoma"/>
          <w:sz w:val="20"/>
          <w:szCs w:val="20"/>
        </w:rPr>
        <w:t>Projektantovi</w:t>
      </w:r>
      <w:r w:rsidR="00E1712A" w:rsidRPr="00BE048C">
        <w:rPr>
          <w:rFonts w:ascii="Tahoma" w:hAnsi="Tahoma" w:cs="Tahoma"/>
          <w:sz w:val="20"/>
          <w:szCs w:val="20"/>
        </w:rPr>
        <w:t xml:space="preserve"> zmluvnú pokutu vo výške 0,1 % z Prvej časti Ceny</w:t>
      </w:r>
      <w:r w:rsidR="00AB72DE" w:rsidRPr="00BE048C">
        <w:rPr>
          <w:rFonts w:ascii="Tahoma" w:hAnsi="Tahoma" w:cs="Tahoma"/>
          <w:sz w:val="20"/>
          <w:szCs w:val="20"/>
        </w:rPr>
        <w:t xml:space="preserve"> bez DPH</w:t>
      </w:r>
      <w:r w:rsidR="00E1712A" w:rsidRPr="00BE048C">
        <w:rPr>
          <w:rFonts w:ascii="Tahoma" w:hAnsi="Tahoma" w:cs="Tahoma"/>
          <w:sz w:val="20"/>
          <w:szCs w:val="20"/>
        </w:rPr>
        <w:t xml:space="preserve"> za každý, hoci len začatý deň omeškania, a to až do </w:t>
      </w:r>
      <w:r w:rsidR="00B169FB" w:rsidRPr="00BE048C">
        <w:rPr>
          <w:rFonts w:ascii="Tahoma" w:hAnsi="Tahoma" w:cs="Tahoma"/>
          <w:sz w:val="20"/>
          <w:szCs w:val="20"/>
        </w:rPr>
        <w:t>uhradenia</w:t>
      </w:r>
      <w:r w:rsidR="00E1712A" w:rsidRPr="00BE048C">
        <w:rPr>
          <w:rFonts w:ascii="Tahoma" w:hAnsi="Tahoma" w:cs="Tahoma"/>
          <w:sz w:val="20"/>
          <w:szCs w:val="20"/>
        </w:rPr>
        <w:t>.</w:t>
      </w:r>
    </w:p>
    <w:p w14:paraId="66AE4D94" w14:textId="3B12C3D6" w:rsidR="008F7E00" w:rsidRPr="00BE048C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13599E" w:rsidRPr="00BE048C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BE048C">
        <w:rPr>
          <w:rFonts w:ascii="Tahoma" w:eastAsiaTheme="minorHAnsi" w:hAnsi="Tahoma" w:cs="Tahoma"/>
          <w:sz w:val="20"/>
          <w:szCs w:val="20"/>
          <w:lang w:eastAsia="en-US"/>
        </w:rPr>
        <w:t>.5</w:t>
      </w:r>
      <w:r w:rsidRPr="00BE048C"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="008F7E00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EF5B78" w:rsidRPr="00BE048C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8F7E00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riadne </w:t>
      </w:r>
      <w:proofErr w:type="spellStart"/>
      <w:r w:rsidR="008F7E00" w:rsidRPr="00BE048C">
        <w:rPr>
          <w:rFonts w:ascii="Tahoma" w:eastAsiaTheme="minorHAnsi" w:hAnsi="Tahoma" w:cs="Tahoma"/>
          <w:sz w:val="20"/>
          <w:szCs w:val="20"/>
          <w:lang w:eastAsia="en-US"/>
        </w:rPr>
        <w:t>nevysporiada</w:t>
      </w:r>
      <w:proofErr w:type="spellEnd"/>
      <w:r w:rsidR="008F7E00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práva tretích osôb</w:t>
      </w:r>
      <w:r w:rsidR="006E1910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k Autorským podkladom</w:t>
      </w:r>
      <w:r w:rsidR="008F7E00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 v zmysle bodu </w:t>
      </w:r>
      <w:r w:rsidR="0013599E" w:rsidRPr="00BE048C">
        <w:rPr>
          <w:rFonts w:ascii="Tahoma" w:hAnsi="Tahoma" w:cs="Tahoma"/>
          <w:sz w:val="20"/>
          <w:szCs w:val="20"/>
        </w:rPr>
        <w:t>5</w:t>
      </w:r>
      <w:r w:rsidR="008F7E00" w:rsidRPr="00BE048C">
        <w:rPr>
          <w:rFonts w:ascii="Tahoma" w:hAnsi="Tahoma" w:cs="Tahoma"/>
          <w:sz w:val="20"/>
          <w:szCs w:val="20"/>
        </w:rPr>
        <w:t>.</w:t>
      </w:r>
      <w:r w:rsidR="00227D08" w:rsidRPr="00BE048C">
        <w:rPr>
          <w:rFonts w:ascii="Tahoma" w:hAnsi="Tahoma" w:cs="Tahoma"/>
          <w:sz w:val="20"/>
          <w:szCs w:val="20"/>
        </w:rPr>
        <w:t>3</w:t>
      </w:r>
      <w:r w:rsidR="008F7E00" w:rsidRPr="00BE048C">
        <w:rPr>
          <w:rFonts w:ascii="Tahoma" w:hAnsi="Tahoma" w:cs="Tahoma"/>
          <w:sz w:val="20"/>
          <w:szCs w:val="20"/>
        </w:rPr>
        <w:t xml:space="preserve"> </w:t>
      </w:r>
      <w:r w:rsidR="005201DD" w:rsidRPr="00BE048C">
        <w:rPr>
          <w:rFonts w:ascii="Tahoma" w:hAnsi="Tahoma" w:cs="Tahoma"/>
          <w:sz w:val="20"/>
          <w:szCs w:val="20"/>
        </w:rPr>
        <w:t xml:space="preserve">písm. </w:t>
      </w:r>
      <w:r w:rsidR="008F7E00" w:rsidRPr="00BE048C">
        <w:rPr>
          <w:rFonts w:ascii="Tahoma" w:hAnsi="Tahoma" w:cs="Tahoma"/>
          <w:sz w:val="20"/>
          <w:szCs w:val="20"/>
        </w:rPr>
        <w:t xml:space="preserve">a), má </w:t>
      </w:r>
      <w:r w:rsidR="001546EB" w:rsidRPr="00BE048C">
        <w:rPr>
          <w:rFonts w:ascii="Tahoma" w:hAnsi="Tahoma" w:cs="Tahoma"/>
          <w:sz w:val="20"/>
          <w:szCs w:val="20"/>
        </w:rPr>
        <w:t xml:space="preserve">BBSK </w:t>
      </w:r>
      <w:r w:rsidR="008F7E00" w:rsidRPr="00BE048C">
        <w:rPr>
          <w:rFonts w:ascii="Tahoma" w:hAnsi="Tahoma" w:cs="Tahoma"/>
          <w:sz w:val="20"/>
          <w:szCs w:val="20"/>
        </w:rPr>
        <w:t xml:space="preserve">právo uplatniť si voči </w:t>
      </w:r>
      <w:r w:rsidR="001546EB" w:rsidRPr="00BE048C">
        <w:rPr>
          <w:rFonts w:ascii="Tahoma" w:hAnsi="Tahoma" w:cs="Tahoma"/>
          <w:sz w:val="20"/>
          <w:szCs w:val="20"/>
        </w:rPr>
        <w:t>Projektantovi</w:t>
      </w:r>
      <w:r w:rsidR="008F7E00" w:rsidRPr="00BE048C">
        <w:rPr>
          <w:rFonts w:ascii="Tahoma" w:hAnsi="Tahoma" w:cs="Tahoma"/>
          <w:sz w:val="20"/>
          <w:szCs w:val="20"/>
        </w:rPr>
        <w:t xml:space="preserve"> zmluvnú pokutu vo výške </w:t>
      </w:r>
      <w:r w:rsidR="00377A98" w:rsidRPr="00BE048C">
        <w:rPr>
          <w:rFonts w:ascii="Tahoma" w:hAnsi="Tahoma" w:cs="Tahoma"/>
          <w:sz w:val="20"/>
          <w:szCs w:val="20"/>
        </w:rPr>
        <w:t>500 E</w:t>
      </w:r>
      <w:r w:rsidR="00276B32" w:rsidRPr="00BE048C">
        <w:rPr>
          <w:rFonts w:ascii="Tahoma" w:hAnsi="Tahoma" w:cs="Tahoma"/>
          <w:sz w:val="20"/>
          <w:szCs w:val="20"/>
        </w:rPr>
        <w:t>UR</w:t>
      </w:r>
      <w:r w:rsidR="00377A98" w:rsidRPr="00BE048C">
        <w:rPr>
          <w:rFonts w:ascii="Tahoma" w:hAnsi="Tahoma" w:cs="Tahoma"/>
          <w:sz w:val="20"/>
          <w:szCs w:val="20"/>
        </w:rPr>
        <w:t xml:space="preserve"> (slovom: päťsto </w:t>
      </w:r>
      <w:r w:rsidR="00276B32" w:rsidRPr="00BE048C">
        <w:rPr>
          <w:rFonts w:ascii="Tahoma" w:hAnsi="Tahoma" w:cs="Tahoma"/>
          <w:sz w:val="20"/>
          <w:szCs w:val="20"/>
        </w:rPr>
        <w:t>e</w:t>
      </w:r>
      <w:r w:rsidR="00377A98" w:rsidRPr="00BE048C">
        <w:rPr>
          <w:rFonts w:ascii="Tahoma" w:hAnsi="Tahoma" w:cs="Tahoma"/>
          <w:sz w:val="20"/>
          <w:szCs w:val="20"/>
        </w:rPr>
        <w:t>ur)</w:t>
      </w:r>
      <w:r w:rsidR="008F7E00" w:rsidRPr="00BE048C">
        <w:rPr>
          <w:rFonts w:ascii="Tahoma" w:hAnsi="Tahoma" w:cs="Tahoma"/>
          <w:sz w:val="20"/>
          <w:szCs w:val="20"/>
        </w:rPr>
        <w:t xml:space="preserve"> za každ</w:t>
      </w:r>
      <w:r w:rsidR="00377A98" w:rsidRPr="00BE048C">
        <w:rPr>
          <w:rFonts w:ascii="Tahoma" w:hAnsi="Tahoma" w:cs="Tahoma"/>
          <w:sz w:val="20"/>
          <w:szCs w:val="20"/>
        </w:rPr>
        <w:t>é jednotlivé zistenie</w:t>
      </w:r>
      <w:r w:rsidR="00B20472" w:rsidRPr="00BE048C">
        <w:rPr>
          <w:rFonts w:ascii="Tahoma" w:hAnsi="Tahoma" w:cs="Tahoma"/>
          <w:sz w:val="20"/>
          <w:szCs w:val="20"/>
        </w:rPr>
        <w:t>, a to aj opakovane</w:t>
      </w:r>
      <w:r w:rsidR="008F7E00" w:rsidRPr="00BE048C">
        <w:rPr>
          <w:rFonts w:ascii="Tahoma" w:hAnsi="Tahoma" w:cs="Tahoma"/>
          <w:sz w:val="20"/>
          <w:szCs w:val="20"/>
        </w:rPr>
        <w:t>.</w:t>
      </w:r>
      <w:r w:rsidR="00B20472" w:rsidRPr="00BE048C">
        <w:rPr>
          <w:rFonts w:ascii="Tahoma" w:hAnsi="Tahoma" w:cs="Tahoma"/>
          <w:sz w:val="20"/>
          <w:szCs w:val="20"/>
        </w:rPr>
        <w:t xml:space="preserve"> </w:t>
      </w:r>
      <w:r w:rsidR="001546EB" w:rsidRPr="00BE048C">
        <w:rPr>
          <w:rFonts w:ascii="Tahoma" w:hAnsi="Tahoma" w:cs="Tahoma"/>
          <w:sz w:val="20"/>
          <w:szCs w:val="20"/>
        </w:rPr>
        <w:t>BBSK</w:t>
      </w:r>
      <w:r w:rsidR="006F252A" w:rsidRPr="00BE048C">
        <w:rPr>
          <w:rFonts w:ascii="Tahoma" w:hAnsi="Tahoma" w:cs="Tahoma"/>
          <w:sz w:val="20"/>
          <w:szCs w:val="20"/>
        </w:rPr>
        <w:t xml:space="preserve"> je oprávnený uplatniť si voči </w:t>
      </w:r>
      <w:r w:rsidR="001546EB" w:rsidRPr="00BE048C">
        <w:rPr>
          <w:rFonts w:ascii="Tahoma" w:hAnsi="Tahoma" w:cs="Tahoma"/>
          <w:sz w:val="20"/>
          <w:szCs w:val="20"/>
        </w:rPr>
        <w:t>Projektantovi</w:t>
      </w:r>
      <w:r w:rsidR="006F252A" w:rsidRPr="00BE048C">
        <w:rPr>
          <w:rFonts w:ascii="Tahoma" w:hAnsi="Tahoma" w:cs="Tahoma"/>
          <w:sz w:val="20"/>
          <w:szCs w:val="20"/>
        </w:rPr>
        <w:t xml:space="preserve"> takto dohodnutú zmluvnú pokutu aj v prípade, ak bude porušenie</w:t>
      </w:r>
      <w:r w:rsidR="006F252A" w:rsidRPr="0082665B">
        <w:rPr>
          <w:rFonts w:ascii="Tahoma" w:hAnsi="Tahoma" w:cs="Tahoma"/>
          <w:sz w:val="20"/>
          <w:szCs w:val="20"/>
        </w:rPr>
        <w:t xml:space="preserve"> </w:t>
      </w:r>
      <w:r w:rsidR="006F252A" w:rsidRPr="0082665B">
        <w:rPr>
          <w:rFonts w:ascii="Tahoma" w:hAnsi="Tahoma" w:cs="Tahoma"/>
          <w:sz w:val="20"/>
          <w:szCs w:val="20"/>
        </w:rPr>
        <w:lastRenderedPageBreak/>
        <w:t xml:space="preserve">povinnosti </w:t>
      </w:r>
      <w:r w:rsidR="009757B2">
        <w:rPr>
          <w:rFonts w:ascii="Tahoma" w:hAnsi="Tahoma" w:cs="Tahoma"/>
          <w:sz w:val="20"/>
          <w:szCs w:val="20"/>
        </w:rPr>
        <w:t>Projektanta</w:t>
      </w:r>
      <w:r w:rsidR="006F252A" w:rsidRPr="0082665B">
        <w:rPr>
          <w:rFonts w:ascii="Tahoma" w:hAnsi="Tahoma" w:cs="Tahoma"/>
          <w:sz w:val="20"/>
          <w:szCs w:val="20"/>
        </w:rPr>
        <w:t xml:space="preserve"> vysporiadať práva tretích osôb </w:t>
      </w:r>
      <w:r w:rsidR="006F252A" w:rsidRPr="0082665B">
        <w:rPr>
          <w:rFonts w:ascii="Tahoma" w:eastAsiaTheme="minorHAnsi" w:hAnsi="Tahoma" w:cs="Tahoma"/>
          <w:sz w:val="20"/>
          <w:szCs w:val="20"/>
          <w:lang w:eastAsia="en-US"/>
        </w:rPr>
        <w:t>v </w:t>
      </w:r>
      <w:r w:rsidR="006F252A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zmysle bodu </w:t>
      </w:r>
      <w:r w:rsidR="001C2586" w:rsidRPr="00BE048C">
        <w:rPr>
          <w:rFonts w:ascii="Tahoma" w:hAnsi="Tahoma" w:cs="Tahoma"/>
          <w:sz w:val="20"/>
          <w:szCs w:val="20"/>
        </w:rPr>
        <w:t>5</w:t>
      </w:r>
      <w:r w:rsidR="006F252A" w:rsidRPr="00BE048C">
        <w:rPr>
          <w:rFonts w:ascii="Tahoma" w:hAnsi="Tahoma" w:cs="Tahoma"/>
          <w:sz w:val="20"/>
          <w:szCs w:val="20"/>
        </w:rPr>
        <w:t>.3 písm. a) zistené až po zániku Zmluvy, bez ohľadu na spôsob jej zániku</w:t>
      </w:r>
      <w:r w:rsidR="00BE337A" w:rsidRPr="00BE048C">
        <w:rPr>
          <w:rFonts w:ascii="Tahoma" w:hAnsi="Tahoma" w:cs="Tahoma"/>
          <w:sz w:val="20"/>
          <w:szCs w:val="20"/>
        </w:rPr>
        <w:t xml:space="preserve">, najviac však po dobu 3 rokov po </w:t>
      </w:r>
      <w:r w:rsidR="00001921" w:rsidRPr="00BE048C">
        <w:rPr>
          <w:rFonts w:ascii="Tahoma" w:hAnsi="Tahoma" w:cs="Tahoma"/>
          <w:sz w:val="20"/>
          <w:szCs w:val="20"/>
        </w:rPr>
        <w:t xml:space="preserve">zániku </w:t>
      </w:r>
      <w:r w:rsidR="00BE337A" w:rsidRPr="00BE048C">
        <w:rPr>
          <w:rFonts w:ascii="Tahoma" w:hAnsi="Tahoma" w:cs="Tahoma"/>
          <w:sz w:val="20"/>
          <w:szCs w:val="20"/>
        </w:rPr>
        <w:t>Zmluvy</w:t>
      </w:r>
      <w:r w:rsidR="006F252A" w:rsidRPr="00BE048C">
        <w:rPr>
          <w:rFonts w:ascii="Tahoma" w:hAnsi="Tahoma" w:cs="Tahoma"/>
          <w:sz w:val="20"/>
          <w:szCs w:val="20"/>
        </w:rPr>
        <w:t xml:space="preserve">. </w:t>
      </w:r>
    </w:p>
    <w:p w14:paraId="3902751B" w14:textId="49796AEE" w:rsidR="00276B32" w:rsidRPr="00BE048C" w:rsidRDefault="00377A98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1C2586" w:rsidRPr="00BE048C">
        <w:rPr>
          <w:rFonts w:ascii="Tahoma" w:hAnsi="Tahoma" w:cs="Tahoma"/>
          <w:sz w:val="20"/>
          <w:szCs w:val="20"/>
        </w:rPr>
        <w:t>7</w:t>
      </w:r>
      <w:r w:rsidRPr="00BE048C">
        <w:rPr>
          <w:rFonts w:ascii="Tahoma" w:hAnsi="Tahoma" w:cs="Tahoma"/>
          <w:sz w:val="20"/>
          <w:szCs w:val="20"/>
        </w:rPr>
        <w:t>.</w:t>
      </w:r>
      <w:r w:rsidR="00B169FB" w:rsidRPr="00BE048C">
        <w:rPr>
          <w:rFonts w:ascii="Tahoma" w:hAnsi="Tahoma" w:cs="Tahoma"/>
          <w:sz w:val="20"/>
          <w:szCs w:val="20"/>
        </w:rPr>
        <w:t>6</w:t>
      </w:r>
      <w:r w:rsidRPr="00BE048C">
        <w:rPr>
          <w:rFonts w:ascii="Tahoma" w:hAnsi="Tahoma" w:cs="Tahoma"/>
          <w:sz w:val="20"/>
          <w:szCs w:val="20"/>
        </w:rPr>
        <w:tab/>
      </w:r>
      <w:bookmarkStart w:id="40" w:name="_Hlk204170172"/>
      <w:r w:rsidR="00276B32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Ak Projektant v Preberacom protokole </w:t>
      </w:r>
      <w:r w:rsidR="006E3685" w:rsidRPr="00BE048C">
        <w:rPr>
          <w:rFonts w:ascii="Tahoma" w:eastAsiaTheme="minorHAnsi" w:hAnsi="Tahoma" w:cs="Tahoma"/>
          <w:sz w:val="20"/>
          <w:szCs w:val="20"/>
          <w:lang w:eastAsia="en-US"/>
        </w:rPr>
        <w:t xml:space="preserve">nepredloží potvrdenie podľa bodu 6.3 písm. g), má BBSK právo uplatniť </w:t>
      </w:r>
      <w:r w:rsidR="006E3685" w:rsidRPr="00BE048C">
        <w:rPr>
          <w:rFonts w:ascii="Tahoma" w:hAnsi="Tahoma" w:cs="Tahoma"/>
          <w:sz w:val="20"/>
          <w:szCs w:val="20"/>
        </w:rPr>
        <w:t>si voči Projektantovi zmluvnú pokutu vo výške 10 % z</w:t>
      </w:r>
      <w:r w:rsidR="00AB72DE" w:rsidRPr="00BE048C">
        <w:rPr>
          <w:rFonts w:ascii="Tahoma" w:hAnsi="Tahoma" w:cs="Tahoma"/>
          <w:sz w:val="20"/>
          <w:szCs w:val="20"/>
        </w:rPr>
        <w:t> </w:t>
      </w:r>
      <w:r w:rsidR="006E3685" w:rsidRPr="00BE048C">
        <w:rPr>
          <w:rFonts w:ascii="Tahoma" w:hAnsi="Tahoma" w:cs="Tahoma"/>
          <w:sz w:val="20"/>
          <w:szCs w:val="20"/>
        </w:rPr>
        <w:t>Ceny</w:t>
      </w:r>
      <w:r w:rsidR="00AB72DE" w:rsidRPr="00BE048C">
        <w:rPr>
          <w:rFonts w:ascii="Tahoma" w:hAnsi="Tahoma" w:cs="Tahoma"/>
          <w:sz w:val="20"/>
          <w:szCs w:val="20"/>
        </w:rPr>
        <w:t xml:space="preserve"> bez DPH</w:t>
      </w:r>
      <w:r w:rsidR="006E3685" w:rsidRPr="00BE048C">
        <w:rPr>
          <w:rFonts w:ascii="Tahoma" w:hAnsi="Tahoma" w:cs="Tahoma"/>
          <w:sz w:val="20"/>
          <w:szCs w:val="20"/>
        </w:rPr>
        <w:t>.</w:t>
      </w:r>
    </w:p>
    <w:bookmarkEnd w:id="40"/>
    <w:p w14:paraId="56B9362D" w14:textId="1BD190BD" w:rsidR="00B20472" w:rsidRPr="00BE048C" w:rsidRDefault="00276B32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17.7</w:t>
      </w:r>
      <w:r w:rsidRPr="00BE048C">
        <w:rPr>
          <w:rFonts w:ascii="Tahoma" w:hAnsi="Tahoma" w:cs="Tahoma"/>
          <w:sz w:val="20"/>
          <w:szCs w:val="20"/>
        </w:rPr>
        <w:tab/>
      </w:r>
      <w:r w:rsidR="00377A98" w:rsidRPr="00BE048C">
        <w:rPr>
          <w:rFonts w:ascii="Tahoma" w:hAnsi="Tahoma" w:cs="Tahoma"/>
          <w:sz w:val="20"/>
          <w:szCs w:val="20"/>
        </w:rPr>
        <w:t xml:space="preserve">Ak </w:t>
      </w:r>
      <w:r w:rsidR="009757B2" w:rsidRPr="00BE048C">
        <w:rPr>
          <w:rFonts w:ascii="Tahoma" w:hAnsi="Tahoma" w:cs="Tahoma"/>
          <w:sz w:val="20"/>
          <w:szCs w:val="20"/>
        </w:rPr>
        <w:t>Projektant</w:t>
      </w:r>
      <w:r w:rsidR="00377A98" w:rsidRPr="00BE048C">
        <w:rPr>
          <w:rFonts w:ascii="Tahoma" w:hAnsi="Tahoma" w:cs="Tahoma"/>
          <w:sz w:val="20"/>
          <w:szCs w:val="20"/>
        </w:rPr>
        <w:t xml:space="preserve"> nesplní </w:t>
      </w:r>
      <w:r w:rsidR="00B20472" w:rsidRPr="00BE048C">
        <w:rPr>
          <w:rFonts w:ascii="Tahoma" w:hAnsi="Tahoma" w:cs="Tahoma"/>
          <w:sz w:val="20"/>
          <w:szCs w:val="20"/>
        </w:rPr>
        <w:t xml:space="preserve">ktorúkoľvek </w:t>
      </w:r>
      <w:r w:rsidR="00377A98" w:rsidRPr="00BE048C">
        <w:rPr>
          <w:rFonts w:ascii="Tahoma" w:hAnsi="Tahoma" w:cs="Tahoma"/>
          <w:sz w:val="20"/>
          <w:szCs w:val="20"/>
        </w:rPr>
        <w:t>jeho povinnos</w:t>
      </w:r>
      <w:r w:rsidR="00B20472" w:rsidRPr="00BE048C">
        <w:rPr>
          <w:rFonts w:ascii="Tahoma" w:hAnsi="Tahoma" w:cs="Tahoma"/>
          <w:sz w:val="20"/>
          <w:szCs w:val="20"/>
        </w:rPr>
        <w:t xml:space="preserve">ť </w:t>
      </w:r>
      <w:r w:rsidR="00377A98" w:rsidRPr="00BE048C">
        <w:rPr>
          <w:rFonts w:ascii="Tahoma" w:hAnsi="Tahoma" w:cs="Tahoma"/>
          <w:sz w:val="20"/>
          <w:szCs w:val="20"/>
        </w:rPr>
        <w:t xml:space="preserve">alebo poruší </w:t>
      </w:r>
      <w:r w:rsidR="00B20472" w:rsidRPr="00BE048C">
        <w:rPr>
          <w:rFonts w:ascii="Tahoma" w:hAnsi="Tahoma" w:cs="Tahoma"/>
          <w:sz w:val="20"/>
          <w:szCs w:val="20"/>
        </w:rPr>
        <w:t xml:space="preserve">akýkoľvek </w:t>
      </w:r>
      <w:r w:rsidR="00377A98" w:rsidRPr="00BE048C">
        <w:rPr>
          <w:rFonts w:ascii="Tahoma" w:hAnsi="Tahoma" w:cs="Tahoma"/>
          <w:sz w:val="20"/>
          <w:szCs w:val="20"/>
        </w:rPr>
        <w:t>záväz</w:t>
      </w:r>
      <w:r w:rsidR="00B20472" w:rsidRPr="00BE048C">
        <w:rPr>
          <w:rFonts w:ascii="Tahoma" w:hAnsi="Tahoma" w:cs="Tahoma"/>
          <w:sz w:val="20"/>
          <w:szCs w:val="20"/>
        </w:rPr>
        <w:t>o</w:t>
      </w:r>
      <w:r w:rsidR="00377A98" w:rsidRPr="00BE048C">
        <w:rPr>
          <w:rFonts w:ascii="Tahoma" w:hAnsi="Tahoma" w:cs="Tahoma"/>
          <w:sz w:val="20"/>
          <w:szCs w:val="20"/>
        </w:rPr>
        <w:t xml:space="preserve">k podľa </w:t>
      </w:r>
      <w:r w:rsidR="00897724" w:rsidRPr="00BE048C">
        <w:rPr>
          <w:rFonts w:ascii="Tahoma" w:hAnsi="Tahoma" w:cs="Tahoma"/>
          <w:sz w:val="20"/>
          <w:szCs w:val="20"/>
        </w:rPr>
        <w:t xml:space="preserve">čl. </w:t>
      </w:r>
      <w:r w:rsidR="00E1712A" w:rsidRPr="00BE048C">
        <w:rPr>
          <w:rFonts w:ascii="Tahoma" w:hAnsi="Tahoma" w:cs="Tahoma"/>
          <w:sz w:val="20"/>
          <w:szCs w:val="20"/>
        </w:rPr>
        <w:t>1</w:t>
      </w:r>
      <w:r w:rsidR="001C2586" w:rsidRPr="00BE048C">
        <w:rPr>
          <w:rFonts w:ascii="Tahoma" w:hAnsi="Tahoma" w:cs="Tahoma"/>
          <w:sz w:val="20"/>
          <w:szCs w:val="20"/>
        </w:rPr>
        <w:t>2</w:t>
      </w:r>
      <w:r w:rsidR="006A425D" w:rsidRPr="00BE048C">
        <w:rPr>
          <w:rFonts w:ascii="Tahoma" w:hAnsi="Tahoma" w:cs="Tahoma"/>
          <w:sz w:val="20"/>
          <w:szCs w:val="20"/>
        </w:rPr>
        <w:t xml:space="preserve"> </w:t>
      </w:r>
      <w:r w:rsidR="00B20472" w:rsidRPr="00BE048C">
        <w:rPr>
          <w:rFonts w:ascii="Tahoma" w:hAnsi="Tahoma" w:cs="Tahoma"/>
          <w:sz w:val="20"/>
          <w:szCs w:val="20"/>
        </w:rPr>
        <w:t xml:space="preserve">má </w:t>
      </w:r>
      <w:r w:rsidR="009757B2" w:rsidRPr="00BE048C">
        <w:rPr>
          <w:rFonts w:ascii="Tahoma" w:hAnsi="Tahoma" w:cs="Tahoma"/>
          <w:sz w:val="20"/>
          <w:szCs w:val="20"/>
        </w:rPr>
        <w:t>BBSK</w:t>
      </w:r>
      <w:r w:rsidR="00B20472"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F904A0" w:rsidRPr="00BE048C">
        <w:rPr>
          <w:rFonts w:ascii="Tahoma" w:hAnsi="Tahoma" w:cs="Tahoma"/>
          <w:sz w:val="20"/>
          <w:szCs w:val="20"/>
        </w:rPr>
        <w:t>Projektantovi</w:t>
      </w:r>
      <w:r w:rsidR="00B20472" w:rsidRPr="00BE048C">
        <w:rPr>
          <w:rFonts w:ascii="Tahoma" w:hAnsi="Tahoma" w:cs="Tahoma"/>
          <w:sz w:val="20"/>
          <w:szCs w:val="20"/>
        </w:rPr>
        <w:t xml:space="preserve"> zmluvnú pokutu vo výške 500 E</w:t>
      </w:r>
      <w:r w:rsidR="00F32C25" w:rsidRPr="00BE048C">
        <w:rPr>
          <w:rFonts w:ascii="Tahoma" w:hAnsi="Tahoma" w:cs="Tahoma"/>
          <w:sz w:val="20"/>
          <w:szCs w:val="20"/>
        </w:rPr>
        <w:t>UR</w:t>
      </w:r>
      <w:r w:rsidR="00B20472" w:rsidRPr="00BE048C">
        <w:rPr>
          <w:rFonts w:ascii="Tahoma" w:hAnsi="Tahoma" w:cs="Tahoma"/>
          <w:sz w:val="20"/>
          <w:szCs w:val="20"/>
        </w:rPr>
        <w:t xml:space="preserve"> (slovom: päťsto </w:t>
      </w:r>
      <w:r w:rsidR="00352B13" w:rsidRPr="00BE048C">
        <w:rPr>
          <w:rFonts w:ascii="Tahoma" w:hAnsi="Tahoma" w:cs="Tahoma"/>
          <w:sz w:val="20"/>
          <w:szCs w:val="20"/>
        </w:rPr>
        <w:t>e</w:t>
      </w:r>
      <w:r w:rsidR="00B20472" w:rsidRPr="00BE048C">
        <w:rPr>
          <w:rFonts w:ascii="Tahoma" w:hAnsi="Tahoma" w:cs="Tahoma"/>
          <w:sz w:val="20"/>
          <w:szCs w:val="20"/>
        </w:rPr>
        <w:t xml:space="preserve">ur) za každé jednotlivé zistenie, a to aj opakovane. </w:t>
      </w:r>
      <w:r w:rsidR="00F904A0" w:rsidRPr="00BE048C">
        <w:rPr>
          <w:rFonts w:ascii="Tahoma" w:hAnsi="Tahoma" w:cs="Tahoma"/>
          <w:sz w:val="20"/>
          <w:szCs w:val="20"/>
        </w:rPr>
        <w:t>BBSK</w:t>
      </w:r>
      <w:r w:rsidR="00B20472" w:rsidRPr="00BE048C">
        <w:rPr>
          <w:rFonts w:ascii="Tahoma" w:hAnsi="Tahoma" w:cs="Tahoma"/>
          <w:sz w:val="20"/>
          <w:szCs w:val="20"/>
        </w:rPr>
        <w:t xml:space="preserve"> je oprávnený uplatniť si voči </w:t>
      </w:r>
      <w:r w:rsidR="00FF76A5" w:rsidRPr="00BE048C">
        <w:rPr>
          <w:rFonts w:ascii="Tahoma" w:hAnsi="Tahoma" w:cs="Tahoma"/>
          <w:sz w:val="20"/>
          <w:szCs w:val="20"/>
        </w:rPr>
        <w:t>Projektantovi</w:t>
      </w:r>
      <w:r w:rsidR="00B20472" w:rsidRPr="00BE048C">
        <w:rPr>
          <w:rFonts w:ascii="Tahoma" w:hAnsi="Tahoma" w:cs="Tahoma"/>
          <w:sz w:val="20"/>
          <w:szCs w:val="20"/>
        </w:rPr>
        <w:t xml:space="preserve"> takto dohodnutú zmluvnú pokutu aj v prípade, ak bude porušenie povinností </w:t>
      </w:r>
      <w:r w:rsidR="00FF76A5" w:rsidRPr="00BE048C">
        <w:rPr>
          <w:rFonts w:ascii="Tahoma" w:hAnsi="Tahoma" w:cs="Tahoma"/>
          <w:sz w:val="20"/>
          <w:szCs w:val="20"/>
        </w:rPr>
        <w:t>Projektanta</w:t>
      </w:r>
      <w:r w:rsidR="00B20472" w:rsidRPr="00BE048C">
        <w:rPr>
          <w:rFonts w:ascii="Tahoma" w:hAnsi="Tahoma" w:cs="Tahoma"/>
          <w:sz w:val="20"/>
          <w:szCs w:val="20"/>
        </w:rPr>
        <w:t xml:space="preserve"> zistené až po zániku Zmluvy,</w:t>
      </w:r>
      <w:r w:rsidR="006F252A" w:rsidRPr="00BE048C">
        <w:rPr>
          <w:rFonts w:ascii="Tahoma" w:hAnsi="Tahoma" w:cs="Tahoma"/>
          <w:sz w:val="20"/>
          <w:szCs w:val="20"/>
        </w:rPr>
        <w:t xml:space="preserve"> bez ohľadu na spôsob jej zániku a</w:t>
      </w:r>
      <w:r w:rsidR="00B20472" w:rsidRPr="00BE048C">
        <w:rPr>
          <w:rFonts w:ascii="Tahoma" w:hAnsi="Tahoma" w:cs="Tahoma"/>
          <w:sz w:val="20"/>
          <w:szCs w:val="20"/>
        </w:rPr>
        <w:t xml:space="preserve"> bez ohľadu na to, či </w:t>
      </w:r>
      <w:r w:rsidR="00387AD3" w:rsidRPr="00BE048C">
        <w:rPr>
          <w:rFonts w:ascii="Tahoma" w:hAnsi="Tahoma" w:cs="Tahoma"/>
          <w:sz w:val="20"/>
          <w:szCs w:val="20"/>
        </w:rPr>
        <w:t>ide o porušenie povinnosti, ktor</w:t>
      </w:r>
      <w:r w:rsidR="00D45F8C" w:rsidRPr="00BE048C">
        <w:rPr>
          <w:rFonts w:ascii="Tahoma" w:hAnsi="Tahoma" w:cs="Tahoma"/>
          <w:sz w:val="20"/>
          <w:szCs w:val="20"/>
        </w:rPr>
        <w:t xml:space="preserve">ej je v zmysle Zmluvy výslovne prisúdená </w:t>
      </w:r>
      <w:r w:rsidR="00387AD3" w:rsidRPr="00BE048C">
        <w:rPr>
          <w:rFonts w:ascii="Tahoma" w:hAnsi="Tahoma" w:cs="Tahoma"/>
          <w:sz w:val="20"/>
          <w:szCs w:val="20"/>
        </w:rPr>
        <w:t>povah</w:t>
      </w:r>
      <w:r w:rsidR="00D45F8C" w:rsidRPr="00BE048C">
        <w:rPr>
          <w:rFonts w:ascii="Tahoma" w:hAnsi="Tahoma" w:cs="Tahoma"/>
          <w:sz w:val="20"/>
          <w:szCs w:val="20"/>
        </w:rPr>
        <w:t>a</w:t>
      </w:r>
      <w:r w:rsidR="00387AD3" w:rsidRPr="00BE048C">
        <w:rPr>
          <w:rFonts w:ascii="Tahoma" w:hAnsi="Tahoma" w:cs="Tahoma"/>
          <w:sz w:val="20"/>
          <w:szCs w:val="20"/>
        </w:rPr>
        <w:t xml:space="preserve"> prežívajúceho ustanovenia alebo nie</w:t>
      </w:r>
      <w:r w:rsidR="00BE337A" w:rsidRPr="00BE048C">
        <w:rPr>
          <w:rFonts w:ascii="Tahoma" w:hAnsi="Tahoma" w:cs="Tahoma"/>
          <w:sz w:val="20"/>
          <w:szCs w:val="20"/>
        </w:rPr>
        <w:t>, najviac však po dobu 3 rokov po skončení Zmluvy</w:t>
      </w:r>
      <w:r w:rsidR="00B20472" w:rsidRPr="00BE048C">
        <w:rPr>
          <w:rFonts w:ascii="Tahoma" w:hAnsi="Tahoma" w:cs="Tahoma"/>
          <w:sz w:val="20"/>
          <w:szCs w:val="20"/>
        </w:rPr>
        <w:t>.</w:t>
      </w:r>
    </w:p>
    <w:p w14:paraId="5DEBDA50" w14:textId="504EB0AF" w:rsidR="00B20472" w:rsidRPr="00BE048C" w:rsidRDefault="00B20472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Pr="00BE048C">
        <w:rPr>
          <w:rFonts w:ascii="Tahoma" w:hAnsi="Tahoma" w:cs="Tahoma"/>
          <w:sz w:val="20"/>
          <w:szCs w:val="20"/>
        </w:rPr>
        <w:t>.</w:t>
      </w:r>
      <w:r w:rsidR="00276B32" w:rsidRPr="00BE048C">
        <w:rPr>
          <w:rFonts w:ascii="Tahoma" w:hAnsi="Tahoma" w:cs="Tahoma"/>
          <w:sz w:val="20"/>
          <w:szCs w:val="20"/>
        </w:rPr>
        <w:t>8</w:t>
      </w:r>
      <w:r w:rsidRPr="00BE048C">
        <w:rPr>
          <w:rFonts w:ascii="Tahoma" w:hAnsi="Tahoma" w:cs="Tahoma"/>
          <w:sz w:val="20"/>
          <w:szCs w:val="20"/>
        </w:rPr>
        <w:tab/>
        <w:t xml:space="preserve">Ak </w:t>
      </w:r>
      <w:r w:rsidR="00BC5106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nesplní ktorúkoľvek jeho povinnosť alebo poruší akýkoľvek záväzok podľa bodu </w:t>
      </w:r>
      <w:r w:rsidR="005F3242" w:rsidRPr="00BE048C">
        <w:rPr>
          <w:rFonts w:ascii="Tahoma" w:hAnsi="Tahoma" w:cs="Tahoma"/>
          <w:sz w:val="20"/>
          <w:szCs w:val="20"/>
        </w:rPr>
        <w:t>9</w:t>
      </w:r>
      <w:r w:rsidR="00E1712A" w:rsidRPr="00BE048C">
        <w:rPr>
          <w:rFonts w:ascii="Tahoma" w:hAnsi="Tahoma" w:cs="Tahoma"/>
          <w:sz w:val="20"/>
          <w:szCs w:val="20"/>
        </w:rPr>
        <w:t xml:space="preserve"> </w:t>
      </w:r>
      <w:r w:rsidRPr="00BE048C">
        <w:rPr>
          <w:rFonts w:ascii="Tahoma" w:hAnsi="Tahoma" w:cs="Tahoma"/>
          <w:sz w:val="20"/>
          <w:szCs w:val="20"/>
        </w:rPr>
        <w:t>týkajúci sa subdodávateľov</w:t>
      </w:r>
      <w:r w:rsidR="004E47F8" w:rsidRPr="00BE048C">
        <w:rPr>
          <w:rFonts w:ascii="Tahoma" w:hAnsi="Tahoma" w:cs="Tahoma"/>
          <w:sz w:val="20"/>
          <w:szCs w:val="20"/>
        </w:rPr>
        <w:t>,</w:t>
      </w:r>
      <w:r w:rsidRPr="00BE048C">
        <w:rPr>
          <w:rFonts w:ascii="Tahoma" w:hAnsi="Tahoma" w:cs="Tahoma"/>
          <w:sz w:val="20"/>
          <w:szCs w:val="20"/>
        </w:rPr>
        <w:t xml:space="preserve"> má </w:t>
      </w:r>
      <w:r w:rsidR="00BC5106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BC5106" w:rsidRPr="00BE048C">
        <w:rPr>
          <w:rFonts w:ascii="Tahoma" w:hAnsi="Tahoma" w:cs="Tahoma"/>
          <w:sz w:val="20"/>
          <w:szCs w:val="20"/>
        </w:rPr>
        <w:t>Projektantovi</w:t>
      </w:r>
      <w:r w:rsidRPr="00BE048C">
        <w:rPr>
          <w:rFonts w:ascii="Tahoma" w:hAnsi="Tahoma" w:cs="Tahoma"/>
          <w:sz w:val="20"/>
          <w:szCs w:val="20"/>
        </w:rPr>
        <w:t xml:space="preserve"> zmluvnú pokutu vo výške </w:t>
      </w:r>
      <w:r w:rsidR="00312EFD" w:rsidRPr="00BE048C">
        <w:rPr>
          <w:rFonts w:ascii="Tahoma" w:hAnsi="Tahoma" w:cs="Tahoma"/>
          <w:sz w:val="20"/>
          <w:szCs w:val="20"/>
        </w:rPr>
        <w:t>50</w:t>
      </w:r>
      <w:r w:rsidRPr="00BE048C">
        <w:rPr>
          <w:rFonts w:ascii="Tahoma" w:hAnsi="Tahoma" w:cs="Tahoma"/>
          <w:sz w:val="20"/>
          <w:szCs w:val="20"/>
        </w:rPr>
        <w:t>0 E</w:t>
      </w:r>
      <w:r w:rsidR="00F32C25" w:rsidRPr="00BE048C">
        <w:rPr>
          <w:rFonts w:ascii="Tahoma" w:hAnsi="Tahoma" w:cs="Tahoma"/>
          <w:sz w:val="20"/>
          <w:szCs w:val="20"/>
        </w:rPr>
        <w:t>UR</w:t>
      </w:r>
      <w:r w:rsidRPr="00BE048C">
        <w:rPr>
          <w:rFonts w:ascii="Tahoma" w:hAnsi="Tahoma" w:cs="Tahoma"/>
          <w:sz w:val="20"/>
          <w:szCs w:val="20"/>
        </w:rPr>
        <w:t xml:space="preserve"> (slovom: </w:t>
      </w:r>
      <w:r w:rsidR="00312EFD" w:rsidRPr="00BE048C">
        <w:rPr>
          <w:rFonts w:ascii="Tahoma" w:hAnsi="Tahoma" w:cs="Tahoma"/>
          <w:sz w:val="20"/>
          <w:szCs w:val="20"/>
        </w:rPr>
        <w:t>päťsto</w:t>
      </w:r>
      <w:r w:rsidRPr="00BE048C">
        <w:rPr>
          <w:rFonts w:ascii="Tahoma" w:hAnsi="Tahoma" w:cs="Tahoma"/>
          <w:sz w:val="20"/>
          <w:szCs w:val="20"/>
        </w:rPr>
        <w:t xml:space="preserve"> </w:t>
      </w:r>
      <w:r w:rsidR="00F32C25" w:rsidRPr="00BE048C">
        <w:rPr>
          <w:rFonts w:ascii="Tahoma" w:hAnsi="Tahoma" w:cs="Tahoma"/>
          <w:sz w:val="20"/>
          <w:szCs w:val="20"/>
        </w:rPr>
        <w:t>e</w:t>
      </w:r>
      <w:r w:rsidRPr="00BE048C">
        <w:rPr>
          <w:rFonts w:ascii="Tahoma" w:hAnsi="Tahoma" w:cs="Tahoma"/>
          <w:sz w:val="20"/>
          <w:szCs w:val="20"/>
        </w:rPr>
        <w:t xml:space="preserve">ur) za každé jednotlivé zistenie, a to aj opakovane. </w:t>
      </w:r>
    </w:p>
    <w:p w14:paraId="2F63D8AA" w14:textId="1BAC0F59" w:rsidR="0044070F" w:rsidRPr="00BE048C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="00387AD3" w:rsidRPr="00BE048C">
        <w:rPr>
          <w:rFonts w:ascii="Tahoma" w:hAnsi="Tahoma" w:cs="Tahoma"/>
          <w:sz w:val="20"/>
          <w:szCs w:val="20"/>
        </w:rPr>
        <w:t>.</w:t>
      </w:r>
      <w:r w:rsidR="00276B32" w:rsidRPr="00BE048C">
        <w:rPr>
          <w:rFonts w:ascii="Tahoma" w:hAnsi="Tahoma" w:cs="Tahoma"/>
          <w:sz w:val="20"/>
          <w:szCs w:val="20"/>
        </w:rPr>
        <w:t>9</w:t>
      </w:r>
      <w:r w:rsidR="00387AD3" w:rsidRPr="00BE048C">
        <w:rPr>
          <w:rFonts w:ascii="Tahoma" w:hAnsi="Tahoma" w:cs="Tahoma"/>
          <w:sz w:val="20"/>
          <w:szCs w:val="20"/>
        </w:rPr>
        <w:tab/>
      </w:r>
      <w:r w:rsidR="0044070F" w:rsidRPr="00BE048C">
        <w:rPr>
          <w:rFonts w:ascii="Tahoma" w:hAnsi="Tahoma" w:cs="Tahoma"/>
          <w:sz w:val="20"/>
          <w:szCs w:val="20"/>
        </w:rPr>
        <w:t xml:space="preserve">Ak </w:t>
      </w:r>
      <w:r w:rsidR="00BC5106" w:rsidRPr="00BE048C">
        <w:rPr>
          <w:rFonts w:ascii="Tahoma" w:hAnsi="Tahoma" w:cs="Tahoma"/>
          <w:sz w:val="20"/>
          <w:szCs w:val="20"/>
        </w:rPr>
        <w:t>Projektant</w:t>
      </w:r>
      <w:r w:rsidR="0044070F" w:rsidRPr="00BE048C">
        <w:rPr>
          <w:rFonts w:ascii="Tahoma" w:hAnsi="Tahoma" w:cs="Tahoma"/>
          <w:sz w:val="20"/>
          <w:szCs w:val="20"/>
        </w:rPr>
        <w:t xml:space="preserve"> neuhradí </w:t>
      </w:r>
      <w:r w:rsidR="00BC5106" w:rsidRPr="00BE048C">
        <w:rPr>
          <w:rFonts w:ascii="Tahoma" w:hAnsi="Tahoma" w:cs="Tahoma"/>
          <w:sz w:val="20"/>
          <w:szCs w:val="20"/>
        </w:rPr>
        <w:t>BBSK</w:t>
      </w:r>
      <w:r w:rsidR="00B91A77" w:rsidRPr="00BE048C">
        <w:rPr>
          <w:rFonts w:ascii="Tahoma" w:hAnsi="Tahoma" w:cs="Tahoma"/>
          <w:sz w:val="20"/>
          <w:szCs w:val="20"/>
        </w:rPr>
        <w:t xml:space="preserve"> </w:t>
      </w:r>
      <w:r w:rsidR="00872A3B" w:rsidRPr="00BE048C">
        <w:rPr>
          <w:rFonts w:ascii="Tahoma" w:hAnsi="Tahoma" w:cs="Tahoma"/>
          <w:sz w:val="20"/>
          <w:szCs w:val="20"/>
        </w:rPr>
        <w:t xml:space="preserve">uplatnené </w:t>
      </w:r>
      <w:r w:rsidR="00B91A77" w:rsidRPr="00BE048C">
        <w:rPr>
          <w:rFonts w:ascii="Tahoma" w:hAnsi="Tahoma" w:cs="Tahoma"/>
          <w:sz w:val="20"/>
          <w:szCs w:val="20"/>
        </w:rPr>
        <w:t>Akceleračné náklady</w:t>
      </w:r>
      <w:r w:rsidR="00D45F8C" w:rsidRPr="00BE048C">
        <w:rPr>
          <w:rFonts w:ascii="Tahoma" w:hAnsi="Tahoma" w:cs="Tahoma"/>
          <w:sz w:val="20"/>
          <w:szCs w:val="20"/>
        </w:rPr>
        <w:t xml:space="preserve">, </w:t>
      </w:r>
      <w:r w:rsidR="0091768A" w:rsidRPr="00BE048C">
        <w:rPr>
          <w:rFonts w:ascii="Tahoma" w:hAnsi="Tahoma" w:cs="Tahoma"/>
          <w:sz w:val="20"/>
          <w:szCs w:val="20"/>
        </w:rPr>
        <w:t>má</w:t>
      </w:r>
      <w:r w:rsidR="00BC5106" w:rsidRPr="00BE048C">
        <w:rPr>
          <w:rFonts w:ascii="Tahoma" w:hAnsi="Tahoma" w:cs="Tahoma"/>
          <w:sz w:val="20"/>
          <w:szCs w:val="20"/>
        </w:rPr>
        <w:t xml:space="preserve"> BBSK</w:t>
      </w:r>
      <w:r w:rsidR="0091768A"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BC5106" w:rsidRPr="00BE048C">
        <w:rPr>
          <w:rFonts w:ascii="Tahoma" w:hAnsi="Tahoma" w:cs="Tahoma"/>
          <w:sz w:val="20"/>
          <w:szCs w:val="20"/>
        </w:rPr>
        <w:t>Projektantovi</w:t>
      </w:r>
      <w:r w:rsidR="0091768A" w:rsidRPr="00BE048C">
        <w:rPr>
          <w:rFonts w:ascii="Tahoma" w:hAnsi="Tahoma" w:cs="Tahoma"/>
          <w:sz w:val="20"/>
          <w:szCs w:val="20"/>
        </w:rPr>
        <w:t xml:space="preserve"> zmluvnú pokutu vo výške 0,1 % zo sumy </w:t>
      </w:r>
      <w:r w:rsidR="00BC5106" w:rsidRPr="00BE048C">
        <w:rPr>
          <w:rFonts w:ascii="Tahoma" w:hAnsi="Tahoma" w:cs="Tahoma"/>
          <w:sz w:val="20"/>
          <w:szCs w:val="20"/>
        </w:rPr>
        <w:t>BBSK</w:t>
      </w:r>
      <w:r w:rsidR="00EE6CA9" w:rsidRPr="00BE048C">
        <w:rPr>
          <w:rFonts w:ascii="Tahoma" w:hAnsi="Tahoma" w:cs="Tahoma"/>
          <w:sz w:val="20"/>
          <w:szCs w:val="20"/>
        </w:rPr>
        <w:t xml:space="preserve"> vyčíslených Akceleračných </w:t>
      </w:r>
      <w:r w:rsidR="0091768A" w:rsidRPr="00BE048C">
        <w:rPr>
          <w:rFonts w:ascii="Tahoma" w:hAnsi="Tahoma" w:cs="Tahoma"/>
          <w:sz w:val="20"/>
          <w:szCs w:val="20"/>
        </w:rPr>
        <w:t xml:space="preserve">nákladov uplatnených voči </w:t>
      </w:r>
      <w:r w:rsidR="00BC5106" w:rsidRPr="00BE048C">
        <w:rPr>
          <w:rFonts w:ascii="Tahoma" w:hAnsi="Tahoma" w:cs="Tahoma"/>
          <w:sz w:val="20"/>
          <w:szCs w:val="20"/>
        </w:rPr>
        <w:t>Projektantovi</w:t>
      </w:r>
      <w:r w:rsidR="0091768A" w:rsidRPr="00BE048C">
        <w:rPr>
          <w:rFonts w:ascii="Tahoma" w:hAnsi="Tahoma" w:cs="Tahoma"/>
          <w:sz w:val="20"/>
          <w:szCs w:val="20"/>
        </w:rPr>
        <w:t xml:space="preserve"> </w:t>
      </w:r>
      <w:r w:rsidR="00352B13" w:rsidRPr="00BE048C">
        <w:rPr>
          <w:rFonts w:ascii="Tahoma" w:hAnsi="Tahoma" w:cs="Tahoma"/>
          <w:sz w:val="20"/>
          <w:szCs w:val="20"/>
        </w:rPr>
        <w:t xml:space="preserve">(vrátane DPH) </w:t>
      </w:r>
      <w:r w:rsidR="0091768A" w:rsidRPr="00BE048C">
        <w:rPr>
          <w:rFonts w:ascii="Tahoma" w:hAnsi="Tahoma" w:cs="Tahoma"/>
          <w:sz w:val="20"/>
          <w:szCs w:val="20"/>
        </w:rPr>
        <w:t>za každý, hoci len začatý deň omeškania</w:t>
      </w:r>
      <w:r w:rsidR="003A0ADC" w:rsidRPr="00BE048C">
        <w:rPr>
          <w:rFonts w:ascii="Tahoma" w:hAnsi="Tahoma" w:cs="Tahoma"/>
          <w:sz w:val="20"/>
          <w:szCs w:val="20"/>
        </w:rPr>
        <w:t>,</w:t>
      </w:r>
      <w:r w:rsidR="002A5853" w:rsidRPr="00BE048C">
        <w:rPr>
          <w:rFonts w:ascii="Tahoma" w:hAnsi="Tahoma" w:cs="Tahoma"/>
          <w:sz w:val="20"/>
          <w:szCs w:val="20"/>
        </w:rPr>
        <w:t xml:space="preserve"> až do ich uhradenia</w:t>
      </w:r>
      <w:r w:rsidR="0091768A" w:rsidRPr="00BE048C">
        <w:rPr>
          <w:rFonts w:ascii="Tahoma" w:hAnsi="Tahoma" w:cs="Tahoma"/>
          <w:sz w:val="20"/>
          <w:szCs w:val="20"/>
        </w:rPr>
        <w:t>.</w:t>
      </w:r>
    </w:p>
    <w:p w14:paraId="459F2566" w14:textId="083E5E0E" w:rsidR="00FE6ACD" w:rsidRPr="00BE048C" w:rsidRDefault="00D41253" w:rsidP="00FE6AC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Pr="00BE048C">
        <w:rPr>
          <w:rFonts w:ascii="Tahoma" w:hAnsi="Tahoma" w:cs="Tahoma"/>
          <w:sz w:val="20"/>
          <w:szCs w:val="20"/>
        </w:rPr>
        <w:t>.</w:t>
      </w:r>
      <w:r w:rsidR="00276B32" w:rsidRPr="00BE048C">
        <w:rPr>
          <w:rFonts w:ascii="Tahoma" w:hAnsi="Tahoma" w:cs="Tahoma"/>
          <w:sz w:val="20"/>
          <w:szCs w:val="20"/>
        </w:rPr>
        <w:t>10</w:t>
      </w:r>
      <w:r w:rsidRPr="00BE048C">
        <w:rPr>
          <w:rFonts w:ascii="Tahoma" w:hAnsi="Tahoma" w:cs="Tahoma"/>
          <w:sz w:val="20"/>
          <w:szCs w:val="20"/>
        </w:rPr>
        <w:tab/>
        <w:t xml:space="preserve">Ak </w:t>
      </w:r>
      <w:r w:rsidR="00BC5106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poruší akúkoľvek povinnosť týkajúcu sa zvolávania alebo účasti </w:t>
      </w:r>
      <w:r w:rsidR="00A1357F" w:rsidRPr="00BE048C">
        <w:rPr>
          <w:rFonts w:ascii="Tahoma" w:hAnsi="Tahoma" w:cs="Tahoma"/>
          <w:sz w:val="20"/>
          <w:szCs w:val="20"/>
        </w:rPr>
        <w:t xml:space="preserve">Zmluvných strán a/alebo </w:t>
      </w:r>
      <w:r w:rsidR="006B2557" w:rsidRPr="00BE048C">
        <w:rPr>
          <w:rFonts w:ascii="Tahoma" w:hAnsi="Tahoma" w:cs="Tahoma"/>
          <w:sz w:val="20"/>
          <w:szCs w:val="20"/>
        </w:rPr>
        <w:t>Príslušných or</w:t>
      </w:r>
      <w:r w:rsidR="001E4AE0" w:rsidRPr="00BE048C">
        <w:rPr>
          <w:rFonts w:ascii="Tahoma" w:hAnsi="Tahoma" w:cs="Tahoma"/>
          <w:sz w:val="20"/>
          <w:szCs w:val="20"/>
        </w:rPr>
        <w:t>gánov</w:t>
      </w:r>
      <w:r w:rsidR="00A1357F" w:rsidRPr="00BE048C">
        <w:rPr>
          <w:rFonts w:ascii="Tahoma" w:hAnsi="Tahoma" w:cs="Tahoma"/>
          <w:sz w:val="20"/>
          <w:szCs w:val="20"/>
        </w:rPr>
        <w:t xml:space="preserve"> </w:t>
      </w:r>
      <w:r w:rsidR="00FE6ACD" w:rsidRPr="00BE048C">
        <w:rPr>
          <w:rFonts w:ascii="Tahoma" w:hAnsi="Tahoma" w:cs="Tahoma"/>
          <w:sz w:val="20"/>
          <w:szCs w:val="20"/>
        </w:rPr>
        <w:t xml:space="preserve">alebo dokumentácie vo vzťahu k </w:t>
      </w:r>
      <w:r w:rsidR="00A1357F" w:rsidRPr="00BE048C">
        <w:rPr>
          <w:rFonts w:ascii="Tahoma" w:hAnsi="Tahoma" w:cs="Tahoma"/>
          <w:sz w:val="20"/>
          <w:szCs w:val="20"/>
        </w:rPr>
        <w:t>ak</w:t>
      </w:r>
      <w:r w:rsidR="00FE6ACD" w:rsidRPr="00BE048C">
        <w:rPr>
          <w:rFonts w:ascii="Tahoma" w:hAnsi="Tahoma" w:cs="Tahoma"/>
          <w:sz w:val="20"/>
          <w:szCs w:val="20"/>
        </w:rPr>
        <w:t>é</w:t>
      </w:r>
      <w:r w:rsidR="00A1357F" w:rsidRPr="00BE048C">
        <w:rPr>
          <w:rFonts w:ascii="Tahoma" w:hAnsi="Tahoma" w:cs="Tahoma"/>
          <w:sz w:val="20"/>
          <w:szCs w:val="20"/>
        </w:rPr>
        <w:t>m</w:t>
      </w:r>
      <w:r w:rsidR="00FE6ACD" w:rsidRPr="00BE048C">
        <w:rPr>
          <w:rFonts w:ascii="Tahoma" w:hAnsi="Tahoma" w:cs="Tahoma"/>
          <w:sz w:val="20"/>
          <w:szCs w:val="20"/>
        </w:rPr>
        <w:t>u</w:t>
      </w:r>
      <w:r w:rsidR="00A1357F" w:rsidRPr="00BE048C">
        <w:rPr>
          <w:rFonts w:ascii="Tahoma" w:hAnsi="Tahoma" w:cs="Tahoma"/>
          <w:sz w:val="20"/>
          <w:szCs w:val="20"/>
        </w:rPr>
        <w:t xml:space="preserve">koľvek </w:t>
      </w:r>
      <w:r w:rsidR="00C91325" w:rsidRPr="00BE048C">
        <w:rPr>
          <w:rFonts w:ascii="Tahoma" w:hAnsi="Tahoma" w:cs="Tahoma"/>
          <w:sz w:val="20"/>
          <w:szCs w:val="20"/>
        </w:rPr>
        <w:t>kontroln</w:t>
      </w:r>
      <w:r w:rsidR="00FE6ACD" w:rsidRPr="00BE048C">
        <w:rPr>
          <w:rFonts w:ascii="Tahoma" w:hAnsi="Tahoma" w:cs="Tahoma"/>
          <w:sz w:val="20"/>
          <w:szCs w:val="20"/>
        </w:rPr>
        <w:t xml:space="preserve">ému </w:t>
      </w:r>
      <w:r w:rsidR="00C91325" w:rsidRPr="00BE048C">
        <w:rPr>
          <w:rFonts w:ascii="Tahoma" w:hAnsi="Tahoma" w:cs="Tahoma"/>
          <w:sz w:val="20"/>
          <w:szCs w:val="20"/>
        </w:rPr>
        <w:t xml:space="preserve"> stretnut</w:t>
      </w:r>
      <w:r w:rsidR="00FE6ACD" w:rsidRPr="00BE048C">
        <w:rPr>
          <w:rFonts w:ascii="Tahoma" w:hAnsi="Tahoma" w:cs="Tahoma"/>
          <w:sz w:val="20"/>
          <w:szCs w:val="20"/>
        </w:rPr>
        <w:t>iu</w:t>
      </w:r>
      <w:r w:rsidR="00C91325" w:rsidRPr="00BE048C">
        <w:rPr>
          <w:rFonts w:ascii="Tahoma" w:hAnsi="Tahoma" w:cs="Tahoma"/>
          <w:sz w:val="20"/>
          <w:szCs w:val="20"/>
        </w:rPr>
        <w:t xml:space="preserve"> v zmysle bodu </w:t>
      </w:r>
      <w:r w:rsidR="00D17F55" w:rsidRPr="00BE048C">
        <w:rPr>
          <w:rFonts w:ascii="Tahoma" w:hAnsi="Tahoma" w:cs="Tahoma"/>
          <w:sz w:val="20"/>
          <w:szCs w:val="20"/>
        </w:rPr>
        <w:t>5</w:t>
      </w:r>
      <w:r w:rsidR="00C91325" w:rsidRPr="00BE048C">
        <w:rPr>
          <w:rFonts w:ascii="Tahoma" w:hAnsi="Tahoma" w:cs="Tahoma"/>
          <w:sz w:val="20"/>
          <w:szCs w:val="20"/>
        </w:rPr>
        <w:t>.</w:t>
      </w:r>
      <w:r w:rsidR="00037A3E" w:rsidRPr="00BE048C">
        <w:rPr>
          <w:rFonts w:ascii="Tahoma" w:hAnsi="Tahoma" w:cs="Tahoma"/>
          <w:sz w:val="20"/>
          <w:szCs w:val="20"/>
        </w:rPr>
        <w:t>4</w:t>
      </w:r>
      <w:r w:rsidR="00D17F55" w:rsidRPr="00BE048C">
        <w:rPr>
          <w:rFonts w:ascii="Tahoma" w:hAnsi="Tahoma" w:cs="Tahoma"/>
          <w:sz w:val="20"/>
          <w:szCs w:val="20"/>
        </w:rPr>
        <w:t xml:space="preserve"> alebo rokovaniu </w:t>
      </w:r>
      <w:r w:rsidR="004A1A84" w:rsidRPr="00BE048C">
        <w:rPr>
          <w:rFonts w:ascii="Tahoma" w:hAnsi="Tahoma" w:cs="Tahoma"/>
          <w:sz w:val="20"/>
          <w:szCs w:val="20"/>
        </w:rPr>
        <w:t xml:space="preserve">podľa bodu </w:t>
      </w:r>
      <w:r w:rsidR="00D17F55" w:rsidRPr="00BE048C">
        <w:rPr>
          <w:rFonts w:ascii="Tahoma" w:hAnsi="Tahoma" w:cs="Tahoma"/>
          <w:sz w:val="20"/>
          <w:szCs w:val="20"/>
        </w:rPr>
        <w:t>6</w:t>
      </w:r>
      <w:r w:rsidR="004A1A84" w:rsidRPr="00BE048C">
        <w:rPr>
          <w:rFonts w:ascii="Tahoma" w:hAnsi="Tahoma" w:cs="Tahoma"/>
          <w:sz w:val="20"/>
          <w:szCs w:val="20"/>
        </w:rPr>
        <w:t>.</w:t>
      </w:r>
      <w:r w:rsidR="006E439C" w:rsidRPr="00BE048C">
        <w:rPr>
          <w:rFonts w:ascii="Tahoma" w:hAnsi="Tahoma" w:cs="Tahoma"/>
          <w:sz w:val="20"/>
          <w:szCs w:val="20"/>
        </w:rPr>
        <w:t>4</w:t>
      </w:r>
      <w:r w:rsidR="007B2444" w:rsidRPr="00BE048C">
        <w:rPr>
          <w:rFonts w:ascii="Tahoma" w:hAnsi="Tahoma" w:cs="Tahoma"/>
          <w:sz w:val="20"/>
          <w:szCs w:val="20"/>
        </w:rPr>
        <w:t>, 6.</w:t>
      </w:r>
      <w:r w:rsidR="006E439C" w:rsidRPr="00BE048C">
        <w:rPr>
          <w:rFonts w:ascii="Tahoma" w:hAnsi="Tahoma" w:cs="Tahoma"/>
          <w:sz w:val="20"/>
          <w:szCs w:val="20"/>
        </w:rPr>
        <w:t>5</w:t>
      </w:r>
      <w:r w:rsidR="00E350DD" w:rsidRPr="00BE048C">
        <w:rPr>
          <w:rFonts w:ascii="Tahoma" w:hAnsi="Tahoma" w:cs="Tahoma"/>
          <w:sz w:val="20"/>
          <w:szCs w:val="20"/>
        </w:rPr>
        <w:t>,</w:t>
      </w:r>
      <w:r w:rsidR="00C01025" w:rsidRPr="00BE048C">
        <w:rPr>
          <w:rFonts w:ascii="Tahoma" w:hAnsi="Tahoma" w:cs="Tahoma"/>
          <w:sz w:val="20"/>
          <w:szCs w:val="20"/>
        </w:rPr>
        <w:t> 6.</w:t>
      </w:r>
      <w:r w:rsidR="006E439C" w:rsidRPr="00BE048C">
        <w:rPr>
          <w:rFonts w:ascii="Tahoma" w:hAnsi="Tahoma" w:cs="Tahoma"/>
          <w:sz w:val="20"/>
          <w:szCs w:val="20"/>
        </w:rPr>
        <w:t>6</w:t>
      </w:r>
      <w:r w:rsidR="00FE6ACD" w:rsidRPr="00BE048C">
        <w:rPr>
          <w:rFonts w:ascii="Tahoma" w:hAnsi="Tahoma" w:cs="Tahoma"/>
          <w:sz w:val="20"/>
          <w:szCs w:val="20"/>
        </w:rPr>
        <w:t>,</w:t>
      </w:r>
      <w:r w:rsidR="00E350DD" w:rsidRPr="00BE048C">
        <w:rPr>
          <w:rFonts w:ascii="Tahoma" w:hAnsi="Tahoma" w:cs="Tahoma"/>
          <w:sz w:val="20"/>
          <w:szCs w:val="20"/>
        </w:rPr>
        <w:t xml:space="preserve"> 6.7, 6.8</w:t>
      </w:r>
      <w:r w:rsidR="0047639F" w:rsidRPr="00BE048C">
        <w:rPr>
          <w:rFonts w:ascii="Tahoma" w:hAnsi="Tahoma" w:cs="Tahoma"/>
          <w:sz w:val="20"/>
          <w:szCs w:val="20"/>
        </w:rPr>
        <w:t xml:space="preserve"> a</w:t>
      </w:r>
      <w:r w:rsidR="00620F1A" w:rsidRPr="00BE048C">
        <w:rPr>
          <w:rFonts w:ascii="Tahoma" w:hAnsi="Tahoma" w:cs="Tahoma"/>
          <w:sz w:val="20"/>
          <w:szCs w:val="20"/>
        </w:rPr>
        <w:t>lebo</w:t>
      </w:r>
      <w:r w:rsidR="0047639F" w:rsidRPr="00BE048C">
        <w:rPr>
          <w:rFonts w:ascii="Tahoma" w:hAnsi="Tahoma" w:cs="Tahoma"/>
          <w:sz w:val="20"/>
          <w:szCs w:val="20"/>
        </w:rPr>
        <w:t> 6.9</w:t>
      </w:r>
      <w:r w:rsidR="00FE6ACD" w:rsidRPr="00BE048C">
        <w:rPr>
          <w:rFonts w:ascii="Tahoma" w:hAnsi="Tahoma" w:cs="Tahoma"/>
          <w:sz w:val="20"/>
          <w:szCs w:val="20"/>
        </w:rPr>
        <w:t xml:space="preserve"> má </w:t>
      </w:r>
      <w:r w:rsidR="00BC5106" w:rsidRPr="00BE048C">
        <w:rPr>
          <w:rFonts w:ascii="Tahoma" w:hAnsi="Tahoma" w:cs="Tahoma"/>
          <w:sz w:val="20"/>
          <w:szCs w:val="20"/>
        </w:rPr>
        <w:t>BBSK</w:t>
      </w:r>
      <w:r w:rsidR="00FE6ACD"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BC5106" w:rsidRPr="00BE048C">
        <w:rPr>
          <w:rFonts w:ascii="Tahoma" w:hAnsi="Tahoma" w:cs="Tahoma"/>
          <w:sz w:val="20"/>
          <w:szCs w:val="20"/>
        </w:rPr>
        <w:t>Projektantovi</w:t>
      </w:r>
      <w:r w:rsidR="00FE6ACD" w:rsidRPr="00BE048C">
        <w:rPr>
          <w:rFonts w:ascii="Tahoma" w:hAnsi="Tahoma" w:cs="Tahoma"/>
          <w:sz w:val="20"/>
          <w:szCs w:val="20"/>
        </w:rPr>
        <w:t xml:space="preserve"> zmluvnú pokutu vo výške 200 E</w:t>
      </w:r>
      <w:r w:rsidR="00F32C25" w:rsidRPr="00BE048C">
        <w:rPr>
          <w:rFonts w:ascii="Tahoma" w:hAnsi="Tahoma" w:cs="Tahoma"/>
          <w:sz w:val="20"/>
          <w:szCs w:val="20"/>
        </w:rPr>
        <w:t>UR</w:t>
      </w:r>
      <w:r w:rsidR="00FE6ACD" w:rsidRPr="00BE048C">
        <w:rPr>
          <w:rFonts w:ascii="Tahoma" w:hAnsi="Tahoma" w:cs="Tahoma"/>
          <w:sz w:val="20"/>
          <w:szCs w:val="20"/>
        </w:rPr>
        <w:t xml:space="preserve"> (slovom: dvesto </w:t>
      </w:r>
      <w:r w:rsidR="00F32C25" w:rsidRPr="00BE048C">
        <w:rPr>
          <w:rFonts w:ascii="Tahoma" w:hAnsi="Tahoma" w:cs="Tahoma"/>
          <w:sz w:val="20"/>
          <w:szCs w:val="20"/>
        </w:rPr>
        <w:t>e</w:t>
      </w:r>
      <w:r w:rsidR="00FE6ACD" w:rsidRPr="00BE048C">
        <w:rPr>
          <w:rFonts w:ascii="Tahoma" w:hAnsi="Tahoma" w:cs="Tahoma"/>
          <w:sz w:val="20"/>
          <w:szCs w:val="20"/>
        </w:rPr>
        <w:t xml:space="preserve">ur) za každé jednotlivé zistenie, a to aj opakovane. </w:t>
      </w:r>
    </w:p>
    <w:p w14:paraId="7B77F04A" w14:textId="53324DE9" w:rsidR="00BE337A" w:rsidRPr="00BE048C" w:rsidRDefault="00BE337A" w:rsidP="00BE337A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17.1</w:t>
      </w:r>
      <w:r w:rsidR="00276B32" w:rsidRPr="00BE048C">
        <w:rPr>
          <w:rFonts w:ascii="Tahoma" w:hAnsi="Tahoma" w:cs="Tahoma"/>
          <w:sz w:val="20"/>
          <w:szCs w:val="20"/>
        </w:rPr>
        <w:t>1</w:t>
      </w:r>
      <w:r w:rsidRPr="00BE048C">
        <w:rPr>
          <w:rFonts w:ascii="Tahoma" w:hAnsi="Tahoma" w:cs="Tahoma"/>
          <w:sz w:val="20"/>
          <w:szCs w:val="20"/>
        </w:rPr>
        <w:tab/>
        <w:t xml:space="preserve">Ak sa </w:t>
      </w:r>
      <w:r w:rsidR="00BC5106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nezúčastní udalostí podľa bodu 8.</w:t>
      </w:r>
      <w:r w:rsidR="00882285" w:rsidRPr="00BE048C">
        <w:rPr>
          <w:rFonts w:ascii="Tahoma" w:hAnsi="Tahoma" w:cs="Tahoma"/>
          <w:sz w:val="20"/>
          <w:szCs w:val="20"/>
        </w:rPr>
        <w:t>3</w:t>
      </w:r>
      <w:r w:rsidRPr="00BE048C">
        <w:rPr>
          <w:rFonts w:ascii="Tahoma" w:hAnsi="Tahoma" w:cs="Tahoma"/>
          <w:sz w:val="20"/>
          <w:szCs w:val="20"/>
        </w:rPr>
        <w:t xml:space="preserve"> písm. </w:t>
      </w:r>
      <w:r w:rsidR="00BC5106" w:rsidRPr="00BE048C">
        <w:rPr>
          <w:rFonts w:ascii="Tahoma" w:hAnsi="Tahoma" w:cs="Tahoma"/>
          <w:sz w:val="20"/>
          <w:szCs w:val="20"/>
        </w:rPr>
        <w:t>c</w:t>
      </w:r>
      <w:r w:rsidRPr="00BE048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BE048C">
        <w:rPr>
          <w:rFonts w:ascii="Tahoma" w:hAnsi="Tahoma" w:cs="Tahoma"/>
          <w:sz w:val="20"/>
          <w:szCs w:val="20"/>
        </w:rPr>
        <w:t>podbod</w:t>
      </w:r>
      <w:proofErr w:type="spellEnd"/>
      <w:r w:rsidRPr="00BE048C">
        <w:rPr>
          <w:rFonts w:ascii="Tahoma" w:hAnsi="Tahoma" w:cs="Tahoma"/>
          <w:sz w:val="20"/>
          <w:szCs w:val="20"/>
        </w:rPr>
        <w:t xml:space="preserve"> (i) alebo (v) alebo (vi), má </w:t>
      </w:r>
      <w:r w:rsidR="00BC5106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právo uplatniť si voči </w:t>
      </w:r>
      <w:r w:rsidR="00BC5106" w:rsidRPr="00BE048C">
        <w:rPr>
          <w:rFonts w:ascii="Tahoma" w:hAnsi="Tahoma" w:cs="Tahoma"/>
          <w:sz w:val="20"/>
          <w:szCs w:val="20"/>
        </w:rPr>
        <w:t>Projektantovi</w:t>
      </w:r>
      <w:r w:rsidRPr="00BE048C">
        <w:rPr>
          <w:rFonts w:ascii="Tahoma" w:hAnsi="Tahoma" w:cs="Tahoma"/>
          <w:sz w:val="20"/>
          <w:szCs w:val="20"/>
        </w:rPr>
        <w:t xml:space="preserve"> zmluvnú pokutu vo výške 500 E</w:t>
      </w:r>
      <w:r w:rsidR="00620F1A" w:rsidRPr="00BE048C">
        <w:rPr>
          <w:rFonts w:ascii="Tahoma" w:hAnsi="Tahoma" w:cs="Tahoma"/>
          <w:sz w:val="20"/>
          <w:szCs w:val="20"/>
        </w:rPr>
        <w:t>UR</w:t>
      </w:r>
      <w:r w:rsidRPr="00BE048C">
        <w:rPr>
          <w:rFonts w:ascii="Tahoma" w:hAnsi="Tahoma" w:cs="Tahoma"/>
          <w:sz w:val="20"/>
          <w:szCs w:val="20"/>
        </w:rPr>
        <w:t xml:space="preserve"> (slovom: päťsto </w:t>
      </w:r>
      <w:r w:rsidR="00620F1A" w:rsidRPr="00BE048C">
        <w:rPr>
          <w:rFonts w:ascii="Tahoma" w:hAnsi="Tahoma" w:cs="Tahoma"/>
          <w:sz w:val="20"/>
          <w:szCs w:val="20"/>
        </w:rPr>
        <w:t>e</w:t>
      </w:r>
      <w:r w:rsidRPr="00BE048C">
        <w:rPr>
          <w:rFonts w:ascii="Tahoma" w:hAnsi="Tahoma" w:cs="Tahoma"/>
          <w:sz w:val="20"/>
          <w:szCs w:val="20"/>
        </w:rPr>
        <w:t xml:space="preserve">ur) za každú neúčasť. Nárok </w:t>
      </w:r>
      <w:r w:rsidR="0060095F" w:rsidRPr="00BE048C">
        <w:rPr>
          <w:rFonts w:ascii="Tahoma" w:hAnsi="Tahoma" w:cs="Tahoma"/>
          <w:sz w:val="20"/>
          <w:szCs w:val="20"/>
        </w:rPr>
        <w:t>BBSK</w:t>
      </w:r>
      <w:r w:rsidR="00001921" w:rsidRPr="00BE048C">
        <w:rPr>
          <w:rFonts w:ascii="Tahoma" w:hAnsi="Tahoma" w:cs="Tahoma"/>
          <w:sz w:val="20"/>
          <w:szCs w:val="20"/>
        </w:rPr>
        <w:t xml:space="preserve"> </w:t>
      </w:r>
      <w:r w:rsidRPr="00BE048C">
        <w:rPr>
          <w:rFonts w:ascii="Tahoma" w:hAnsi="Tahoma" w:cs="Tahoma"/>
          <w:sz w:val="20"/>
          <w:szCs w:val="20"/>
        </w:rPr>
        <w:t xml:space="preserve">na zmluvnú pokutu za porušenie povinností </w:t>
      </w:r>
      <w:r w:rsidR="0060095F" w:rsidRPr="00BE048C">
        <w:rPr>
          <w:rFonts w:ascii="Tahoma" w:hAnsi="Tahoma" w:cs="Tahoma"/>
          <w:sz w:val="20"/>
          <w:szCs w:val="20"/>
        </w:rPr>
        <w:t>Projektanta</w:t>
      </w:r>
      <w:r w:rsidRPr="00BE048C">
        <w:rPr>
          <w:rFonts w:ascii="Tahoma" w:hAnsi="Tahoma" w:cs="Tahoma"/>
          <w:sz w:val="20"/>
          <w:szCs w:val="20"/>
        </w:rPr>
        <w:t xml:space="preserve"> zúčastniť sa na udalostiach podľa tohto bodu </w:t>
      </w:r>
      <w:r w:rsidR="0060095F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nevznikne, ak </w:t>
      </w:r>
      <w:r w:rsidR="0060095F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aspoň 2 dni vopred svoju neúčasť </w:t>
      </w:r>
      <w:r w:rsidR="0060095F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ospravedlnil a</w:t>
      </w:r>
      <w:r w:rsidR="00001921" w:rsidRPr="00BE048C">
        <w:rPr>
          <w:rFonts w:ascii="Tahoma" w:hAnsi="Tahoma" w:cs="Tahoma"/>
          <w:sz w:val="20"/>
          <w:szCs w:val="20"/>
        </w:rPr>
        <w:t> </w:t>
      </w:r>
      <w:r w:rsidR="0060095F" w:rsidRPr="00BE048C">
        <w:rPr>
          <w:rFonts w:ascii="Tahoma" w:hAnsi="Tahoma" w:cs="Tahoma"/>
          <w:sz w:val="20"/>
          <w:szCs w:val="20"/>
        </w:rPr>
        <w:t>BBSK</w:t>
      </w:r>
      <w:r w:rsidR="00001921" w:rsidRPr="00BE048C">
        <w:rPr>
          <w:rFonts w:ascii="Tahoma" w:hAnsi="Tahoma" w:cs="Tahoma"/>
          <w:sz w:val="20"/>
          <w:szCs w:val="20"/>
        </w:rPr>
        <w:t xml:space="preserve"> mu neoznámil, že</w:t>
      </w:r>
      <w:r w:rsidRPr="00BE048C">
        <w:rPr>
          <w:rFonts w:ascii="Tahoma" w:hAnsi="Tahoma" w:cs="Tahoma"/>
          <w:sz w:val="20"/>
          <w:szCs w:val="20"/>
        </w:rPr>
        <w:t xml:space="preserve"> na účasti </w:t>
      </w:r>
      <w:r w:rsidR="00001921" w:rsidRPr="00BE048C">
        <w:rPr>
          <w:rFonts w:ascii="Tahoma" w:hAnsi="Tahoma" w:cs="Tahoma"/>
          <w:sz w:val="20"/>
          <w:szCs w:val="20"/>
        </w:rPr>
        <w:t>trvá</w:t>
      </w:r>
      <w:r w:rsidRPr="00BE048C">
        <w:rPr>
          <w:rFonts w:ascii="Tahoma" w:hAnsi="Tahoma" w:cs="Tahoma"/>
          <w:sz w:val="20"/>
          <w:szCs w:val="20"/>
        </w:rPr>
        <w:t>.</w:t>
      </w:r>
    </w:p>
    <w:p w14:paraId="6D98D349" w14:textId="0EFEC900" w:rsidR="0018158E" w:rsidRPr="00BE048C" w:rsidRDefault="00BE337A" w:rsidP="00276B32">
      <w:pPr>
        <w:pStyle w:val="Odsekzoznamu"/>
        <w:widowControl/>
        <w:numPr>
          <w:ilvl w:val="1"/>
          <w:numId w:val="26"/>
        </w:numPr>
        <w:suppressAutoHyphens/>
        <w:autoSpaceDN/>
        <w:ind w:left="709" w:hanging="709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 xml:space="preserve">Za každé nevyriešenie technického problému Stavby, ktorého riešenie patrí do pôsobnosti </w:t>
      </w:r>
      <w:r w:rsidR="00E22885" w:rsidRPr="00BE048C">
        <w:rPr>
          <w:rFonts w:ascii="Tahoma" w:hAnsi="Tahoma" w:cs="Tahoma"/>
          <w:sz w:val="20"/>
          <w:szCs w:val="20"/>
        </w:rPr>
        <w:t>Projektanta</w:t>
      </w:r>
      <w:r w:rsidRPr="00BE048C">
        <w:rPr>
          <w:rFonts w:ascii="Tahoma" w:hAnsi="Tahoma" w:cs="Tahoma"/>
          <w:sz w:val="20"/>
          <w:szCs w:val="20"/>
        </w:rPr>
        <w:t xml:space="preserve"> v rámci </w:t>
      </w:r>
      <w:r w:rsidR="002341DA" w:rsidRPr="00BE048C">
        <w:rPr>
          <w:rFonts w:ascii="Tahoma" w:hAnsi="Tahoma" w:cs="Tahoma"/>
          <w:sz w:val="20"/>
          <w:szCs w:val="20"/>
        </w:rPr>
        <w:t>Dohľadu Projektanta</w:t>
      </w:r>
      <w:r w:rsidRPr="00BE048C">
        <w:rPr>
          <w:rFonts w:ascii="Tahoma" w:hAnsi="Tahoma" w:cs="Tahoma"/>
          <w:sz w:val="20"/>
          <w:szCs w:val="20"/>
        </w:rPr>
        <w:t xml:space="preserve">  a/alebo za každé nesplnenie inej povinnosti </w:t>
      </w:r>
      <w:r w:rsidR="002341DA" w:rsidRPr="00BE048C">
        <w:rPr>
          <w:rFonts w:ascii="Tahoma" w:hAnsi="Tahoma" w:cs="Tahoma"/>
          <w:sz w:val="20"/>
          <w:szCs w:val="20"/>
        </w:rPr>
        <w:t xml:space="preserve">Dohľadu </w:t>
      </w:r>
      <w:r w:rsidR="00FD2539" w:rsidRPr="00BE048C">
        <w:rPr>
          <w:rFonts w:ascii="Tahoma" w:hAnsi="Tahoma" w:cs="Tahoma"/>
          <w:sz w:val="20"/>
          <w:szCs w:val="20"/>
        </w:rPr>
        <w:t>P</w:t>
      </w:r>
      <w:r w:rsidR="002341DA" w:rsidRPr="00BE048C">
        <w:rPr>
          <w:rFonts w:ascii="Tahoma" w:hAnsi="Tahoma" w:cs="Tahoma"/>
          <w:sz w:val="20"/>
          <w:szCs w:val="20"/>
        </w:rPr>
        <w:t>rojektanta</w:t>
      </w:r>
      <w:r w:rsidRPr="00BE048C">
        <w:rPr>
          <w:rFonts w:ascii="Tahoma" w:hAnsi="Tahoma" w:cs="Tahoma"/>
          <w:sz w:val="20"/>
          <w:szCs w:val="20"/>
        </w:rPr>
        <w:t xml:space="preserve"> podľa Zmluvy je </w:t>
      </w:r>
      <w:r w:rsidR="00E22885" w:rsidRPr="00BE048C">
        <w:rPr>
          <w:rFonts w:ascii="Tahoma" w:hAnsi="Tahoma" w:cs="Tahoma"/>
          <w:sz w:val="20"/>
          <w:szCs w:val="20"/>
        </w:rPr>
        <w:t>BBSK</w:t>
      </w:r>
      <w:r w:rsidRPr="00BE048C">
        <w:rPr>
          <w:rFonts w:ascii="Tahoma" w:hAnsi="Tahoma" w:cs="Tahoma"/>
          <w:sz w:val="20"/>
          <w:szCs w:val="20"/>
        </w:rPr>
        <w:t xml:space="preserve"> oprávnený uplatniť si voči </w:t>
      </w:r>
      <w:r w:rsidR="00E22885" w:rsidRPr="00BE048C">
        <w:rPr>
          <w:rFonts w:ascii="Tahoma" w:hAnsi="Tahoma" w:cs="Tahoma"/>
          <w:sz w:val="20"/>
          <w:szCs w:val="20"/>
        </w:rPr>
        <w:t>Projektantovi</w:t>
      </w:r>
      <w:r w:rsidRPr="00BE048C">
        <w:rPr>
          <w:rFonts w:ascii="Tahoma" w:hAnsi="Tahoma" w:cs="Tahoma"/>
          <w:sz w:val="20"/>
          <w:szCs w:val="20"/>
        </w:rPr>
        <w:t xml:space="preserve"> zmluvnú pokutu vo výške 300 E</w:t>
      </w:r>
      <w:r w:rsidR="00620F1A" w:rsidRPr="00BE048C">
        <w:rPr>
          <w:rFonts w:ascii="Tahoma" w:hAnsi="Tahoma" w:cs="Tahoma"/>
          <w:sz w:val="20"/>
          <w:szCs w:val="20"/>
        </w:rPr>
        <w:t>UR</w:t>
      </w:r>
      <w:r w:rsidRPr="00BE048C">
        <w:rPr>
          <w:rFonts w:ascii="Tahoma" w:hAnsi="Tahoma" w:cs="Tahoma"/>
          <w:sz w:val="20"/>
          <w:szCs w:val="20"/>
        </w:rPr>
        <w:t xml:space="preserve"> (slovom: tristo </w:t>
      </w:r>
      <w:r w:rsidR="00620F1A" w:rsidRPr="00BE048C">
        <w:rPr>
          <w:rFonts w:ascii="Tahoma" w:hAnsi="Tahoma" w:cs="Tahoma"/>
          <w:sz w:val="20"/>
          <w:szCs w:val="20"/>
        </w:rPr>
        <w:t>e</w:t>
      </w:r>
      <w:r w:rsidRPr="00BE048C">
        <w:rPr>
          <w:rFonts w:ascii="Tahoma" w:hAnsi="Tahoma" w:cs="Tahoma"/>
          <w:sz w:val="20"/>
          <w:szCs w:val="20"/>
        </w:rPr>
        <w:t>ur).</w:t>
      </w:r>
    </w:p>
    <w:p w14:paraId="4D53E131" w14:textId="14C281C9" w:rsidR="0018158E" w:rsidRPr="00BE048C" w:rsidRDefault="0018158E" w:rsidP="00F47F94">
      <w:pPr>
        <w:pStyle w:val="Odsekzoznamu"/>
        <w:widowControl/>
        <w:numPr>
          <w:ilvl w:val="1"/>
          <w:numId w:val="26"/>
        </w:numPr>
        <w:suppressAutoHyphens/>
        <w:autoSpaceDN/>
        <w:ind w:left="709" w:hanging="709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noProof/>
          <w:sz w:val="20"/>
          <w:szCs w:val="20"/>
        </w:rPr>
        <w:t xml:space="preserve">Ak </w:t>
      </w:r>
      <w:r w:rsidR="00E22885" w:rsidRPr="00BE048C">
        <w:rPr>
          <w:rFonts w:ascii="Tahoma" w:hAnsi="Tahoma" w:cs="Tahoma"/>
          <w:noProof/>
          <w:sz w:val="20"/>
          <w:szCs w:val="20"/>
        </w:rPr>
        <w:t>Projektant</w:t>
      </w:r>
      <w:r w:rsidRPr="00BE048C">
        <w:rPr>
          <w:rFonts w:ascii="Tahoma" w:hAnsi="Tahoma" w:cs="Tahoma"/>
          <w:noProof/>
          <w:sz w:val="20"/>
          <w:szCs w:val="20"/>
        </w:rPr>
        <w:t xml:space="preserve"> poruší zákaz podľa bodu 14.1, má </w:t>
      </w:r>
      <w:r w:rsidR="00E22885" w:rsidRPr="00BE048C">
        <w:rPr>
          <w:rFonts w:ascii="Tahoma" w:hAnsi="Tahoma" w:cs="Tahoma"/>
          <w:noProof/>
          <w:sz w:val="20"/>
          <w:szCs w:val="20"/>
        </w:rPr>
        <w:t>BBSK</w:t>
      </w:r>
      <w:r w:rsidRPr="00BE048C">
        <w:rPr>
          <w:rFonts w:ascii="Tahoma" w:hAnsi="Tahoma" w:cs="Tahoma"/>
          <w:noProof/>
          <w:sz w:val="20"/>
          <w:szCs w:val="20"/>
        </w:rPr>
        <w:t xml:space="preserve"> právo uplatniť si voči </w:t>
      </w:r>
      <w:r w:rsidR="00E22885" w:rsidRPr="00BE048C">
        <w:rPr>
          <w:rFonts w:ascii="Tahoma" w:hAnsi="Tahoma" w:cs="Tahoma"/>
          <w:noProof/>
          <w:sz w:val="20"/>
          <w:szCs w:val="20"/>
        </w:rPr>
        <w:t>Projektantovi</w:t>
      </w:r>
      <w:r w:rsidRPr="00F47F94">
        <w:rPr>
          <w:rFonts w:ascii="Tahoma" w:hAnsi="Tahoma" w:cs="Tahoma"/>
          <w:noProof/>
          <w:sz w:val="20"/>
          <w:szCs w:val="20"/>
        </w:rPr>
        <w:t xml:space="preserve"> zmluvnú pokutu vo výške 100 % z finančného objemu postúpenej, založenej alebo odpredanej pohľadávky; finančným objemom sa rozumie celková hodnota istiny vrátane hodnoty príslušenstva pohľadávky k dátumu postúpenia alebo odpredaja alebo inej dispozície s pohľadávkou alebo, ak uzatvoril </w:t>
      </w:r>
      <w:r w:rsidR="00E22885">
        <w:rPr>
          <w:rFonts w:ascii="Tahoma" w:hAnsi="Tahoma" w:cs="Tahoma"/>
          <w:noProof/>
          <w:sz w:val="20"/>
          <w:szCs w:val="20"/>
        </w:rPr>
        <w:t>Projektant</w:t>
      </w:r>
      <w:r w:rsidRPr="00F47F94">
        <w:rPr>
          <w:rFonts w:ascii="Tahoma" w:hAnsi="Tahoma" w:cs="Tahoma"/>
          <w:noProof/>
          <w:sz w:val="20"/>
          <w:szCs w:val="20"/>
        </w:rPr>
        <w:t xml:space="preserve"> zmluvu o prevode práv a povinností k Zmluve ako celku, má </w:t>
      </w:r>
      <w:r w:rsidR="008F51E4">
        <w:rPr>
          <w:rFonts w:ascii="Tahoma" w:hAnsi="Tahoma" w:cs="Tahoma"/>
          <w:noProof/>
          <w:sz w:val="20"/>
          <w:szCs w:val="20"/>
        </w:rPr>
        <w:t>BBSK</w:t>
      </w:r>
      <w:r w:rsidRPr="00F47F94">
        <w:rPr>
          <w:rFonts w:ascii="Tahoma" w:hAnsi="Tahoma" w:cs="Tahoma"/>
          <w:noProof/>
          <w:sz w:val="20"/>
          <w:szCs w:val="20"/>
        </w:rPr>
        <w:t xml:space="preserve"> právo uplatniť si voči </w:t>
      </w:r>
      <w:r w:rsidR="008F51E4">
        <w:rPr>
          <w:rFonts w:ascii="Tahoma" w:hAnsi="Tahoma" w:cs="Tahoma"/>
          <w:noProof/>
          <w:sz w:val="20"/>
          <w:szCs w:val="20"/>
        </w:rPr>
        <w:t>Projektantovi</w:t>
      </w:r>
      <w:r w:rsidRPr="00F47F94">
        <w:rPr>
          <w:rFonts w:ascii="Tahoma" w:hAnsi="Tahoma" w:cs="Tahoma"/>
          <w:noProof/>
          <w:sz w:val="20"/>
          <w:szCs w:val="20"/>
        </w:rPr>
        <w:t xml:space="preserve"> zmluvnú </w:t>
      </w:r>
      <w:r w:rsidRPr="00BE048C">
        <w:rPr>
          <w:rFonts w:ascii="Tahoma" w:hAnsi="Tahoma" w:cs="Tahoma"/>
          <w:noProof/>
          <w:sz w:val="20"/>
          <w:szCs w:val="20"/>
        </w:rPr>
        <w:t>pokutu vo výške Ceny</w:t>
      </w:r>
      <w:r w:rsidRPr="00BE048C">
        <w:rPr>
          <w:rFonts w:ascii="Tahoma" w:hAnsi="Tahoma" w:cs="Tahoma"/>
          <w:sz w:val="20"/>
          <w:szCs w:val="20"/>
        </w:rPr>
        <w:t>.</w:t>
      </w:r>
    </w:p>
    <w:p w14:paraId="268205AC" w14:textId="356AA97D" w:rsidR="000708FF" w:rsidRPr="00BE048C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="0077161E" w:rsidRPr="00BE048C">
        <w:rPr>
          <w:rFonts w:ascii="Tahoma" w:hAnsi="Tahoma" w:cs="Tahoma"/>
          <w:sz w:val="20"/>
          <w:szCs w:val="20"/>
        </w:rPr>
        <w:t>.1</w:t>
      </w:r>
      <w:r w:rsidR="00276B32" w:rsidRPr="00BE048C">
        <w:rPr>
          <w:rFonts w:ascii="Tahoma" w:hAnsi="Tahoma" w:cs="Tahoma"/>
          <w:sz w:val="20"/>
          <w:szCs w:val="20"/>
        </w:rPr>
        <w:t>4</w:t>
      </w:r>
      <w:r w:rsidR="0077161E" w:rsidRPr="00BE048C">
        <w:rPr>
          <w:rFonts w:ascii="Tahoma" w:hAnsi="Tahoma" w:cs="Tahoma"/>
          <w:sz w:val="20"/>
          <w:szCs w:val="20"/>
        </w:rPr>
        <w:tab/>
      </w:r>
      <w:r w:rsidR="000708FF" w:rsidRPr="00BE048C">
        <w:rPr>
          <w:rFonts w:ascii="Tahoma" w:hAnsi="Tahoma" w:cs="Tahoma"/>
          <w:sz w:val="20"/>
          <w:szCs w:val="20"/>
        </w:rPr>
        <w:t xml:space="preserve">Zmluvné strany vyhlasujú, že výšku zmluvných pokút podľa Zmluvy považujú za primeranú </w:t>
      </w:r>
      <w:r w:rsidR="000708FF" w:rsidRPr="00BE048C">
        <w:rPr>
          <w:rFonts w:ascii="Tahoma" w:hAnsi="Tahoma" w:cs="Tahoma"/>
          <w:bCs/>
          <w:sz w:val="20"/>
          <w:szCs w:val="20"/>
        </w:rPr>
        <w:t>voči zabezpečovaným povinnostiam</w:t>
      </w:r>
      <w:r w:rsidR="000708FF" w:rsidRPr="00BE048C">
        <w:rPr>
          <w:rFonts w:ascii="Tahoma" w:hAnsi="Tahoma" w:cs="Tahoma"/>
          <w:sz w:val="20"/>
          <w:szCs w:val="20"/>
        </w:rPr>
        <w:t xml:space="preserve">, pretože pri rokovaniach o dohode o výške zmluvných pokút osobitne prihliadali na hodnotu a význam touto zmluvnou pokutou zabezpečovaných povinností. </w:t>
      </w:r>
    </w:p>
    <w:p w14:paraId="21D68CE7" w14:textId="407847A4" w:rsidR="00265895" w:rsidRPr="00BE048C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="000708FF" w:rsidRPr="00BE048C">
        <w:rPr>
          <w:rFonts w:ascii="Tahoma" w:hAnsi="Tahoma" w:cs="Tahoma"/>
          <w:sz w:val="20"/>
          <w:szCs w:val="20"/>
        </w:rPr>
        <w:t>.</w:t>
      </w:r>
      <w:r w:rsidR="0091768A" w:rsidRPr="00BE048C">
        <w:rPr>
          <w:rFonts w:ascii="Tahoma" w:hAnsi="Tahoma" w:cs="Tahoma"/>
          <w:sz w:val="20"/>
          <w:szCs w:val="20"/>
        </w:rPr>
        <w:t>1</w:t>
      </w:r>
      <w:r w:rsidR="00276B32" w:rsidRPr="00BE048C">
        <w:rPr>
          <w:rFonts w:ascii="Tahoma" w:hAnsi="Tahoma" w:cs="Tahoma"/>
          <w:sz w:val="20"/>
          <w:szCs w:val="20"/>
        </w:rPr>
        <w:t>5</w:t>
      </w:r>
      <w:r w:rsidR="000708FF" w:rsidRPr="00BE048C">
        <w:rPr>
          <w:rFonts w:ascii="Tahoma" w:hAnsi="Tahoma" w:cs="Tahoma"/>
          <w:sz w:val="20"/>
          <w:szCs w:val="20"/>
        </w:rPr>
        <w:tab/>
      </w:r>
      <w:r w:rsidR="000A5335" w:rsidRPr="00BE048C">
        <w:rPr>
          <w:rFonts w:ascii="Tahoma" w:hAnsi="Tahoma" w:cs="Tahoma"/>
          <w:sz w:val="20"/>
          <w:szCs w:val="20"/>
        </w:rPr>
        <w:t>Zmluvn</w:t>
      </w:r>
      <w:r w:rsidR="003A0ADC" w:rsidRPr="00BE048C">
        <w:rPr>
          <w:rFonts w:ascii="Tahoma" w:hAnsi="Tahoma" w:cs="Tahoma"/>
          <w:sz w:val="20"/>
          <w:szCs w:val="20"/>
        </w:rPr>
        <w:t>é</w:t>
      </w:r>
      <w:r w:rsidR="000A5335" w:rsidRPr="00BE048C">
        <w:rPr>
          <w:rFonts w:ascii="Tahoma" w:hAnsi="Tahoma" w:cs="Tahoma"/>
          <w:sz w:val="20"/>
          <w:szCs w:val="20"/>
        </w:rPr>
        <w:t xml:space="preserve"> pokut</w:t>
      </w:r>
      <w:r w:rsidR="003A0ADC" w:rsidRPr="00BE048C">
        <w:rPr>
          <w:rFonts w:ascii="Tahoma" w:hAnsi="Tahoma" w:cs="Tahoma"/>
          <w:sz w:val="20"/>
          <w:szCs w:val="20"/>
        </w:rPr>
        <w:t>y</w:t>
      </w:r>
      <w:r w:rsidR="000A5335" w:rsidRPr="00BE048C">
        <w:rPr>
          <w:rFonts w:ascii="Tahoma" w:hAnsi="Tahoma" w:cs="Tahoma"/>
          <w:sz w:val="20"/>
          <w:szCs w:val="20"/>
        </w:rPr>
        <w:t xml:space="preserve"> </w:t>
      </w:r>
      <w:r w:rsidR="003A0ADC" w:rsidRPr="00BE048C">
        <w:rPr>
          <w:rFonts w:ascii="Tahoma" w:hAnsi="Tahoma" w:cs="Tahoma"/>
          <w:sz w:val="20"/>
          <w:szCs w:val="20"/>
        </w:rPr>
        <w:t xml:space="preserve">dohodnuté v zmysle tejto Zmluvy </w:t>
      </w:r>
      <w:r w:rsidR="000A5335" w:rsidRPr="00BE048C">
        <w:rPr>
          <w:rFonts w:ascii="Tahoma" w:hAnsi="Tahoma" w:cs="Tahoma"/>
          <w:sz w:val="20"/>
          <w:szCs w:val="20"/>
        </w:rPr>
        <w:t>nepredstavuj</w:t>
      </w:r>
      <w:r w:rsidR="003A0ADC" w:rsidRPr="00BE048C">
        <w:rPr>
          <w:rFonts w:ascii="Tahoma" w:hAnsi="Tahoma" w:cs="Tahoma"/>
          <w:sz w:val="20"/>
          <w:szCs w:val="20"/>
        </w:rPr>
        <w:t>ú</w:t>
      </w:r>
      <w:r w:rsidR="000A5335" w:rsidRPr="00BE048C">
        <w:rPr>
          <w:rFonts w:ascii="Tahoma" w:hAnsi="Tahoma" w:cs="Tahoma"/>
          <w:sz w:val="20"/>
          <w:szCs w:val="20"/>
        </w:rPr>
        <w:t xml:space="preserve"> paušalizovanú náhradu škody za porušenie povinností, ktorých splnenie je zabezpečené nárokom na zaplatenie zmluvnej pokuty. </w:t>
      </w:r>
      <w:r w:rsidR="00265895" w:rsidRPr="00BE048C">
        <w:rPr>
          <w:rFonts w:ascii="Tahoma" w:hAnsi="Tahoma" w:cs="Tahoma"/>
          <w:sz w:val="20"/>
          <w:szCs w:val="20"/>
        </w:rPr>
        <w:t xml:space="preserve">Zmluvná pokuta </w:t>
      </w:r>
      <w:r w:rsidR="003A0ADC" w:rsidRPr="00BE048C">
        <w:rPr>
          <w:rFonts w:ascii="Tahoma" w:hAnsi="Tahoma" w:cs="Tahoma"/>
          <w:sz w:val="20"/>
          <w:szCs w:val="20"/>
        </w:rPr>
        <w:t>po</w:t>
      </w:r>
      <w:r w:rsidR="00824517" w:rsidRPr="00BE048C">
        <w:rPr>
          <w:rFonts w:ascii="Tahoma" w:hAnsi="Tahoma" w:cs="Tahoma"/>
          <w:sz w:val="20"/>
          <w:szCs w:val="20"/>
        </w:rPr>
        <w:t>d</w:t>
      </w:r>
      <w:r w:rsidR="003A0ADC" w:rsidRPr="00BE048C">
        <w:rPr>
          <w:rFonts w:ascii="Tahoma" w:hAnsi="Tahoma" w:cs="Tahoma"/>
          <w:sz w:val="20"/>
          <w:szCs w:val="20"/>
        </w:rPr>
        <w:t xml:space="preserve">ľa tejto Zmluvy </w:t>
      </w:r>
      <w:r w:rsidR="00265895" w:rsidRPr="00BE048C">
        <w:rPr>
          <w:rFonts w:ascii="Tahoma" w:hAnsi="Tahoma" w:cs="Tahoma"/>
          <w:sz w:val="20"/>
          <w:szCs w:val="20"/>
        </w:rPr>
        <w:t xml:space="preserve">nie je započítateľná voči nároku </w:t>
      </w:r>
      <w:r w:rsidR="00393A99" w:rsidRPr="00BE048C">
        <w:rPr>
          <w:rFonts w:ascii="Tahoma" w:hAnsi="Tahoma" w:cs="Tahoma"/>
          <w:sz w:val="20"/>
          <w:szCs w:val="20"/>
        </w:rPr>
        <w:t>BBSK</w:t>
      </w:r>
      <w:r w:rsidR="00265895" w:rsidRPr="00BE048C">
        <w:rPr>
          <w:rFonts w:ascii="Tahoma" w:hAnsi="Tahoma" w:cs="Tahoma"/>
          <w:sz w:val="20"/>
          <w:szCs w:val="20"/>
        </w:rPr>
        <w:t xml:space="preserve"> na náhradu škody, t. j. </w:t>
      </w:r>
      <w:r w:rsidR="00393A99" w:rsidRPr="00BE048C">
        <w:rPr>
          <w:rFonts w:ascii="Tahoma" w:hAnsi="Tahoma" w:cs="Tahoma"/>
          <w:sz w:val="20"/>
          <w:szCs w:val="20"/>
        </w:rPr>
        <w:t>BBSK</w:t>
      </w:r>
      <w:r w:rsidR="000A5335" w:rsidRPr="00BE048C">
        <w:rPr>
          <w:rFonts w:ascii="Tahoma" w:hAnsi="Tahoma" w:cs="Tahoma"/>
          <w:sz w:val="20"/>
          <w:szCs w:val="20"/>
        </w:rPr>
        <w:t xml:space="preserve"> je oprávnený si uplatňovať nárok na náhradu škody v celom jej rozsahu bez ohľadu na </w:t>
      </w:r>
      <w:r w:rsidR="00265895" w:rsidRPr="00BE048C">
        <w:rPr>
          <w:rFonts w:ascii="Tahoma" w:hAnsi="Tahoma" w:cs="Tahoma"/>
          <w:sz w:val="20"/>
          <w:szCs w:val="20"/>
        </w:rPr>
        <w:t>uplatnenie/úhradu zmluvnej pokuty</w:t>
      </w:r>
      <w:r w:rsidR="000A5335" w:rsidRPr="00BE048C">
        <w:rPr>
          <w:rFonts w:ascii="Tahoma" w:hAnsi="Tahoma" w:cs="Tahoma"/>
          <w:sz w:val="20"/>
          <w:szCs w:val="20"/>
        </w:rPr>
        <w:t>.</w:t>
      </w:r>
    </w:p>
    <w:p w14:paraId="52923C4B" w14:textId="146C18C6" w:rsidR="00265895" w:rsidRPr="0082665B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1</w:t>
      </w:r>
      <w:r w:rsidR="00765472" w:rsidRPr="00BE048C">
        <w:rPr>
          <w:rFonts w:ascii="Tahoma" w:hAnsi="Tahoma" w:cs="Tahoma"/>
          <w:sz w:val="20"/>
          <w:szCs w:val="20"/>
        </w:rPr>
        <w:t>7</w:t>
      </w:r>
      <w:r w:rsidR="00456E58" w:rsidRPr="00BE048C">
        <w:rPr>
          <w:rFonts w:ascii="Tahoma" w:hAnsi="Tahoma" w:cs="Tahoma"/>
          <w:sz w:val="20"/>
          <w:szCs w:val="20"/>
        </w:rPr>
        <w:t>.</w:t>
      </w:r>
      <w:r w:rsidR="0044070F" w:rsidRPr="00BE048C">
        <w:rPr>
          <w:rFonts w:ascii="Tahoma" w:hAnsi="Tahoma" w:cs="Tahoma"/>
          <w:sz w:val="20"/>
          <w:szCs w:val="20"/>
        </w:rPr>
        <w:t>1</w:t>
      </w:r>
      <w:r w:rsidR="00276B32" w:rsidRPr="00BE048C">
        <w:rPr>
          <w:rFonts w:ascii="Tahoma" w:hAnsi="Tahoma" w:cs="Tahoma"/>
          <w:sz w:val="20"/>
          <w:szCs w:val="20"/>
        </w:rPr>
        <w:t>6</w:t>
      </w:r>
      <w:r w:rsidR="00456E58" w:rsidRPr="00BE048C">
        <w:rPr>
          <w:rFonts w:ascii="Tahoma" w:hAnsi="Tahoma" w:cs="Tahoma"/>
          <w:sz w:val="20"/>
          <w:szCs w:val="20"/>
        </w:rPr>
        <w:tab/>
      </w:r>
      <w:r w:rsidR="000708FF" w:rsidRPr="00BE048C">
        <w:rPr>
          <w:rFonts w:ascii="Tahoma" w:hAnsi="Tahoma" w:cs="Tahoma"/>
          <w:bCs/>
          <w:sz w:val="20"/>
          <w:szCs w:val="20"/>
        </w:rPr>
        <w:t xml:space="preserve">Zmluvné pokuty podľa Zmluvy budú uplatnené formou penalizačnej faktúry, výzvy, alebo iného dokladu vyhotoveného </w:t>
      </w:r>
      <w:r w:rsidR="005411CD" w:rsidRPr="00BE048C">
        <w:rPr>
          <w:rFonts w:ascii="Tahoma" w:hAnsi="Tahoma" w:cs="Tahoma"/>
          <w:bCs/>
          <w:sz w:val="20"/>
          <w:szCs w:val="20"/>
        </w:rPr>
        <w:t>BBSK</w:t>
      </w:r>
      <w:r w:rsidR="000708FF" w:rsidRPr="00BE048C">
        <w:rPr>
          <w:rFonts w:ascii="Tahoma" w:hAnsi="Tahoma" w:cs="Tahoma"/>
          <w:bCs/>
          <w:sz w:val="20"/>
          <w:szCs w:val="20"/>
        </w:rPr>
        <w:t xml:space="preserve"> a budú splatné v lehote 1</w:t>
      </w:r>
      <w:r w:rsidR="00AF5BED" w:rsidRPr="00BE048C">
        <w:rPr>
          <w:rFonts w:ascii="Tahoma" w:hAnsi="Tahoma" w:cs="Tahoma"/>
          <w:bCs/>
          <w:sz w:val="20"/>
          <w:szCs w:val="20"/>
        </w:rPr>
        <w:t>4</w:t>
      </w:r>
      <w:r w:rsidR="000708FF" w:rsidRPr="00BE048C">
        <w:rPr>
          <w:rFonts w:ascii="Tahoma" w:hAnsi="Tahoma" w:cs="Tahoma"/>
          <w:bCs/>
          <w:sz w:val="20"/>
          <w:szCs w:val="20"/>
        </w:rPr>
        <w:t xml:space="preserve"> dní odo dňa </w:t>
      </w:r>
      <w:r w:rsidR="003A0ADC" w:rsidRPr="00BE048C">
        <w:rPr>
          <w:rFonts w:ascii="Tahoma" w:hAnsi="Tahoma" w:cs="Tahoma"/>
          <w:bCs/>
          <w:sz w:val="20"/>
          <w:szCs w:val="20"/>
        </w:rPr>
        <w:t>vystavenia takéhoto dokladu</w:t>
      </w:r>
      <w:r w:rsidR="000708FF" w:rsidRPr="00BE048C">
        <w:rPr>
          <w:rFonts w:ascii="Tahoma" w:hAnsi="Tahoma" w:cs="Tahoma"/>
          <w:bCs/>
          <w:sz w:val="20"/>
          <w:szCs w:val="20"/>
        </w:rPr>
        <w:t>.</w:t>
      </w:r>
    </w:p>
    <w:p w14:paraId="17A52525" w14:textId="25409799" w:rsidR="00ED5DD9" w:rsidRPr="0082665B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765472" w:rsidRPr="0082665B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>.</w:t>
      </w:r>
      <w:r w:rsidR="0044070F" w:rsidRPr="0082665B">
        <w:rPr>
          <w:rFonts w:ascii="Tahoma" w:hAnsi="Tahoma" w:cs="Tahoma"/>
          <w:sz w:val="20"/>
          <w:szCs w:val="20"/>
        </w:rPr>
        <w:t>1</w:t>
      </w:r>
      <w:r w:rsidR="00276B32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ab/>
      </w:r>
      <w:r w:rsidR="00ED5DD9" w:rsidRPr="0082665B">
        <w:rPr>
          <w:rFonts w:ascii="Tahoma" w:hAnsi="Tahoma" w:cs="Tahoma"/>
          <w:sz w:val="20"/>
          <w:szCs w:val="20"/>
        </w:rPr>
        <w:t xml:space="preserve">Uplatnenie, resp. úhrada zmluvnej pokuty </w:t>
      </w:r>
      <w:r w:rsidR="00DB5BBA" w:rsidRPr="0082665B">
        <w:rPr>
          <w:rFonts w:ascii="Tahoma" w:hAnsi="Tahoma" w:cs="Tahoma"/>
          <w:sz w:val="20"/>
          <w:szCs w:val="20"/>
        </w:rPr>
        <w:t xml:space="preserve">nemá vplyv na oprávnenie </w:t>
      </w:r>
      <w:r w:rsidR="005411CD">
        <w:rPr>
          <w:rFonts w:ascii="Tahoma" w:hAnsi="Tahoma" w:cs="Tahoma"/>
          <w:sz w:val="20"/>
          <w:szCs w:val="20"/>
        </w:rPr>
        <w:t>BBSK</w:t>
      </w:r>
      <w:r w:rsidR="00B15773" w:rsidRPr="0082665B">
        <w:rPr>
          <w:rFonts w:ascii="Tahoma" w:hAnsi="Tahoma" w:cs="Tahoma"/>
          <w:sz w:val="20"/>
          <w:szCs w:val="20"/>
        </w:rPr>
        <w:t xml:space="preserve"> </w:t>
      </w:r>
      <w:r w:rsidR="00DB5BBA" w:rsidRPr="0082665B">
        <w:rPr>
          <w:rFonts w:ascii="Tahoma" w:hAnsi="Tahoma" w:cs="Tahoma"/>
          <w:sz w:val="20"/>
          <w:szCs w:val="20"/>
        </w:rPr>
        <w:t xml:space="preserve">uplatňovať voči </w:t>
      </w:r>
      <w:r w:rsidR="005411CD">
        <w:rPr>
          <w:rFonts w:ascii="Tahoma" w:hAnsi="Tahoma" w:cs="Tahoma"/>
          <w:sz w:val="20"/>
          <w:szCs w:val="20"/>
        </w:rPr>
        <w:t>Projektantovi</w:t>
      </w:r>
      <w:r w:rsidR="00DB5BBA" w:rsidRPr="0082665B">
        <w:rPr>
          <w:rFonts w:ascii="Tahoma" w:hAnsi="Tahoma" w:cs="Tahoma"/>
          <w:sz w:val="20"/>
          <w:szCs w:val="20"/>
        </w:rPr>
        <w:t xml:space="preserve"> prípadné úroky z omeškania a nezbavuje </w:t>
      </w:r>
      <w:r w:rsidR="005411CD">
        <w:rPr>
          <w:rFonts w:ascii="Tahoma" w:hAnsi="Tahoma" w:cs="Tahoma"/>
          <w:sz w:val="20"/>
          <w:szCs w:val="20"/>
        </w:rPr>
        <w:t>Projektanta</w:t>
      </w:r>
      <w:r w:rsidR="00DB5BBA" w:rsidRPr="0082665B">
        <w:rPr>
          <w:rFonts w:ascii="Tahoma" w:hAnsi="Tahoma" w:cs="Tahoma"/>
          <w:sz w:val="20"/>
          <w:szCs w:val="20"/>
        </w:rPr>
        <w:t xml:space="preserve"> povinnosti plniť záväzky podľa Zmluvy riadne a včas.</w:t>
      </w:r>
    </w:p>
    <w:p w14:paraId="63CD32D0" w14:textId="77777777" w:rsidR="00782F5D" w:rsidRPr="0082665B" w:rsidRDefault="00782F5D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97F9C2B" w14:textId="25EA70B8" w:rsidR="008B4184" w:rsidRPr="0082665B" w:rsidRDefault="00D256EF" w:rsidP="00050C3D">
      <w:pPr>
        <w:pStyle w:val="Nadpis1"/>
        <w:tabs>
          <w:tab w:val="left" w:pos="709"/>
          <w:tab w:val="left" w:pos="3654"/>
        </w:tabs>
        <w:ind w:left="0" w:firstLine="0"/>
        <w:rPr>
          <w:rFonts w:ascii="Tahoma" w:hAnsi="Tahoma" w:cs="Tahoma"/>
          <w:caps/>
          <w:sz w:val="20"/>
          <w:szCs w:val="20"/>
        </w:rPr>
      </w:pPr>
      <w:r w:rsidRPr="0082665B">
        <w:rPr>
          <w:rFonts w:ascii="Tahoma" w:hAnsi="Tahoma" w:cs="Tahoma"/>
          <w:caps/>
          <w:sz w:val="20"/>
          <w:szCs w:val="20"/>
        </w:rPr>
        <w:t>1</w:t>
      </w:r>
      <w:r w:rsidR="00765472" w:rsidRPr="0082665B">
        <w:rPr>
          <w:rFonts w:ascii="Tahoma" w:hAnsi="Tahoma" w:cs="Tahoma"/>
          <w:caps/>
          <w:sz w:val="20"/>
          <w:szCs w:val="20"/>
        </w:rPr>
        <w:t>8</w:t>
      </w:r>
      <w:r w:rsidR="000A62D6" w:rsidRPr="0082665B">
        <w:rPr>
          <w:rFonts w:ascii="Tahoma" w:hAnsi="Tahoma" w:cs="Tahoma"/>
          <w:caps/>
          <w:sz w:val="20"/>
          <w:szCs w:val="20"/>
        </w:rPr>
        <w:tab/>
      </w:r>
      <w:r w:rsidR="008B4184" w:rsidRPr="0082665B">
        <w:rPr>
          <w:rFonts w:ascii="Tahoma" w:hAnsi="Tahoma" w:cs="Tahoma"/>
          <w:caps/>
          <w:sz w:val="20"/>
          <w:szCs w:val="20"/>
        </w:rPr>
        <w:t>Trvanie a zánik zmluvy</w:t>
      </w:r>
    </w:p>
    <w:p w14:paraId="662A6CE0" w14:textId="5ED1C316" w:rsidR="00DC4022" w:rsidRPr="0082665B" w:rsidRDefault="00D256EF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765472" w:rsidRPr="0082665B">
        <w:rPr>
          <w:rFonts w:ascii="Tahoma" w:hAnsi="Tahoma" w:cs="Tahoma"/>
          <w:b/>
          <w:bCs/>
          <w:sz w:val="20"/>
          <w:szCs w:val="20"/>
        </w:rPr>
        <w:t>8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.1</w:t>
      </w:r>
      <w:r w:rsidR="000A62D6" w:rsidRPr="0082665B">
        <w:rPr>
          <w:rFonts w:ascii="Tahoma" w:hAnsi="Tahoma" w:cs="Tahoma"/>
          <w:sz w:val="20"/>
          <w:szCs w:val="20"/>
        </w:rPr>
        <w:tab/>
      </w:r>
      <w:r w:rsidR="000A62D6" w:rsidRPr="0082665B">
        <w:rPr>
          <w:rFonts w:ascii="Tahoma" w:hAnsi="Tahoma" w:cs="Tahoma"/>
          <w:b/>
          <w:bCs/>
          <w:sz w:val="20"/>
          <w:szCs w:val="20"/>
        </w:rPr>
        <w:t>Platnosť a</w:t>
      </w:r>
      <w:r w:rsidR="00DC4022" w:rsidRPr="0082665B">
        <w:rPr>
          <w:rFonts w:ascii="Tahoma" w:hAnsi="Tahoma" w:cs="Tahoma"/>
          <w:b/>
          <w:bCs/>
          <w:sz w:val="20"/>
          <w:szCs w:val="20"/>
        </w:rPr>
        <w:t> 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účinnosť</w:t>
      </w:r>
    </w:p>
    <w:p w14:paraId="43691664" w14:textId="41220C1D" w:rsidR="000A62D6" w:rsidRPr="0082665B" w:rsidRDefault="000A62D6" w:rsidP="00050C3D">
      <w:pPr>
        <w:ind w:left="708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 xml:space="preserve">Zmluva nadobúda platnosť dňom jej podpisu oboma Zmluvnými stranami a účinnosť v deň </w:t>
      </w:r>
      <w:r w:rsidRPr="0082665B">
        <w:rPr>
          <w:rFonts w:ascii="Tahoma" w:hAnsi="Tahoma" w:cs="Tahoma"/>
          <w:bCs/>
          <w:sz w:val="20"/>
          <w:szCs w:val="20"/>
        </w:rPr>
        <w:t>nasledujúci po dni jej</w:t>
      </w:r>
      <w:r w:rsidR="004143C1" w:rsidRPr="0082665B">
        <w:rPr>
          <w:rFonts w:ascii="Tahoma" w:hAnsi="Tahoma" w:cs="Tahoma"/>
          <w:bCs/>
          <w:sz w:val="20"/>
          <w:szCs w:val="20"/>
        </w:rPr>
        <w:t xml:space="preserve"> </w:t>
      </w:r>
      <w:r w:rsidRPr="0082665B">
        <w:rPr>
          <w:rFonts w:ascii="Tahoma" w:hAnsi="Tahoma" w:cs="Tahoma"/>
          <w:bCs/>
          <w:sz w:val="20"/>
          <w:szCs w:val="20"/>
        </w:rPr>
        <w:t>zverejnenia</w:t>
      </w:r>
      <w:r w:rsidRPr="0082665B">
        <w:rPr>
          <w:rFonts w:ascii="Tahoma" w:hAnsi="Tahoma" w:cs="Tahoma"/>
          <w:sz w:val="20"/>
          <w:szCs w:val="20"/>
        </w:rPr>
        <w:t xml:space="preserve"> v Centrálnom registri zmlúv /www.crz.gov.sk/ v súlade s §</w:t>
      </w:r>
      <w:r w:rsidR="00911882" w:rsidRPr="0082665B">
        <w:rPr>
          <w:rFonts w:ascii="Tahoma" w:hAnsi="Tahoma" w:cs="Tahoma"/>
          <w:sz w:val="20"/>
          <w:szCs w:val="20"/>
        </w:rPr>
        <w:t> </w:t>
      </w:r>
      <w:r w:rsidRPr="0082665B">
        <w:rPr>
          <w:rFonts w:ascii="Tahoma" w:hAnsi="Tahoma" w:cs="Tahoma"/>
          <w:sz w:val="20"/>
          <w:szCs w:val="20"/>
        </w:rPr>
        <w:t>47a Občianskeho zákonníka v spojení s § 5a Zákona o slobode informácií.</w:t>
      </w:r>
    </w:p>
    <w:p w14:paraId="05AF8CA3" w14:textId="7C5C05BA" w:rsidR="000D6CF9" w:rsidRPr="0082665B" w:rsidRDefault="00D256EF" w:rsidP="00050C3D">
      <w:pPr>
        <w:widowControl/>
        <w:autoSpaceDE/>
        <w:autoSpaceDN/>
        <w:ind w:left="709" w:hanging="709"/>
        <w:contextualSpacing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7C1B7A" w:rsidRPr="0082665B">
        <w:rPr>
          <w:rFonts w:ascii="Tahoma" w:hAnsi="Tahoma" w:cs="Tahoma"/>
          <w:b/>
          <w:bCs/>
          <w:sz w:val="20"/>
          <w:szCs w:val="20"/>
        </w:rPr>
        <w:t>8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.2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ab/>
      </w:r>
      <w:r w:rsidR="00E67813" w:rsidRPr="0082665B">
        <w:rPr>
          <w:rFonts w:ascii="Tahoma" w:hAnsi="Tahoma" w:cs="Tahoma"/>
          <w:b/>
          <w:bCs/>
          <w:sz w:val="20"/>
          <w:szCs w:val="20"/>
        </w:rPr>
        <w:t>Ukončenie</w:t>
      </w:r>
      <w:r w:rsidR="000D6CF9" w:rsidRPr="0082665B">
        <w:rPr>
          <w:rFonts w:ascii="Tahoma" w:hAnsi="Tahoma" w:cs="Tahoma"/>
          <w:b/>
          <w:bCs/>
          <w:sz w:val="20"/>
          <w:szCs w:val="20"/>
        </w:rPr>
        <w:t xml:space="preserve"> Z</w:t>
      </w:r>
      <w:r w:rsidR="008B4184" w:rsidRPr="0082665B">
        <w:rPr>
          <w:rFonts w:ascii="Tahoma" w:hAnsi="Tahoma" w:cs="Tahoma"/>
          <w:b/>
          <w:bCs/>
          <w:sz w:val="20"/>
          <w:szCs w:val="20"/>
        </w:rPr>
        <w:t>mluv</w:t>
      </w:r>
      <w:r w:rsidR="000D6CF9" w:rsidRPr="0082665B">
        <w:rPr>
          <w:rFonts w:ascii="Tahoma" w:hAnsi="Tahoma" w:cs="Tahoma"/>
          <w:b/>
          <w:bCs/>
          <w:sz w:val="20"/>
          <w:szCs w:val="20"/>
        </w:rPr>
        <w:t>y</w:t>
      </w:r>
    </w:p>
    <w:p w14:paraId="2E8CA669" w14:textId="3351C990" w:rsidR="000D6CF9" w:rsidRPr="0082665B" w:rsidRDefault="00807297" w:rsidP="00807297">
      <w:pPr>
        <w:tabs>
          <w:tab w:val="left" w:pos="709"/>
        </w:tabs>
        <w:ind w:left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lastRenderedPageBreak/>
        <w:t>Zmluva zanikne splnením práv a povinností Zmluvných strán uložených Zmluvou, nie však sk</w:t>
      </w:r>
      <w:r w:rsidR="00BE1A14" w:rsidRPr="0082665B">
        <w:rPr>
          <w:rFonts w:ascii="Tahoma" w:hAnsi="Tahoma" w:cs="Tahoma"/>
          <w:sz w:val="20"/>
          <w:szCs w:val="20"/>
        </w:rPr>
        <w:t>ô</w:t>
      </w:r>
      <w:r w:rsidRPr="0082665B">
        <w:rPr>
          <w:rFonts w:ascii="Tahoma" w:hAnsi="Tahoma" w:cs="Tahoma"/>
          <w:sz w:val="20"/>
          <w:szCs w:val="20"/>
        </w:rPr>
        <w:t xml:space="preserve">r, než uplynie záručná doba na Dielo. </w:t>
      </w:r>
      <w:r w:rsidR="000D6CF9" w:rsidRPr="0082665B">
        <w:rPr>
          <w:rFonts w:ascii="Tahoma" w:hAnsi="Tahoma" w:cs="Tahoma"/>
          <w:sz w:val="20"/>
          <w:szCs w:val="20"/>
        </w:rPr>
        <w:t>Zmluv</w:t>
      </w:r>
      <w:r w:rsidR="00B15773" w:rsidRPr="0082665B">
        <w:rPr>
          <w:rFonts w:ascii="Tahoma" w:hAnsi="Tahoma" w:cs="Tahoma"/>
          <w:sz w:val="20"/>
          <w:szCs w:val="20"/>
        </w:rPr>
        <w:t>u môžu Zmluvné strany ukončiť</w:t>
      </w:r>
      <w:r w:rsidR="000D6CF9" w:rsidRPr="0082665B">
        <w:rPr>
          <w:rFonts w:ascii="Tahoma" w:hAnsi="Tahoma" w:cs="Tahoma"/>
          <w:sz w:val="20"/>
          <w:szCs w:val="20"/>
        </w:rPr>
        <w:t>:</w:t>
      </w:r>
    </w:p>
    <w:p w14:paraId="64D8D42C" w14:textId="5269C1A1" w:rsidR="000D6CF9" w:rsidRPr="0082665B" w:rsidRDefault="000D6CF9" w:rsidP="008932BE">
      <w:pPr>
        <w:pStyle w:val="Odsekzoznamu"/>
        <w:numPr>
          <w:ilvl w:val="0"/>
          <w:numId w:val="1"/>
        </w:numPr>
        <w:tabs>
          <w:tab w:val="left" w:pos="1134"/>
        </w:tabs>
        <w:ind w:hanging="425"/>
        <w:rPr>
          <w:rFonts w:ascii="Tahoma" w:hAnsi="Tahoma" w:cs="Tahoma"/>
          <w:sz w:val="20"/>
          <w:szCs w:val="20"/>
        </w:rPr>
      </w:pPr>
      <w:bookmarkStart w:id="41" w:name="_Toc248119118"/>
      <w:bookmarkStart w:id="42" w:name="_Toc248145703"/>
      <w:r w:rsidRPr="0082665B">
        <w:rPr>
          <w:rFonts w:ascii="Tahoma" w:hAnsi="Tahoma" w:cs="Tahoma"/>
          <w:sz w:val="20"/>
          <w:szCs w:val="20"/>
        </w:rPr>
        <w:t>písomnou dohodou Zmluvných strán v deň v nej uvedený;</w:t>
      </w:r>
      <w:bookmarkEnd w:id="41"/>
      <w:bookmarkEnd w:id="42"/>
      <w:r w:rsidRPr="0082665B">
        <w:rPr>
          <w:rFonts w:ascii="Tahoma" w:hAnsi="Tahoma" w:cs="Tahoma"/>
          <w:sz w:val="20"/>
          <w:szCs w:val="20"/>
        </w:rPr>
        <w:t xml:space="preserve"> </w:t>
      </w:r>
    </w:p>
    <w:p w14:paraId="456B52CE" w14:textId="14A0A62E" w:rsidR="000D6CF9" w:rsidRPr="00BE048C" w:rsidRDefault="000D6CF9" w:rsidP="008932BE">
      <w:pPr>
        <w:pStyle w:val="Odsekzoznamu"/>
        <w:numPr>
          <w:ilvl w:val="0"/>
          <w:numId w:val="1"/>
        </w:numPr>
        <w:tabs>
          <w:tab w:val="left" w:pos="1134"/>
        </w:tabs>
        <w:ind w:hanging="425"/>
        <w:rPr>
          <w:rFonts w:ascii="Tahoma" w:hAnsi="Tahoma" w:cs="Tahoma"/>
          <w:sz w:val="20"/>
          <w:szCs w:val="20"/>
        </w:rPr>
      </w:pPr>
      <w:bookmarkStart w:id="43" w:name="_Toc248119121"/>
      <w:bookmarkStart w:id="44" w:name="_Toc248145706"/>
      <w:r w:rsidRPr="0082665B">
        <w:rPr>
          <w:rFonts w:ascii="Tahoma" w:hAnsi="Tahoma" w:cs="Tahoma"/>
          <w:sz w:val="20"/>
          <w:szCs w:val="20"/>
        </w:rPr>
        <w:t>nadobudnutím účinnosti písomného odstúpenia od Zmluvy v </w:t>
      </w:r>
      <w:r w:rsidRPr="00BE048C">
        <w:rPr>
          <w:rFonts w:ascii="Tahoma" w:hAnsi="Tahoma" w:cs="Tahoma"/>
          <w:sz w:val="20"/>
          <w:szCs w:val="20"/>
        </w:rPr>
        <w:t xml:space="preserve">súlade s bodom </w:t>
      </w:r>
      <w:r w:rsidR="00B15773" w:rsidRPr="00BE048C">
        <w:rPr>
          <w:rFonts w:ascii="Tahoma" w:hAnsi="Tahoma" w:cs="Tahoma"/>
          <w:sz w:val="20"/>
          <w:szCs w:val="20"/>
        </w:rPr>
        <w:t>1</w:t>
      </w:r>
      <w:r w:rsidR="007C1B7A" w:rsidRPr="00BE048C">
        <w:rPr>
          <w:rFonts w:ascii="Tahoma" w:hAnsi="Tahoma" w:cs="Tahoma"/>
          <w:sz w:val="20"/>
          <w:szCs w:val="20"/>
        </w:rPr>
        <w:t>8</w:t>
      </w:r>
      <w:r w:rsidRPr="00BE048C">
        <w:rPr>
          <w:rFonts w:ascii="Tahoma" w:hAnsi="Tahoma" w:cs="Tahoma"/>
          <w:sz w:val="20"/>
          <w:szCs w:val="20"/>
        </w:rPr>
        <w:t>.3</w:t>
      </w:r>
      <w:bookmarkEnd w:id="43"/>
      <w:bookmarkEnd w:id="44"/>
      <w:r w:rsidRPr="00BE048C">
        <w:rPr>
          <w:rFonts w:ascii="Tahoma" w:hAnsi="Tahoma" w:cs="Tahoma"/>
          <w:sz w:val="20"/>
          <w:szCs w:val="20"/>
        </w:rPr>
        <w:t>.</w:t>
      </w:r>
    </w:p>
    <w:p w14:paraId="6F2D6D40" w14:textId="56C6E7DB" w:rsidR="000A62D6" w:rsidRPr="00BE048C" w:rsidRDefault="00E1712A" w:rsidP="00050C3D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BE048C">
        <w:rPr>
          <w:rFonts w:ascii="Tahoma" w:hAnsi="Tahoma" w:cs="Tahoma"/>
          <w:b/>
          <w:bCs/>
          <w:sz w:val="20"/>
          <w:szCs w:val="20"/>
        </w:rPr>
        <w:t>1</w:t>
      </w:r>
      <w:r w:rsidR="007C1B7A" w:rsidRPr="00BE048C">
        <w:rPr>
          <w:rFonts w:ascii="Tahoma" w:hAnsi="Tahoma" w:cs="Tahoma"/>
          <w:b/>
          <w:bCs/>
          <w:sz w:val="20"/>
          <w:szCs w:val="20"/>
        </w:rPr>
        <w:t>8</w:t>
      </w:r>
      <w:r w:rsidR="000A62D6" w:rsidRPr="00BE048C">
        <w:rPr>
          <w:rFonts w:ascii="Tahoma" w:hAnsi="Tahoma" w:cs="Tahoma"/>
          <w:b/>
          <w:bCs/>
          <w:sz w:val="20"/>
          <w:szCs w:val="20"/>
        </w:rPr>
        <w:t>.3</w:t>
      </w:r>
      <w:r w:rsidR="000A62D6" w:rsidRPr="00BE048C">
        <w:rPr>
          <w:rFonts w:ascii="Tahoma" w:hAnsi="Tahoma" w:cs="Tahoma"/>
          <w:b/>
          <w:bCs/>
          <w:sz w:val="20"/>
          <w:szCs w:val="20"/>
        </w:rPr>
        <w:tab/>
        <w:t xml:space="preserve">Odstúpenie od </w:t>
      </w:r>
      <w:r w:rsidR="000A00D5" w:rsidRPr="00BE048C">
        <w:rPr>
          <w:rFonts w:ascii="Tahoma" w:hAnsi="Tahoma" w:cs="Tahoma"/>
          <w:b/>
          <w:bCs/>
          <w:sz w:val="20"/>
          <w:szCs w:val="20"/>
        </w:rPr>
        <w:t>Z</w:t>
      </w:r>
      <w:r w:rsidR="000A62D6" w:rsidRPr="00BE048C">
        <w:rPr>
          <w:rFonts w:ascii="Tahoma" w:hAnsi="Tahoma" w:cs="Tahoma"/>
          <w:b/>
          <w:bCs/>
          <w:sz w:val="20"/>
          <w:szCs w:val="20"/>
        </w:rPr>
        <w:t>mluvy</w:t>
      </w:r>
    </w:p>
    <w:p w14:paraId="47CD3611" w14:textId="3EF2B479" w:rsidR="00001921" w:rsidRPr="00BE048C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(a)</w:t>
      </w:r>
      <w:r w:rsidRPr="00BE048C">
        <w:rPr>
          <w:rFonts w:ascii="Tahoma" w:hAnsi="Tahoma" w:cs="Tahoma"/>
          <w:sz w:val="20"/>
          <w:szCs w:val="20"/>
        </w:rPr>
        <w:tab/>
      </w:r>
      <w:r w:rsidR="006F5046" w:rsidRPr="00BE048C">
        <w:rPr>
          <w:rFonts w:ascii="Tahoma" w:hAnsi="Tahoma" w:cs="Tahoma"/>
          <w:sz w:val="20"/>
          <w:szCs w:val="20"/>
        </w:rPr>
        <w:t>BBSK</w:t>
      </w:r>
      <w:r w:rsidR="00AF4C72" w:rsidRPr="00BE048C">
        <w:rPr>
          <w:rFonts w:ascii="Tahoma" w:hAnsi="Tahoma" w:cs="Tahoma"/>
          <w:sz w:val="20"/>
          <w:szCs w:val="20"/>
        </w:rPr>
        <w:t xml:space="preserve"> môže odstúpiť od Zmluvy v</w:t>
      </w:r>
      <w:r w:rsidR="00001921" w:rsidRPr="00BE048C">
        <w:rPr>
          <w:rFonts w:ascii="Tahoma" w:hAnsi="Tahoma" w:cs="Tahoma"/>
          <w:sz w:val="20"/>
          <w:szCs w:val="20"/>
        </w:rPr>
        <w:t> nasledovných prípadoch:</w:t>
      </w:r>
    </w:p>
    <w:p w14:paraId="72A1466F" w14:textId="73A6A35C" w:rsidR="004A52E3" w:rsidRPr="00BE048C" w:rsidRDefault="00001921" w:rsidP="00F47F94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(i)</w:t>
      </w:r>
      <w:r w:rsidRPr="00BE048C">
        <w:rPr>
          <w:rFonts w:ascii="Tahoma" w:hAnsi="Tahoma" w:cs="Tahoma"/>
          <w:sz w:val="20"/>
          <w:szCs w:val="20"/>
        </w:rPr>
        <w:tab/>
      </w:r>
      <w:r w:rsidR="00AF4C72" w:rsidRPr="00BE048C">
        <w:rPr>
          <w:rFonts w:ascii="Tahoma" w:hAnsi="Tahoma" w:cs="Tahoma"/>
          <w:sz w:val="20"/>
          <w:szCs w:val="20"/>
        </w:rPr>
        <w:t xml:space="preserve">ak je </w:t>
      </w:r>
      <w:r w:rsidR="006F5046" w:rsidRPr="00BE048C">
        <w:rPr>
          <w:rFonts w:ascii="Tahoma" w:hAnsi="Tahoma" w:cs="Tahoma"/>
          <w:sz w:val="20"/>
          <w:szCs w:val="20"/>
        </w:rPr>
        <w:t>Projektant</w:t>
      </w:r>
      <w:r w:rsidR="00AF4C72" w:rsidRPr="00BE048C">
        <w:rPr>
          <w:rFonts w:ascii="Tahoma" w:hAnsi="Tahoma" w:cs="Tahoma"/>
          <w:sz w:val="20"/>
          <w:szCs w:val="20"/>
        </w:rPr>
        <w:t xml:space="preserve"> v omeškaní s vykonaním </w:t>
      </w:r>
      <w:r w:rsidR="007C1B7A" w:rsidRPr="00BE048C">
        <w:rPr>
          <w:rFonts w:ascii="Tahoma" w:hAnsi="Tahoma" w:cs="Tahoma"/>
          <w:sz w:val="20"/>
          <w:szCs w:val="20"/>
        </w:rPr>
        <w:t xml:space="preserve">a odovzdaním ktorejkoľvek časti </w:t>
      </w:r>
      <w:r w:rsidR="00AF4C72" w:rsidRPr="00BE048C">
        <w:rPr>
          <w:rFonts w:ascii="Tahoma" w:hAnsi="Tahoma" w:cs="Tahoma"/>
          <w:sz w:val="20"/>
          <w:szCs w:val="20"/>
        </w:rPr>
        <w:t>Diela</w:t>
      </w:r>
      <w:r w:rsidR="00CA3547" w:rsidRPr="00BE048C">
        <w:rPr>
          <w:rFonts w:ascii="Tahoma" w:hAnsi="Tahoma" w:cs="Tahoma"/>
          <w:sz w:val="20"/>
          <w:szCs w:val="20"/>
        </w:rPr>
        <w:t xml:space="preserve"> o viac než 30 dní</w:t>
      </w:r>
      <w:r w:rsidR="004A52E3" w:rsidRPr="00BE048C">
        <w:rPr>
          <w:rFonts w:ascii="Tahoma" w:hAnsi="Tahoma" w:cs="Tahoma"/>
          <w:sz w:val="20"/>
          <w:szCs w:val="20"/>
        </w:rPr>
        <w:t>;</w:t>
      </w:r>
    </w:p>
    <w:p w14:paraId="2396408C" w14:textId="2AFBCE21" w:rsidR="004A52E3" w:rsidRPr="00BE048C" w:rsidRDefault="004A52E3" w:rsidP="004A52E3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(ii)</w:t>
      </w:r>
      <w:r w:rsidRPr="00BE048C">
        <w:rPr>
          <w:rFonts w:ascii="Tahoma" w:hAnsi="Tahoma" w:cs="Tahoma"/>
          <w:sz w:val="20"/>
          <w:szCs w:val="20"/>
        </w:rPr>
        <w:tab/>
        <w:t xml:space="preserve">ak je </w:t>
      </w:r>
      <w:r w:rsidR="006F5046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v omeškaní so záväzkom vybaviť Reklamáciu v zmysle tejto Zmluvy riadne a včas o viac než 30 dní;</w:t>
      </w:r>
    </w:p>
    <w:p w14:paraId="5637069C" w14:textId="18F100C9" w:rsidR="004A52E3" w:rsidRPr="00BE048C" w:rsidRDefault="004A52E3" w:rsidP="004A52E3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 xml:space="preserve">(iii) </w:t>
      </w:r>
      <w:r w:rsidRPr="00BE048C">
        <w:rPr>
          <w:rFonts w:ascii="Tahoma" w:hAnsi="Tahoma" w:cs="Tahoma"/>
          <w:sz w:val="20"/>
          <w:szCs w:val="20"/>
        </w:rPr>
        <w:tab/>
        <w:t xml:space="preserve">ak </w:t>
      </w:r>
      <w:r w:rsidR="006F5046" w:rsidRPr="00BE048C">
        <w:rPr>
          <w:rFonts w:ascii="Tahoma" w:hAnsi="Tahoma" w:cs="Tahoma"/>
          <w:sz w:val="20"/>
          <w:szCs w:val="20"/>
        </w:rPr>
        <w:t>Projektant</w:t>
      </w:r>
      <w:r w:rsidRPr="00BE048C">
        <w:rPr>
          <w:rFonts w:ascii="Tahoma" w:hAnsi="Tahoma" w:cs="Tahoma"/>
          <w:sz w:val="20"/>
          <w:szCs w:val="20"/>
        </w:rPr>
        <w:t xml:space="preserve"> poruší akúkoľvek povinnosť/záväzok dohodnutý v</w:t>
      </w:r>
      <w:r w:rsidR="00A05DF4" w:rsidRPr="00BE048C">
        <w:rPr>
          <w:rFonts w:ascii="Tahoma" w:hAnsi="Tahoma" w:cs="Tahoma"/>
          <w:sz w:val="20"/>
          <w:szCs w:val="20"/>
        </w:rPr>
        <w:t> čl.</w:t>
      </w:r>
      <w:r w:rsidRPr="00BE048C">
        <w:rPr>
          <w:rFonts w:ascii="Tahoma" w:hAnsi="Tahoma" w:cs="Tahoma"/>
          <w:sz w:val="20"/>
          <w:szCs w:val="20"/>
        </w:rPr>
        <w:t xml:space="preserve"> 9 a/alebo v</w:t>
      </w:r>
      <w:r w:rsidR="00A05DF4" w:rsidRPr="00BE048C">
        <w:rPr>
          <w:rFonts w:ascii="Tahoma" w:hAnsi="Tahoma" w:cs="Tahoma"/>
          <w:sz w:val="20"/>
          <w:szCs w:val="20"/>
        </w:rPr>
        <w:t> čl.</w:t>
      </w:r>
      <w:r w:rsidRPr="00BE048C">
        <w:rPr>
          <w:rFonts w:ascii="Tahoma" w:hAnsi="Tahoma" w:cs="Tahoma"/>
          <w:sz w:val="20"/>
          <w:szCs w:val="20"/>
        </w:rPr>
        <w:t>12.</w:t>
      </w:r>
    </w:p>
    <w:p w14:paraId="311D3D67" w14:textId="2B525D85" w:rsidR="004A52E3" w:rsidRDefault="004A52E3" w:rsidP="004A52E3">
      <w:pPr>
        <w:widowControl/>
        <w:autoSpaceDE/>
        <w:autoSpaceDN/>
        <w:ind w:left="1134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Porušenie povinností/záväzkov podľa tohto písmena tohto bodu sa považuje za podstatné</w:t>
      </w:r>
      <w:r w:rsidRPr="003C5091">
        <w:rPr>
          <w:rFonts w:ascii="Tahoma" w:hAnsi="Tahoma" w:cs="Tahoma"/>
          <w:sz w:val="20"/>
          <w:szCs w:val="20"/>
        </w:rPr>
        <w:t xml:space="preserve"> porušenie Zmluvy a zakladá </w:t>
      </w:r>
      <w:r w:rsidR="006F5046">
        <w:rPr>
          <w:rFonts w:ascii="Tahoma" w:hAnsi="Tahoma" w:cs="Tahoma"/>
          <w:sz w:val="20"/>
          <w:szCs w:val="20"/>
        </w:rPr>
        <w:t>BBSK</w:t>
      </w:r>
      <w:r w:rsidRPr="003C5091">
        <w:rPr>
          <w:rFonts w:ascii="Tahoma" w:hAnsi="Tahoma" w:cs="Tahoma"/>
          <w:sz w:val="20"/>
          <w:szCs w:val="20"/>
        </w:rPr>
        <w:t xml:space="preserve"> právo na odstúpenie od Zmluvy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Pr="003C5091">
        <w:rPr>
          <w:rFonts w:ascii="Tahoma" w:hAnsi="Tahoma" w:cs="Tahoma"/>
          <w:sz w:val="20"/>
          <w:szCs w:val="20"/>
        </w:rPr>
        <w:t xml:space="preserve"> dodatočnú lehotu na plnenie.</w:t>
      </w:r>
    </w:p>
    <w:p w14:paraId="2ADA3265" w14:textId="00CCD0E7" w:rsidR="002C5515" w:rsidRPr="007B7B62" w:rsidRDefault="00A10653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b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2C5515"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="002C5515" w:rsidRPr="007B7B62">
        <w:rPr>
          <w:rFonts w:ascii="Tahoma" w:hAnsi="Tahoma" w:cs="Tahoma"/>
          <w:sz w:val="20"/>
          <w:szCs w:val="20"/>
        </w:rPr>
        <w:t xml:space="preserve"> dodatočnú lehotu na plnenie aj v </w:t>
      </w:r>
      <w:r w:rsidRPr="007B7B62">
        <w:rPr>
          <w:rFonts w:ascii="Tahoma" w:hAnsi="Tahoma" w:cs="Tahoma"/>
          <w:sz w:val="20"/>
          <w:szCs w:val="20"/>
        </w:rPr>
        <w:t>prípade, ak (1) súd právoplatne uzná ktoréhokoľvek z členov štatutárneho</w:t>
      </w:r>
      <w:r w:rsidR="00AF3166">
        <w:rPr>
          <w:rFonts w:ascii="Tahoma" w:hAnsi="Tahoma" w:cs="Tahoma"/>
          <w:sz w:val="20"/>
          <w:szCs w:val="20"/>
        </w:rPr>
        <w:t xml:space="preserve"> alebo dozorného</w:t>
      </w:r>
      <w:r w:rsidRPr="007B7B62">
        <w:rPr>
          <w:rFonts w:ascii="Tahoma" w:hAnsi="Tahoma" w:cs="Tahoma"/>
          <w:sz w:val="20"/>
          <w:szCs w:val="20"/>
        </w:rPr>
        <w:t xml:space="preserve"> orgánu </w:t>
      </w:r>
      <w:r w:rsidR="006F5046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alebo</w:t>
      </w:r>
      <w:r w:rsidR="00AF3166">
        <w:rPr>
          <w:rFonts w:ascii="Tahoma" w:hAnsi="Tahoma" w:cs="Tahoma"/>
          <w:sz w:val="20"/>
          <w:szCs w:val="20"/>
        </w:rPr>
        <w:t xml:space="preserve"> zo</w:t>
      </w:r>
      <w:r w:rsidRPr="007B7B62">
        <w:rPr>
          <w:rFonts w:ascii="Tahoma" w:hAnsi="Tahoma" w:cs="Tahoma"/>
          <w:sz w:val="20"/>
          <w:szCs w:val="20"/>
        </w:rPr>
        <w:t xml:space="preserve"> zamestnancov </w:t>
      </w:r>
      <w:r w:rsidR="006F5046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za vinných z trestného činu bezprostredne súvisiaceho s uzatv</w:t>
      </w:r>
      <w:r w:rsidR="00CD56A4">
        <w:rPr>
          <w:rFonts w:ascii="Tahoma" w:hAnsi="Tahoma" w:cs="Tahoma"/>
          <w:sz w:val="20"/>
          <w:szCs w:val="20"/>
        </w:rPr>
        <w:t>o</w:t>
      </w:r>
      <w:r w:rsidRPr="007B7B62">
        <w:rPr>
          <w:rFonts w:ascii="Tahoma" w:hAnsi="Tahoma" w:cs="Tahoma"/>
          <w:sz w:val="20"/>
          <w:szCs w:val="20"/>
        </w:rPr>
        <w:t>r</w:t>
      </w:r>
      <w:r w:rsidR="00CD56A4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 xml:space="preserve">ním a/alebo plnením Zmluvy alebo ak (2) </w:t>
      </w:r>
      <w:r w:rsidR="002C5515" w:rsidRPr="007B7B62">
        <w:rPr>
          <w:rFonts w:ascii="Tahoma" w:hAnsi="Tahoma" w:cs="Tahoma"/>
          <w:sz w:val="20"/>
          <w:szCs w:val="20"/>
        </w:rPr>
        <w:t xml:space="preserve">bude voči osobe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5515" w:rsidRPr="007B7B62">
        <w:rPr>
          <w:rFonts w:ascii="Tahoma" w:hAnsi="Tahoma" w:cs="Tahoma"/>
          <w:sz w:val="20"/>
          <w:szCs w:val="20"/>
        </w:rPr>
        <w:t xml:space="preserve"> začaté trestné stíhanie z titulu trestnej zodpovednosti právnických osôb </w:t>
      </w:r>
      <w:r w:rsidR="00506AC3">
        <w:rPr>
          <w:rFonts w:ascii="Tahoma" w:hAnsi="Tahoma" w:cs="Tahoma"/>
          <w:sz w:val="20"/>
          <w:szCs w:val="20"/>
        </w:rPr>
        <w:t xml:space="preserve">z </w:t>
      </w:r>
      <w:r w:rsidR="002C5515" w:rsidRPr="007B7B62">
        <w:rPr>
          <w:rFonts w:ascii="Tahoma" w:hAnsi="Tahoma" w:cs="Tahoma"/>
          <w:sz w:val="20"/>
          <w:szCs w:val="20"/>
        </w:rPr>
        <w:t>akéhokoľvek dôvodu.</w:t>
      </w:r>
    </w:p>
    <w:p w14:paraId="753A2EC3" w14:textId="2D79EF32" w:rsidR="00A10653" w:rsidRPr="007B7B62" w:rsidRDefault="002C5515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Pr="007B7B62">
        <w:rPr>
          <w:rFonts w:ascii="Tahoma" w:hAnsi="Tahoma" w:cs="Tahoma"/>
          <w:sz w:val="20"/>
          <w:szCs w:val="20"/>
        </w:rPr>
        <w:t xml:space="preserve"> dodatočnú lehotu na plnenie aj v prípade,</w:t>
      </w:r>
      <w:r w:rsidR="00807297">
        <w:rPr>
          <w:rFonts w:ascii="Tahoma" w:hAnsi="Tahoma" w:cs="Tahoma"/>
          <w:sz w:val="20"/>
          <w:szCs w:val="20"/>
        </w:rPr>
        <w:t xml:space="preserve"> (i)</w:t>
      </w:r>
      <w:r w:rsidRPr="007B7B62">
        <w:rPr>
          <w:rFonts w:ascii="Tahoma" w:hAnsi="Tahoma" w:cs="Tahoma"/>
          <w:sz w:val="20"/>
          <w:szCs w:val="20"/>
        </w:rPr>
        <w:t xml:space="preserve"> ak </w:t>
      </w:r>
      <w:r w:rsidR="006F5046">
        <w:rPr>
          <w:rFonts w:ascii="Tahoma" w:hAnsi="Tahoma" w:cs="Tahoma"/>
          <w:sz w:val="20"/>
          <w:szCs w:val="20"/>
        </w:rPr>
        <w:t>Projektant</w:t>
      </w:r>
      <w:r w:rsidR="00A10653" w:rsidRPr="007B7B62">
        <w:rPr>
          <w:rFonts w:ascii="Tahoma" w:hAnsi="Tahoma" w:cs="Tahoma"/>
          <w:sz w:val="20"/>
          <w:szCs w:val="20"/>
        </w:rPr>
        <w:t xml:space="preserve"> stratí kvalifikáciu na vykonanie Diela podľa Zmluvy (stratou kvalifikácie sa rozumie najmä, nie však výlučne</w:t>
      </w:r>
      <w:r w:rsidR="003A0ADC">
        <w:rPr>
          <w:rFonts w:ascii="Tahoma" w:hAnsi="Tahoma" w:cs="Tahoma"/>
          <w:sz w:val="20"/>
          <w:szCs w:val="20"/>
        </w:rPr>
        <w:t>,</w:t>
      </w:r>
      <w:r w:rsidR="00A10653" w:rsidRPr="007B7B62">
        <w:rPr>
          <w:rFonts w:ascii="Tahoma" w:hAnsi="Tahoma" w:cs="Tahoma"/>
          <w:sz w:val="20"/>
          <w:szCs w:val="20"/>
        </w:rPr>
        <w:t xml:space="preserve"> prerušenie alebo strata </w:t>
      </w:r>
      <w:r w:rsidR="003A0ADC">
        <w:rPr>
          <w:rFonts w:ascii="Tahoma" w:hAnsi="Tahoma" w:cs="Tahoma"/>
          <w:sz w:val="20"/>
          <w:szCs w:val="20"/>
        </w:rPr>
        <w:t xml:space="preserve">príslušného </w:t>
      </w:r>
      <w:r w:rsidR="00A10653" w:rsidRPr="007B7B62">
        <w:rPr>
          <w:rFonts w:ascii="Tahoma" w:hAnsi="Tahoma" w:cs="Tahoma"/>
          <w:sz w:val="20"/>
          <w:szCs w:val="20"/>
        </w:rPr>
        <w:t xml:space="preserve">podnikateľského oprávnenia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A10653" w:rsidRPr="007B7B62">
        <w:rPr>
          <w:rFonts w:ascii="Tahoma" w:hAnsi="Tahoma" w:cs="Tahoma"/>
          <w:sz w:val="20"/>
          <w:szCs w:val="20"/>
        </w:rPr>
        <w:t xml:space="preserve"> alebo</w:t>
      </w:r>
      <w:r w:rsidR="00A8799A" w:rsidRPr="007B7B62">
        <w:rPr>
          <w:rFonts w:ascii="Tahoma" w:hAnsi="Tahoma" w:cs="Tahoma"/>
          <w:sz w:val="20"/>
          <w:szCs w:val="20"/>
        </w:rPr>
        <w:t xml:space="preserve"> strata Experta bez jeho nahradenia</w:t>
      </w:r>
      <w:r w:rsidR="00506AC3">
        <w:rPr>
          <w:rFonts w:ascii="Tahoma" w:hAnsi="Tahoma" w:cs="Tahoma"/>
          <w:sz w:val="20"/>
          <w:szCs w:val="20"/>
        </w:rPr>
        <w:t xml:space="preserve"> Zmluvou predpísaným spôsobom</w:t>
      </w:r>
      <w:r w:rsidR="00A8799A" w:rsidRPr="007B7B62">
        <w:rPr>
          <w:rFonts w:ascii="Tahoma" w:hAnsi="Tahoma" w:cs="Tahoma"/>
          <w:sz w:val="20"/>
          <w:szCs w:val="20"/>
        </w:rPr>
        <w:t>)</w:t>
      </w:r>
      <w:r w:rsidR="00807297">
        <w:rPr>
          <w:rFonts w:ascii="Tahoma" w:hAnsi="Tahoma" w:cs="Tahoma"/>
          <w:sz w:val="20"/>
          <w:szCs w:val="20"/>
        </w:rPr>
        <w:t xml:space="preserve"> alebo (ii) ak sa preukáže, že </w:t>
      </w:r>
      <w:r w:rsidR="006F5046">
        <w:rPr>
          <w:rFonts w:ascii="Tahoma" w:hAnsi="Tahoma" w:cs="Tahoma"/>
          <w:sz w:val="20"/>
          <w:szCs w:val="20"/>
        </w:rPr>
        <w:t>Projektant</w:t>
      </w:r>
      <w:r w:rsidR="00807297">
        <w:rPr>
          <w:rFonts w:ascii="Tahoma" w:hAnsi="Tahoma" w:cs="Tahoma"/>
          <w:sz w:val="20"/>
          <w:szCs w:val="20"/>
        </w:rPr>
        <w:t xml:space="preserve"> vo Verejnom obstarávaní poskytol nepravdivé, neúplné alebo skreslené údaje alebo predložil nepravdivé doklady.</w:t>
      </w:r>
    </w:p>
    <w:p w14:paraId="35E1BC23" w14:textId="183D33BE" w:rsidR="004D21CD" w:rsidRPr="007B7B62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d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4D21CD"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="004D21CD" w:rsidRPr="007B7B62">
        <w:rPr>
          <w:rFonts w:ascii="Tahoma" w:hAnsi="Tahoma" w:cs="Tahoma"/>
          <w:sz w:val="20"/>
          <w:szCs w:val="20"/>
        </w:rPr>
        <w:t xml:space="preserve"> dodatočnú lehotu na plnenie aj v prípade, ak dôjde (</w:t>
      </w:r>
      <w:r w:rsidR="004D21CD" w:rsidRPr="005911EA">
        <w:rPr>
          <w:rFonts w:ascii="Tahoma" w:hAnsi="Tahoma" w:cs="Tahoma"/>
          <w:sz w:val="20"/>
          <w:szCs w:val="20"/>
        </w:rPr>
        <w:t>1</w:t>
      </w:r>
      <w:r w:rsidR="004D21CD" w:rsidRPr="007B7B62">
        <w:rPr>
          <w:rFonts w:ascii="Tahoma" w:hAnsi="Tahoma" w:cs="Tahoma"/>
          <w:sz w:val="20"/>
          <w:szCs w:val="20"/>
        </w:rPr>
        <w:t xml:space="preserve">) k zmene v osobe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4D21CD" w:rsidRPr="007B7B62">
        <w:rPr>
          <w:rFonts w:ascii="Tahoma" w:hAnsi="Tahoma" w:cs="Tahoma"/>
          <w:sz w:val="20"/>
          <w:szCs w:val="20"/>
        </w:rPr>
        <w:t xml:space="preserve"> v dôsledku právneho nástupníctva</w:t>
      </w:r>
      <w:r w:rsidR="004A52E3">
        <w:rPr>
          <w:rFonts w:ascii="Tahoma" w:hAnsi="Tahoma" w:cs="Tahoma"/>
          <w:sz w:val="20"/>
          <w:szCs w:val="20"/>
        </w:rPr>
        <w:t xml:space="preserve"> </w:t>
      </w:r>
      <w:r w:rsidR="004A52E3" w:rsidRPr="003C5091">
        <w:rPr>
          <w:rFonts w:ascii="Tahoma" w:hAnsi="Tahoma" w:cs="Tahoma"/>
          <w:sz w:val="20"/>
          <w:szCs w:val="20"/>
        </w:rPr>
        <w:t>z titulu prechodu práv a povinností</w:t>
      </w:r>
      <w:r w:rsidR="004D21CD" w:rsidRPr="007B7B62">
        <w:rPr>
          <w:rFonts w:ascii="Tahoma" w:hAnsi="Tahoma" w:cs="Tahoma"/>
          <w:sz w:val="20"/>
          <w:szCs w:val="20"/>
        </w:rPr>
        <w:t xml:space="preserve"> </w:t>
      </w:r>
      <w:r w:rsidR="000A66CE">
        <w:rPr>
          <w:rFonts w:ascii="Tahoma" w:hAnsi="Tahoma" w:cs="Tahoma"/>
          <w:sz w:val="20"/>
          <w:szCs w:val="20"/>
        </w:rPr>
        <w:t>(</w:t>
      </w:r>
      <w:proofErr w:type="spellStart"/>
      <w:r w:rsidR="00A253CF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="00A253CF" w:rsidRPr="007B7B62">
        <w:rPr>
          <w:rFonts w:ascii="Tahoma" w:hAnsi="Tahoma" w:cs="Tahoma"/>
          <w:sz w:val="20"/>
          <w:szCs w:val="20"/>
        </w:rPr>
        <w:t xml:space="preserve"> z titulu prevodu podniku alebo jeho časti na inú osobu, vkladu podniku alebo jeho časti do základného imania inej osoby, </w:t>
      </w:r>
      <w:r w:rsidR="00A253CF">
        <w:rPr>
          <w:rFonts w:ascii="Tahoma" w:hAnsi="Tahoma" w:cs="Tahoma"/>
          <w:sz w:val="20"/>
          <w:szCs w:val="20"/>
        </w:rPr>
        <w:t xml:space="preserve">k premene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>)</w:t>
      </w:r>
      <w:r w:rsidR="00474FAD">
        <w:rPr>
          <w:rFonts w:ascii="Tahoma" w:hAnsi="Tahoma" w:cs="Tahoma"/>
          <w:sz w:val="20"/>
          <w:szCs w:val="20"/>
        </w:rPr>
        <w:t xml:space="preserve"> bez predchádzajúceho súhlasu </w:t>
      </w:r>
      <w:r w:rsidR="006F5046">
        <w:rPr>
          <w:rFonts w:ascii="Tahoma" w:hAnsi="Tahoma" w:cs="Tahoma"/>
          <w:sz w:val="20"/>
          <w:szCs w:val="20"/>
        </w:rPr>
        <w:t>BBSK</w:t>
      </w:r>
      <w:r w:rsidR="00474FAD">
        <w:rPr>
          <w:rFonts w:ascii="Tahoma" w:hAnsi="Tahoma" w:cs="Tahoma"/>
          <w:sz w:val="20"/>
          <w:szCs w:val="20"/>
        </w:rPr>
        <w:t xml:space="preserve"> alebo</w:t>
      </w:r>
      <w:r w:rsidR="002C15BF" w:rsidRPr="007B7B62">
        <w:rPr>
          <w:rFonts w:ascii="Tahoma" w:hAnsi="Tahoma" w:cs="Tahoma"/>
          <w:sz w:val="20"/>
          <w:szCs w:val="20"/>
        </w:rPr>
        <w:t xml:space="preserve"> (2) k</w:t>
      </w:r>
      <w:r w:rsidR="008368B8">
        <w:rPr>
          <w:rFonts w:ascii="Tahoma" w:hAnsi="Tahoma" w:cs="Tahoma"/>
          <w:sz w:val="20"/>
          <w:szCs w:val="20"/>
        </w:rPr>
        <w:t xml:space="preserve"> podstatnému zhoršeniu </w:t>
      </w:r>
      <w:r w:rsidR="002C15BF" w:rsidRPr="007B7B62">
        <w:rPr>
          <w:rFonts w:ascii="Tahoma" w:hAnsi="Tahoma" w:cs="Tahoma"/>
          <w:sz w:val="20"/>
          <w:szCs w:val="20"/>
        </w:rPr>
        <w:t xml:space="preserve">hospodárskeho statusu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2C15BF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="002C15BF" w:rsidRPr="007B7B62">
        <w:rPr>
          <w:rFonts w:ascii="Tahoma" w:hAnsi="Tahoma" w:cs="Tahoma"/>
          <w:sz w:val="20"/>
          <w:szCs w:val="20"/>
        </w:rPr>
        <w:t xml:space="preserve"> </w:t>
      </w:r>
      <w:r w:rsidR="00474FAD">
        <w:rPr>
          <w:rFonts w:ascii="Tahoma" w:hAnsi="Tahoma" w:cs="Tahoma"/>
          <w:sz w:val="20"/>
          <w:szCs w:val="20"/>
        </w:rPr>
        <w:t>jeh</w:t>
      </w:r>
      <w:r w:rsidR="00B4266D">
        <w:rPr>
          <w:rFonts w:ascii="Tahoma" w:hAnsi="Tahoma" w:cs="Tahoma"/>
          <w:sz w:val="20"/>
          <w:szCs w:val="20"/>
        </w:rPr>
        <w:t>o</w:t>
      </w:r>
      <w:r w:rsidR="00474FAD">
        <w:rPr>
          <w:rFonts w:ascii="Tahoma" w:hAnsi="Tahoma" w:cs="Tahoma"/>
          <w:sz w:val="20"/>
          <w:szCs w:val="20"/>
        </w:rPr>
        <w:t xml:space="preserve"> </w:t>
      </w:r>
      <w:r w:rsidR="002C15BF" w:rsidRPr="007B7B62">
        <w:rPr>
          <w:rFonts w:ascii="Tahoma" w:hAnsi="Tahoma" w:cs="Tahoma"/>
          <w:sz w:val="20"/>
          <w:szCs w:val="20"/>
        </w:rPr>
        <w:t>vstup do likvidácie, vyhlásenie konkurzu</w:t>
      </w:r>
      <w:r w:rsidR="00474FAD">
        <w:rPr>
          <w:rFonts w:ascii="Tahoma" w:hAnsi="Tahoma" w:cs="Tahoma"/>
          <w:sz w:val="20"/>
          <w:szCs w:val="20"/>
        </w:rPr>
        <w:t xml:space="preserve"> na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>)</w:t>
      </w:r>
      <w:r w:rsidR="002C5515" w:rsidRPr="007B7B62">
        <w:rPr>
          <w:rFonts w:ascii="Tahoma" w:hAnsi="Tahoma" w:cs="Tahoma"/>
          <w:sz w:val="20"/>
          <w:szCs w:val="20"/>
        </w:rPr>
        <w:t>.</w:t>
      </w:r>
    </w:p>
    <w:p w14:paraId="2EF114B4" w14:textId="2B1AD1A7" w:rsidR="00C463B9" w:rsidRPr="00BE048C" w:rsidRDefault="002C15BF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387596" w:rsidRPr="007B7B62">
        <w:rPr>
          <w:rFonts w:ascii="Tahoma" w:hAnsi="Tahoma" w:cs="Tahoma"/>
          <w:sz w:val="20"/>
          <w:szCs w:val="20"/>
        </w:rPr>
        <w:t xml:space="preserve"> </w:t>
      </w:r>
      <w:r w:rsidR="00C463B9" w:rsidRPr="007B7B62">
        <w:rPr>
          <w:rFonts w:ascii="Tahoma" w:hAnsi="Tahoma" w:cs="Tahoma"/>
          <w:sz w:val="20"/>
          <w:szCs w:val="20"/>
        </w:rPr>
        <w:t xml:space="preserve">môže odstúpiť od Zmluvy aj </w:t>
      </w:r>
      <w:r w:rsidR="00C463B9" w:rsidRPr="0082665B">
        <w:rPr>
          <w:rFonts w:ascii="Tahoma" w:hAnsi="Tahoma" w:cs="Tahoma"/>
          <w:sz w:val="20"/>
          <w:szCs w:val="20"/>
        </w:rPr>
        <w:t xml:space="preserve">z dôvodu porušenia iných </w:t>
      </w:r>
      <w:r w:rsidR="00A8799A" w:rsidRPr="0082665B">
        <w:rPr>
          <w:rFonts w:ascii="Tahoma" w:hAnsi="Tahoma" w:cs="Tahoma"/>
          <w:sz w:val="20"/>
          <w:szCs w:val="20"/>
        </w:rPr>
        <w:t xml:space="preserve">zmluvných alebo zákonných </w:t>
      </w:r>
      <w:r w:rsidR="00C463B9" w:rsidRPr="0082665B">
        <w:rPr>
          <w:rFonts w:ascii="Tahoma" w:hAnsi="Tahoma" w:cs="Tahoma"/>
          <w:sz w:val="20"/>
          <w:szCs w:val="20"/>
        </w:rPr>
        <w:t>povinností</w:t>
      </w:r>
      <w:r w:rsidR="00D749BF" w:rsidRPr="0082665B">
        <w:rPr>
          <w:rFonts w:ascii="Tahoma" w:hAnsi="Tahoma" w:cs="Tahoma"/>
          <w:sz w:val="20"/>
          <w:szCs w:val="20"/>
        </w:rPr>
        <w:t xml:space="preserve">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C463B9" w:rsidRPr="0082665B">
        <w:rPr>
          <w:rFonts w:ascii="Tahoma" w:hAnsi="Tahoma" w:cs="Tahoma"/>
          <w:sz w:val="20"/>
          <w:szCs w:val="20"/>
        </w:rPr>
        <w:t>, než sú</w:t>
      </w:r>
      <w:r w:rsidR="004A52E3">
        <w:rPr>
          <w:rFonts w:ascii="Tahoma" w:hAnsi="Tahoma" w:cs="Tahoma"/>
          <w:sz w:val="20"/>
          <w:szCs w:val="20"/>
        </w:rPr>
        <w:t xml:space="preserve"> osobitne</w:t>
      </w:r>
      <w:r w:rsidR="00C463B9" w:rsidRPr="0082665B">
        <w:rPr>
          <w:rFonts w:ascii="Tahoma" w:hAnsi="Tahoma" w:cs="Tahoma"/>
          <w:sz w:val="20"/>
          <w:szCs w:val="20"/>
        </w:rPr>
        <w:t xml:space="preserve"> vyhradené v</w:t>
      </w:r>
      <w:r w:rsidR="004A52E3">
        <w:rPr>
          <w:rFonts w:ascii="Tahoma" w:hAnsi="Tahoma" w:cs="Tahoma"/>
          <w:sz w:val="20"/>
          <w:szCs w:val="20"/>
        </w:rPr>
        <w:t> </w:t>
      </w:r>
      <w:r w:rsidR="004A52E3" w:rsidRPr="00BE048C">
        <w:rPr>
          <w:rFonts w:ascii="Tahoma" w:hAnsi="Tahoma" w:cs="Tahoma"/>
          <w:sz w:val="20"/>
          <w:szCs w:val="20"/>
        </w:rPr>
        <w:t xml:space="preserve">tomto </w:t>
      </w:r>
      <w:r w:rsidR="00C463B9" w:rsidRPr="00BE048C">
        <w:rPr>
          <w:rFonts w:ascii="Tahoma" w:hAnsi="Tahoma" w:cs="Tahoma"/>
          <w:sz w:val="20"/>
          <w:szCs w:val="20"/>
        </w:rPr>
        <w:t xml:space="preserve">bode </w:t>
      </w:r>
      <w:r w:rsidR="00387596" w:rsidRPr="00BE048C">
        <w:rPr>
          <w:rFonts w:ascii="Tahoma" w:hAnsi="Tahoma" w:cs="Tahoma"/>
          <w:sz w:val="20"/>
          <w:szCs w:val="20"/>
        </w:rPr>
        <w:t>1</w:t>
      </w:r>
      <w:r w:rsidR="00395E5E" w:rsidRPr="00BE048C">
        <w:rPr>
          <w:rFonts w:ascii="Tahoma" w:hAnsi="Tahoma" w:cs="Tahoma"/>
          <w:sz w:val="20"/>
          <w:szCs w:val="20"/>
        </w:rPr>
        <w:t>8</w:t>
      </w:r>
      <w:r w:rsidR="00C463B9" w:rsidRPr="00BE048C">
        <w:rPr>
          <w:rFonts w:ascii="Tahoma" w:hAnsi="Tahoma" w:cs="Tahoma"/>
          <w:sz w:val="20"/>
          <w:szCs w:val="20"/>
        </w:rPr>
        <w:t xml:space="preserve">.3 </w:t>
      </w:r>
      <w:r w:rsidR="00957008" w:rsidRPr="00BE048C">
        <w:rPr>
          <w:rFonts w:ascii="Tahoma" w:hAnsi="Tahoma" w:cs="Tahoma"/>
          <w:bCs/>
          <w:sz w:val="20"/>
          <w:szCs w:val="20"/>
        </w:rPr>
        <w:t xml:space="preserve">písm. </w:t>
      </w:r>
      <w:r w:rsidR="00C463B9" w:rsidRPr="00BE048C">
        <w:rPr>
          <w:rFonts w:ascii="Tahoma" w:hAnsi="Tahoma" w:cs="Tahoma"/>
          <w:sz w:val="20"/>
          <w:szCs w:val="20"/>
        </w:rPr>
        <w:t>a)</w:t>
      </w:r>
      <w:r w:rsidR="00387596" w:rsidRPr="00BE048C">
        <w:rPr>
          <w:rFonts w:ascii="Tahoma" w:hAnsi="Tahoma" w:cs="Tahoma"/>
          <w:sz w:val="20"/>
          <w:szCs w:val="20"/>
        </w:rPr>
        <w:t xml:space="preserve"> a</w:t>
      </w:r>
      <w:r w:rsidR="00A8799A" w:rsidRPr="00BE048C">
        <w:rPr>
          <w:rFonts w:ascii="Tahoma" w:hAnsi="Tahoma" w:cs="Tahoma"/>
          <w:sz w:val="20"/>
          <w:szCs w:val="20"/>
        </w:rPr>
        <w:t>ž</w:t>
      </w:r>
      <w:r w:rsidR="00387596" w:rsidRPr="00BE048C">
        <w:rPr>
          <w:rFonts w:ascii="Tahoma" w:hAnsi="Tahoma" w:cs="Tahoma"/>
          <w:sz w:val="20"/>
          <w:szCs w:val="20"/>
        </w:rPr>
        <w:t xml:space="preserve"> </w:t>
      </w:r>
      <w:r w:rsidR="004A52E3" w:rsidRPr="00BE048C">
        <w:rPr>
          <w:rFonts w:ascii="Tahoma" w:hAnsi="Tahoma" w:cs="Tahoma"/>
          <w:sz w:val="20"/>
          <w:szCs w:val="20"/>
        </w:rPr>
        <w:t>d</w:t>
      </w:r>
      <w:r w:rsidR="00387596" w:rsidRPr="00BE048C">
        <w:rPr>
          <w:rFonts w:ascii="Tahoma" w:hAnsi="Tahoma" w:cs="Tahoma"/>
          <w:sz w:val="20"/>
          <w:szCs w:val="20"/>
        </w:rPr>
        <w:t>)</w:t>
      </w:r>
      <w:r w:rsidRPr="00BE048C">
        <w:rPr>
          <w:rFonts w:ascii="Tahoma" w:hAnsi="Tahoma" w:cs="Tahoma"/>
          <w:sz w:val="20"/>
          <w:szCs w:val="20"/>
        </w:rPr>
        <w:t xml:space="preserve"> (napr. opakované nesplnenie požiadaviek na Dielo</w:t>
      </w:r>
      <w:r w:rsidR="00474FAD" w:rsidRPr="00BE048C">
        <w:rPr>
          <w:rFonts w:ascii="Tahoma" w:hAnsi="Tahoma" w:cs="Tahoma"/>
          <w:sz w:val="20"/>
          <w:szCs w:val="20"/>
        </w:rPr>
        <w:t xml:space="preserve"> alebo príslušnú </w:t>
      </w:r>
      <w:r w:rsidR="00BE1A14" w:rsidRPr="00BE048C">
        <w:rPr>
          <w:rFonts w:ascii="Tahoma" w:hAnsi="Tahoma" w:cs="Tahoma"/>
          <w:sz w:val="20"/>
          <w:szCs w:val="20"/>
        </w:rPr>
        <w:t>č</w:t>
      </w:r>
      <w:r w:rsidR="00474FAD" w:rsidRPr="00BE048C">
        <w:rPr>
          <w:rFonts w:ascii="Tahoma" w:hAnsi="Tahoma" w:cs="Tahoma"/>
          <w:sz w:val="20"/>
          <w:szCs w:val="20"/>
        </w:rPr>
        <w:t>asť Diela</w:t>
      </w:r>
      <w:r w:rsidR="002A5853" w:rsidRPr="00BE048C">
        <w:rPr>
          <w:rFonts w:ascii="Tahoma" w:hAnsi="Tahoma" w:cs="Tahoma"/>
          <w:sz w:val="20"/>
          <w:szCs w:val="20"/>
        </w:rPr>
        <w:t>, nedodržiavanie pokynov,</w:t>
      </w:r>
      <w:r w:rsidR="00BE1A14" w:rsidRPr="00BE048C">
        <w:rPr>
          <w:rFonts w:ascii="Tahoma" w:hAnsi="Tahoma" w:cs="Tahoma"/>
          <w:sz w:val="20"/>
          <w:szCs w:val="20"/>
        </w:rPr>
        <w:t xml:space="preserve"> </w:t>
      </w:r>
      <w:r w:rsidR="004A52E3" w:rsidRPr="00BE048C">
        <w:rPr>
          <w:rFonts w:ascii="Tahoma" w:hAnsi="Tahoma" w:cs="Tahoma"/>
          <w:sz w:val="20"/>
          <w:szCs w:val="20"/>
        </w:rPr>
        <w:t xml:space="preserve">Vykonávanie Diela a/alebo </w:t>
      </w:r>
      <w:r w:rsidR="00BE1A14" w:rsidRPr="00BE048C">
        <w:rPr>
          <w:rFonts w:ascii="Tahoma" w:hAnsi="Tahoma" w:cs="Tahoma"/>
          <w:sz w:val="20"/>
          <w:szCs w:val="20"/>
        </w:rPr>
        <w:t>poskytovanie Služieb v rozpore so Zmluvou,</w:t>
      </w:r>
      <w:r w:rsidR="002A5853" w:rsidRPr="00BE048C">
        <w:rPr>
          <w:rFonts w:ascii="Tahoma" w:hAnsi="Tahoma" w:cs="Tahoma"/>
          <w:sz w:val="20"/>
          <w:szCs w:val="20"/>
        </w:rPr>
        <w:t xml:space="preserve"> a pod.</w:t>
      </w:r>
      <w:r w:rsidRPr="00BE048C">
        <w:rPr>
          <w:rFonts w:ascii="Tahoma" w:hAnsi="Tahoma" w:cs="Tahoma"/>
          <w:sz w:val="20"/>
          <w:szCs w:val="20"/>
        </w:rPr>
        <w:t>)</w:t>
      </w:r>
      <w:r w:rsidR="00C463B9" w:rsidRPr="00BE048C">
        <w:rPr>
          <w:rFonts w:ascii="Tahoma" w:hAnsi="Tahoma" w:cs="Tahoma"/>
          <w:sz w:val="20"/>
          <w:szCs w:val="20"/>
        </w:rPr>
        <w:t xml:space="preserve">. Porušenie takýchto </w:t>
      </w:r>
      <w:r w:rsidR="00A8799A" w:rsidRPr="00BE048C">
        <w:rPr>
          <w:rFonts w:ascii="Tahoma" w:hAnsi="Tahoma" w:cs="Tahoma"/>
          <w:sz w:val="20"/>
          <w:szCs w:val="20"/>
        </w:rPr>
        <w:t xml:space="preserve">iných </w:t>
      </w:r>
      <w:r w:rsidR="00C463B9" w:rsidRPr="00BE048C">
        <w:rPr>
          <w:rFonts w:ascii="Tahoma" w:hAnsi="Tahoma" w:cs="Tahoma"/>
          <w:sz w:val="20"/>
          <w:szCs w:val="20"/>
        </w:rPr>
        <w:t>povinností sa považuje za nepodstatné porušenie Zmluvy a</w:t>
      </w:r>
      <w:r w:rsidR="00387596" w:rsidRPr="00BE048C">
        <w:rPr>
          <w:rFonts w:ascii="Tahoma" w:hAnsi="Tahoma" w:cs="Tahoma"/>
          <w:sz w:val="20"/>
          <w:szCs w:val="20"/>
        </w:rPr>
        <w:t> </w:t>
      </w:r>
      <w:r w:rsidR="006F5046" w:rsidRPr="00BE048C">
        <w:rPr>
          <w:rFonts w:ascii="Tahoma" w:hAnsi="Tahoma" w:cs="Tahoma"/>
          <w:sz w:val="20"/>
          <w:szCs w:val="20"/>
        </w:rPr>
        <w:t>BBSK</w:t>
      </w:r>
      <w:r w:rsidR="00387596" w:rsidRPr="00BE048C">
        <w:rPr>
          <w:rFonts w:ascii="Tahoma" w:hAnsi="Tahoma" w:cs="Tahoma"/>
          <w:sz w:val="20"/>
          <w:szCs w:val="20"/>
        </w:rPr>
        <w:t xml:space="preserve"> má</w:t>
      </w:r>
      <w:r w:rsidR="00C463B9" w:rsidRPr="00BE048C">
        <w:rPr>
          <w:rFonts w:ascii="Tahoma" w:hAnsi="Tahoma" w:cs="Tahoma"/>
          <w:sz w:val="20"/>
          <w:szCs w:val="20"/>
        </w:rPr>
        <w:t xml:space="preserve"> povinnosť poskytnúť </w:t>
      </w:r>
      <w:r w:rsidR="006F5046" w:rsidRPr="00BE048C">
        <w:rPr>
          <w:rFonts w:ascii="Tahoma" w:hAnsi="Tahoma" w:cs="Tahoma"/>
          <w:sz w:val="20"/>
          <w:szCs w:val="20"/>
        </w:rPr>
        <w:t>Projektantovi</w:t>
      </w:r>
      <w:r w:rsidR="00C463B9" w:rsidRPr="00BE048C">
        <w:rPr>
          <w:rFonts w:ascii="Tahoma" w:hAnsi="Tahoma" w:cs="Tahoma"/>
          <w:sz w:val="20"/>
          <w:szCs w:val="20"/>
        </w:rPr>
        <w:t xml:space="preserve"> dodatočnú, aspoň </w:t>
      </w:r>
      <w:r w:rsidR="003A0ADC" w:rsidRPr="00BE048C">
        <w:rPr>
          <w:rFonts w:ascii="Tahoma" w:hAnsi="Tahoma" w:cs="Tahoma"/>
          <w:sz w:val="20"/>
          <w:szCs w:val="20"/>
        </w:rPr>
        <w:t>5</w:t>
      </w:r>
      <w:r w:rsidR="00C463B9" w:rsidRPr="00BE048C">
        <w:rPr>
          <w:rFonts w:ascii="Tahoma" w:hAnsi="Tahoma" w:cs="Tahoma"/>
          <w:sz w:val="20"/>
          <w:szCs w:val="20"/>
        </w:rPr>
        <w:t xml:space="preserve">-dňovú lehotu na nápravu, ktorá musí márne uplynúť skôr, než </w:t>
      </w:r>
      <w:r w:rsidR="006F5046" w:rsidRPr="00BE048C">
        <w:rPr>
          <w:rFonts w:ascii="Tahoma" w:hAnsi="Tahoma" w:cs="Tahoma"/>
          <w:sz w:val="20"/>
          <w:szCs w:val="20"/>
        </w:rPr>
        <w:t>BBSK</w:t>
      </w:r>
      <w:r w:rsidR="00C463B9" w:rsidRPr="00BE048C">
        <w:rPr>
          <w:rFonts w:ascii="Tahoma" w:hAnsi="Tahoma" w:cs="Tahoma"/>
          <w:sz w:val="20"/>
          <w:szCs w:val="20"/>
        </w:rPr>
        <w:t xml:space="preserve"> uplatní právo na odstúpenie od Zmluvy.</w:t>
      </w:r>
      <w:r w:rsidR="00387596" w:rsidRPr="00BE048C">
        <w:rPr>
          <w:rFonts w:ascii="Tahoma" w:hAnsi="Tahoma" w:cs="Tahoma"/>
          <w:sz w:val="20"/>
          <w:szCs w:val="20"/>
        </w:rPr>
        <w:t xml:space="preserve"> </w:t>
      </w:r>
    </w:p>
    <w:p w14:paraId="4C5B7606" w14:textId="57649C11" w:rsidR="000A62D6" w:rsidRPr="00BE048C" w:rsidRDefault="00C463B9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</w:t>
      </w:r>
      <w:r w:rsidR="004A52E3" w:rsidRPr="00BE048C">
        <w:rPr>
          <w:rFonts w:ascii="Tahoma" w:hAnsi="Tahoma" w:cs="Tahoma"/>
          <w:sz w:val="20"/>
          <w:szCs w:val="20"/>
        </w:rPr>
        <w:t>f</w:t>
      </w:r>
      <w:r w:rsidRPr="00BE048C">
        <w:rPr>
          <w:rFonts w:ascii="Tahoma" w:hAnsi="Tahoma" w:cs="Tahoma"/>
          <w:sz w:val="20"/>
          <w:szCs w:val="20"/>
        </w:rPr>
        <w:t>)</w:t>
      </w:r>
      <w:r w:rsidRPr="00BE048C">
        <w:rPr>
          <w:rFonts w:ascii="Tahoma" w:hAnsi="Tahoma" w:cs="Tahoma"/>
          <w:sz w:val="20"/>
          <w:szCs w:val="20"/>
        </w:rPr>
        <w:tab/>
      </w:r>
      <w:r w:rsidR="004A6DE8" w:rsidRPr="00BE048C">
        <w:rPr>
          <w:rFonts w:ascii="Tahoma" w:hAnsi="Tahoma" w:cs="Tahoma"/>
          <w:sz w:val="20"/>
          <w:szCs w:val="20"/>
        </w:rPr>
        <w:t>Okrem prípad</w:t>
      </w:r>
      <w:r w:rsidR="004A52E3" w:rsidRPr="00BE048C">
        <w:rPr>
          <w:rFonts w:ascii="Tahoma" w:hAnsi="Tahoma" w:cs="Tahoma"/>
          <w:sz w:val="20"/>
          <w:szCs w:val="20"/>
        </w:rPr>
        <w:t>u</w:t>
      </w:r>
      <w:r w:rsidR="004A6DE8" w:rsidRPr="00BE048C">
        <w:rPr>
          <w:rFonts w:ascii="Tahoma" w:hAnsi="Tahoma" w:cs="Tahoma"/>
          <w:sz w:val="20"/>
          <w:szCs w:val="20"/>
        </w:rPr>
        <w:t xml:space="preserve"> podľa bodu </w:t>
      </w:r>
      <w:r w:rsidR="00770CF3" w:rsidRPr="00BE048C">
        <w:rPr>
          <w:rFonts w:ascii="Tahoma" w:hAnsi="Tahoma" w:cs="Tahoma"/>
          <w:sz w:val="20"/>
          <w:szCs w:val="20"/>
        </w:rPr>
        <w:t>1</w:t>
      </w:r>
      <w:r w:rsidR="00395E5E" w:rsidRPr="00BE048C">
        <w:rPr>
          <w:rFonts w:ascii="Tahoma" w:hAnsi="Tahoma" w:cs="Tahoma"/>
          <w:sz w:val="20"/>
          <w:szCs w:val="20"/>
        </w:rPr>
        <w:t>8</w:t>
      </w:r>
      <w:r w:rsidR="004A6DE8" w:rsidRPr="00BE048C">
        <w:rPr>
          <w:rFonts w:ascii="Tahoma" w:hAnsi="Tahoma" w:cs="Tahoma"/>
          <w:sz w:val="20"/>
          <w:szCs w:val="20"/>
        </w:rPr>
        <w:t>.3</w:t>
      </w:r>
      <w:r w:rsidR="00957008" w:rsidRPr="00BE048C">
        <w:rPr>
          <w:rFonts w:ascii="Tahoma" w:hAnsi="Tahoma" w:cs="Tahoma"/>
          <w:bCs/>
          <w:sz w:val="20"/>
          <w:szCs w:val="20"/>
        </w:rPr>
        <w:t xml:space="preserve"> písm. </w:t>
      </w:r>
      <w:r w:rsidR="004A52E3" w:rsidRPr="00BE048C">
        <w:rPr>
          <w:rFonts w:ascii="Tahoma" w:hAnsi="Tahoma" w:cs="Tahoma"/>
          <w:sz w:val="20"/>
          <w:szCs w:val="20"/>
        </w:rPr>
        <w:t>g</w:t>
      </w:r>
      <w:r w:rsidR="004A6DE8" w:rsidRPr="00BE048C">
        <w:rPr>
          <w:rFonts w:ascii="Tahoma" w:hAnsi="Tahoma" w:cs="Tahoma"/>
          <w:sz w:val="20"/>
          <w:szCs w:val="20"/>
        </w:rPr>
        <w:t xml:space="preserve">) môže </w:t>
      </w:r>
      <w:r w:rsidR="00875763" w:rsidRPr="00BE048C">
        <w:rPr>
          <w:rFonts w:ascii="Tahoma" w:hAnsi="Tahoma" w:cs="Tahoma"/>
          <w:sz w:val="20"/>
          <w:szCs w:val="20"/>
        </w:rPr>
        <w:t>Projektant</w:t>
      </w:r>
      <w:r w:rsidR="008B4184" w:rsidRPr="00BE048C">
        <w:rPr>
          <w:rFonts w:ascii="Tahoma" w:hAnsi="Tahoma" w:cs="Tahoma"/>
          <w:sz w:val="20"/>
          <w:szCs w:val="20"/>
        </w:rPr>
        <w:t xml:space="preserve"> od </w:t>
      </w:r>
      <w:r w:rsidR="004A6DE8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 xml:space="preserve">mluvy odstúpiť iba v prípade, ak </w:t>
      </w:r>
      <w:r w:rsidR="00875763" w:rsidRPr="00BE048C">
        <w:rPr>
          <w:rFonts w:ascii="Tahoma" w:hAnsi="Tahoma" w:cs="Tahoma"/>
          <w:sz w:val="20"/>
          <w:szCs w:val="20"/>
        </w:rPr>
        <w:t>BBSK</w:t>
      </w:r>
      <w:r w:rsidR="008B4184" w:rsidRPr="00BE048C">
        <w:rPr>
          <w:rFonts w:ascii="Tahoma" w:hAnsi="Tahoma" w:cs="Tahoma"/>
          <w:sz w:val="20"/>
          <w:szCs w:val="20"/>
        </w:rPr>
        <w:t xml:space="preserve"> v rozpore s</w:t>
      </w:r>
      <w:r w:rsidR="000A00D5" w:rsidRPr="00BE048C">
        <w:rPr>
          <w:rFonts w:ascii="Tahoma" w:hAnsi="Tahoma" w:cs="Tahoma"/>
          <w:sz w:val="20"/>
          <w:szCs w:val="20"/>
        </w:rPr>
        <w:t>o Z</w:t>
      </w:r>
      <w:r w:rsidR="008B4184" w:rsidRPr="00BE048C">
        <w:rPr>
          <w:rFonts w:ascii="Tahoma" w:hAnsi="Tahoma" w:cs="Tahoma"/>
          <w:sz w:val="20"/>
          <w:szCs w:val="20"/>
        </w:rPr>
        <w:t xml:space="preserve">mluvou neuhradí </w:t>
      </w:r>
      <w:r w:rsidR="00875763" w:rsidRPr="00BE048C">
        <w:rPr>
          <w:rFonts w:ascii="Tahoma" w:hAnsi="Tahoma" w:cs="Tahoma"/>
          <w:sz w:val="20"/>
          <w:szCs w:val="20"/>
        </w:rPr>
        <w:t>Projektantovi</w:t>
      </w:r>
      <w:r w:rsidR="008B4184" w:rsidRPr="00BE048C">
        <w:rPr>
          <w:rFonts w:ascii="Tahoma" w:hAnsi="Tahoma" w:cs="Tahoma"/>
          <w:sz w:val="20"/>
          <w:szCs w:val="20"/>
        </w:rPr>
        <w:t xml:space="preserve"> </w:t>
      </w:r>
      <w:r w:rsidR="00395E5E" w:rsidRPr="00BE048C">
        <w:rPr>
          <w:rFonts w:ascii="Tahoma" w:hAnsi="Tahoma" w:cs="Tahoma"/>
          <w:sz w:val="20"/>
          <w:szCs w:val="20"/>
        </w:rPr>
        <w:t xml:space="preserve">ktorúkoľvek časť </w:t>
      </w:r>
      <w:r w:rsidR="00CD56A4" w:rsidRPr="00BE048C">
        <w:rPr>
          <w:rFonts w:ascii="Tahoma" w:hAnsi="Tahoma" w:cs="Tahoma"/>
          <w:sz w:val="20"/>
          <w:szCs w:val="20"/>
        </w:rPr>
        <w:t>C</w:t>
      </w:r>
      <w:r w:rsidR="00387596" w:rsidRPr="00BE048C">
        <w:rPr>
          <w:rFonts w:ascii="Tahoma" w:hAnsi="Tahoma" w:cs="Tahoma"/>
          <w:sz w:val="20"/>
          <w:szCs w:val="20"/>
        </w:rPr>
        <w:t>en</w:t>
      </w:r>
      <w:r w:rsidR="00395E5E" w:rsidRPr="00BE048C">
        <w:rPr>
          <w:rFonts w:ascii="Tahoma" w:hAnsi="Tahoma" w:cs="Tahoma"/>
          <w:sz w:val="20"/>
          <w:szCs w:val="20"/>
        </w:rPr>
        <w:t>y</w:t>
      </w:r>
      <w:r w:rsidR="00387596" w:rsidRPr="00BE048C">
        <w:rPr>
          <w:rFonts w:ascii="Tahoma" w:hAnsi="Tahoma" w:cs="Tahoma"/>
          <w:sz w:val="20"/>
          <w:szCs w:val="20"/>
        </w:rPr>
        <w:t xml:space="preserve"> </w:t>
      </w:r>
      <w:r w:rsidR="008B4184" w:rsidRPr="00BE048C">
        <w:rPr>
          <w:rFonts w:ascii="Tahoma" w:hAnsi="Tahoma" w:cs="Tahoma"/>
          <w:sz w:val="20"/>
          <w:szCs w:val="20"/>
        </w:rPr>
        <w:t xml:space="preserve">v čase a vo výške dohodnutej v tejto </w:t>
      </w:r>
      <w:r w:rsidR="000A00D5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>mluve</w:t>
      </w:r>
      <w:r w:rsidR="00860AF1" w:rsidRPr="00BE048C">
        <w:rPr>
          <w:rFonts w:ascii="Tahoma" w:hAnsi="Tahoma" w:cs="Tahoma"/>
          <w:sz w:val="20"/>
          <w:szCs w:val="20"/>
        </w:rPr>
        <w:t xml:space="preserve">, za predpokladu, že </w:t>
      </w:r>
      <w:r w:rsidR="00875763" w:rsidRPr="00BE048C">
        <w:rPr>
          <w:rFonts w:ascii="Tahoma" w:hAnsi="Tahoma" w:cs="Tahoma"/>
          <w:sz w:val="20"/>
          <w:szCs w:val="20"/>
        </w:rPr>
        <w:t>Projektant</w:t>
      </w:r>
      <w:r w:rsidR="00860AF1" w:rsidRPr="00BE048C">
        <w:rPr>
          <w:rFonts w:ascii="Tahoma" w:hAnsi="Tahoma" w:cs="Tahoma"/>
          <w:sz w:val="20"/>
          <w:szCs w:val="20"/>
        </w:rPr>
        <w:t xml:space="preserve"> poskytne </w:t>
      </w:r>
      <w:r w:rsidR="00875763" w:rsidRPr="00BE048C">
        <w:rPr>
          <w:rFonts w:ascii="Tahoma" w:hAnsi="Tahoma" w:cs="Tahoma"/>
          <w:sz w:val="20"/>
          <w:szCs w:val="20"/>
        </w:rPr>
        <w:t>BBSK</w:t>
      </w:r>
      <w:r w:rsidR="004A6DE8" w:rsidRPr="00BE048C">
        <w:rPr>
          <w:rFonts w:ascii="Tahoma" w:hAnsi="Tahoma" w:cs="Tahoma"/>
          <w:sz w:val="20"/>
          <w:szCs w:val="20"/>
        </w:rPr>
        <w:t xml:space="preserve"> </w:t>
      </w:r>
      <w:r w:rsidR="00860AF1" w:rsidRPr="00BE048C">
        <w:rPr>
          <w:rFonts w:ascii="Tahoma" w:hAnsi="Tahoma" w:cs="Tahoma"/>
          <w:sz w:val="20"/>
          <w:szCs w:val="20"/>
        </w:rPr>
        <w:t>pred uplatnením odstúpenia od Zmluvy dodatočnú, aspoň 15-dňovú lehotu na plnenie, o čom ho písomne vopred upovedomí.</w:t>
      </w:r>
    </w:p>
    <w:p w14:paraId="543388F3" w14:textId="39652718" w:rsidR="000A62D6" w:rsidRPr="00BE048C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</w:t>
      </w:r>
      <w:r w:rsidR="004A52E3" w:rsidRPr="00BE048C">
        <w:rPr>
          <w:rFonts w:ascii="Tahoma" w:hAnsi="Tahoma" w:cs="Tahoma"/>
          <w:sz w:val="20"/>
          <w:szCs w:val="20"/>
        </w:rPr>
        <w:t>g</w:t>
      </w:r>
      <w:r w:rsidRPr="00BE048C">
        <w:rPr>
          <w:rFonts w:ascii="Tahoma" w:hAnsi="Tahoma" w:cs="Tahoma"/>
          <w:sz w:val="20"/>
          <w:szCs w:val="20"/>
        </w:rPr>
        <w:t>)</w:t>
      </w:r>
      <w:r w:rsidRPr="00BE048C">
        <w:rPr>
          <w:rFonts w:ascii="Tahoma" w:hAnsi="Tahoma" w:cs="Tahoma"/>
          <w:sz w:val="20"/>
          <w:szCs w:val="20"/>
        </w:rPr>
        <w:tab/>
      </w:r>
      <w:r w:rsidR="008B4184" w:rsidRPr="00BE048C">
        <w:rPr>
          <w:rFonts w:ascii="Tahoma" w:hAnsi="Tahoma" w:cs="Tahoma"/>
          <w:sz w:val="20"/>
          <w:szCs w:val="20"/>
        </w:rPr>
        <w:t xml:space="preserve">Ktorákoľvek zo </w:t>
      </w:r>
      <w:r w:rsidR="00860AF1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 xml:space="preserve">mluvných strán môže od </w:t>
      </w:r>
      <w:r w:rsidR="00860AF1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>mluvy odstúpiť v</w:t>
      </w:r>
      <w:r w:rsidR="00C463B9" w:rsidRPr="00BE048C">
        <w:rPr>
          <w:rFonts w:ascii="Tahoma" w:hAnsi="Tahoma" w:cs="Tahoma"/>
          <w:sz w:val="20"/>
          <w:szCs w:val="20"/>
        </w:rPr>
        <w:t> </w:t>
      </w:r>
      <w:r w:rsidR="008B4184" w:rsidRPr="00BE048C">
        <w:rPr>
          <w:rFonts w:ascii="Tahoma" w:hAnsi="Tahoma" w:cs="Tahoma"/>
          <w:sz w:val="20"/>
          <w:szCs w:val="20"/>
        </w:rPr>
        <w:t>prípade</w:t>
      </w:r>
      <w:r w:rsidR="00C463B9" w:rsidRPr="00BE048C">
        <w:rPr>
          <w:rFonts w:ascii="Tahoma" w:hAnsi="Tahoma" w:cs="Tahoma"/>
          <w:sz w:val="20"/>
          <w:szCs w:val="20"/>
        </w:rPr>
        <w:t xml:space="preserve">, ak druhá Zmluvná strana </w:t>
      </w:r>
      <w:r w:rsidR="008B4184" w:rsidRPr="00BE048C">
        <w:rPr>
          <w:rFonts w:ascii="Tahoma" w:hAnsi="Tahoma" w:cs="Tahoma"/>
          <w:sz w:val="20"/>
          <w:szCs w:val="20"/>
        </w:rPr>
        <w:t>poruš</w:t>
      </w:r>
      <w:r w:rsidR="00C463B9" w:rsidRPr="00BE048C">
        <w:rPr>
          <w:rFonts w:ascii="Tahoma" w:hAnsi="Tahoma" w:cs="Tahoma"/>
          <w:sz w:val="20"/>
          <w:szCs w:val="20"/>
        </w:rPr>
        <w:t xml:space="preserve">í </w:t>
      </w:r>
      <w:r w:rsidR="008B4184" w:rsidRPr="00BE048C">
        <w:rPr>
          <w:rFonts w:ascii="Tahoma" w:hAnsi="Tahoma" w:cs="Tahoma"/>
          <w:sz w:val="20"/>
          <w:szCs w:val="20"/>
        </w:rPr>
        <w:t xml:space="preserve">zákaz podľa </w:t>
      </w:r>
      <w:r w:rsidR="00B16692" w:rsidRPr="00BE048C">
        <w:rPr>
          <w:rFonts w:ascii="Tahoma" w:hAnsi="Tahoma" w:cs="Tahoma"/>
          <w:sz w:val="20"/>
          <w:szCs w:val="20"/>
        </w:rPr>
        <w:t>čl.</w:t>
      </w:r>
      <w:r w:rsidR="00C463B9" w:rsidRPr="00BE048C">
        <w:rPr>
          <w:rFonts w:ascii="Tahoma" w:hAnsi="Tahoma" w:cs="Tahoma"/>
          <w:sz w:val="20"/>
          <w:szCs w:val="20"/>
        </w:rPr>
        <w:t xml:space="preserve"> </w:t>
      </w:r>
      <w:r w:rsidR="00770CF3" w:rsidRPr="00BE048C">
        <w:rPr>
          <w:rFonts w:ascii="Tahoma" w:hAnsi="Tahoma" w:cs="Tahoma"/>
          <w:sz w:val="20"/>
          <w:szCs w:val="20"/>
        </w:rPr>
        <w:t>1</w:t>
      </w:r>
      <w:r w:rsidR="00395E5E" w:rsidRPr="00BE048C">
        <w:rPr>
          <w:rFonts w:ascii="Tahoma" w:hAnsi="Tahoma" w:cs="Tahoma"/>
          <w:sz w:val="20"/>
          <w:szCs w:val="20"/>
        </w:rPr>
        <w:t>4</w:t>
      </w:r>
      <w:r w:rsidR="008B4184" w:rsidRPr="00BE048C">
        <w:rPr>
          <w:rFonts w:ascii="Tahoma" w:hAnsi="Tahoma" w:cs="Tahoma"/>
          <w:sz w:val="20"/>
          <w:szCs w:val="20"/>
        </w:rPr>
        <w:t>.</w:t>
      </w:r>
    </w:p>
    <w:p w14:paraId="518EC4D9" w14:textId="04AE75B4" w:rsidR="008B4184" w:rsidRPr="00BE048C" w:rsidRDefault="0087612D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</w:t>
      </w:r>
      <w:r w:rsidR="004A52E3" w:rsidRPr="00BE048C">
        <w:rPr>
          <w:rFonts w:ascii="Tahoma" w:hAnsi="Tahoma" w:cs="Tahoma"/>
          <w:sz w:val="20"/>
          <w:szCs w:val="20"/>
        </w:rPr>
        <w:t>h</w:t>
      </w:r>
      <w:r w:rsidRPr="00BE048C">
        <w:rPr>
          <w:rFonts w:ascii="Tahoma" w:hAnsi="Tahoma" w:cs="Tahoma"/>
          <w:sz w:val="20"/>
          <w:szCs w:val="20"/>
        </w:rPr>
        <w:t>)</w:t>
      </w:r>
      <w:r w:rsidRPr="00BE048C">
        <w:rPr>
          <w:rFonts w:ascii="Tahoma" w:hAnsi="Tahoma" w:cs="Tahoma"/>
          <w:sz w:val="20"/>
          <w:szCs w:val="20"/>
        </w:rPr>
        <w:tab/>
      </w:r>
      <w:r w:rsidR="008B4184" w:rsidRPr="00BE048C">
        <w:rPr>
          <w:rFonts w:ascii="Tahoma" w:hAnsi="Tahoma" w:cs="Tahoma"/>
          <w:sz w:val="20"/>
          <w:szCs w:val="20"/>
        </w:rPr>
        <w:t xml:space="preserve">Účinky odstúpenia od </w:t>
      </w:r>
      <w:r w:rsidR="00CF1C33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 xml:space="preserve">mluvy nastávajú </w:t>
      </w:r>
      <w:r w:rsidR="00CF1C33" w:rsidRPr="00BE048C">
        <w:rPr>
          <w:rFonts w:ascii="Tahoma" w:hAnsi="Tahoma" w:cs="Tahoma"/>
          <w:sz w:val="20"/>
          <w:szCs w:val="20"/>
        </w:rPr>
        <w:t>odo</w:t>
      </w:r>
      <w:r w:rsidR="008B4184" w:rsidRPr="00BE048C">
        <w:rPr>
          <w:rFonts w:ascii="Tahoma" w:hAnsi="Tahoma" w:cs="Tahoma"/>
          <w:sz w:val="20"/>
          <w:szCs w:val="20"/>
        </w:rPr>
        <w:t xml:space="preserve"> dň</w:t>
      </w:r>
      <w:r w:rsidR="00CF1C33" w:rsidRPr="00BE048C">
        <w:rPr>
          <w:rFonts w:ascii="Tahoma" w:hAnsi="Tahoma" w:cs="Tahoma"/>
          <w:sz w:val="20"/>
          <w:szCs w:val="20"/>
        </w:rPr>
        <w:t>a</w:t>
      </w:r>
      <w:r w:rsidR="008B4184" w:rsidRPr="00BE048C">
        <w:rPr>
          <w:rFonts w:ascii="Tahoma" w:hAnsi="Tahoma" w:cs="Tahoma"/>
          <w:sz w:val="20"/>
          <w:szCs w:val="20"/>
        </w:rPr>
        <w:t xml:space="preserve"> doručenia písomného oznámenia o odstúpení druhej </w:t>
      </w:r>
      <w:r w:rsidR="000A00D5" w:rsidRPr="00BE048C">
        <w:rPr>
          <w:rFonts w:ascii="Tahoma" w:hAnsi="Tahoma" w:cs="Tahoma"/>
          <w:sz w:val="20"/>
          <w:szCs w:val="20"/>
        </w:rPr>
        <w:t>Z</w:t>
      </w:r>
      <w:r w:rsidR="008B4184" w:rsidRPr="00BE048C">
        <w:rPr>
          <w:rFonts w:ascii="Tahoma" w:hAnsi="Tahoma" w:cs="Tahoma"/>
          <w:sz w:val="20"/>
          <w:szCs w:val="20"/>
        </w:rPr>
        <w:t>mluvnej strane.</w:t>
      </w:r>
      <w:r w:rsidR="00CF1C33" w:rsidRPr="00BE048C">
        <w:rPr>
          <w:rFonts w:ascii="Tahoma" w:hAnsi="Tahoma" w:cs="Tahoma"/>
          <w:sz w:val="20"/>
          <w:szCs w:val="20"/>
        </w:rPr>
        <w:t xml:space="preserve"> </w:t>
      </w:r>
    </w:p>
    <w:p w14:paraId="50A37C56" w14:textId="53924CFE" w:rsidR="00496662" w:rsidRPr="00BE048C" w:rsidRDefault="002C5515" w:rsidP="00034E75">
      <w:pPr>
        <w:tabs>
          <w:tab w:val="left" w:pos="709"/>
        </w:tabs>
        <w:ind w:left="709" w:hanging="709"/>
        <w:jc w:val="both"/>
        <w:rPr>
          <w:rFonts w:ascii="Tahoma" w:eastAsia="Tahoma" w:hAnsi="Tahoma" w:cs="Tahoma"/>
          <w:sz w:val="20"/>
          <w:szCs w:val="20"/>
        </w:rPr>
      </w:pPr>
      <w:r w:rsidRPr="00BE048C">
        <w:rPr>
          <w:rFonts w:ascii="Tahoma" w:hAnsi="Tahoma" w:cs="Tahoma"/>
          <w:bCs/>
          <w:caps/>
          <w:sz w:val="20"/>
          <w:szCs w:val="20"/>
        </w:rPr>
        <w:t>1</w:t>
      </w:r>
      <w:r w:rsidR="00395E5E" w:rsidRPr="00BE048C">
        <w:rPr>
          <w:rFonts w:ascii="Tahoma" w:hAnsi="Tahoma" w:cs="Tahoma"/>
          <w:bCs/>
          <w:caps/>
          <w:sz w:val="20"/>
          <w:szCs w:val="20"/>
        </w:rPr>
        <w:t>8</w:t>
      </w:r>
      <w:r w:rsidRPr="00BE048C">
        <w:rPr>
          <w:rFonts w:ascii="Tahoma" w:hAnsi="Tahoma" w:cs="Tahoma"/>
          <w:bCs/>
          <w:caps/>
          <w:sz w:val="20"/>
          <w:szCs w:val="20"/>
        </w:rPr>
        <w:t>.4</w:t>
      </w:r>
      <w:r w:rsidRPr="00BE048C">
        <w:rPr>
          <w:rFonts w:ascii="Tahoma" w:hAnsi="Tahoma" w:cs="Tahoma"/>
          <w:b/>
          <w:caps/>
          <w:sz w:val="20"/>
          <w:szCs w:val="20"/>
        </w:rPr>
        <w:tab/>
      </w:r>
      <w:r w:rsidR="00496662" w:rsidRPr="00BE048C">
        <w:rPr>
          <w:rFonts w:ascii="Tahoma" w:hAnsi="Tahoma" w:cs="Tahoma"/>
          <w:bCs/>
          <w:caps/>
          <w:sz w:val="20"/>
          <w:szCs w:val="20"/>
        </w:rPr>
        <w:t>A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k </w:t>
      </w:r>
      <w:r w:rsidR="0091354C" w:rsidRPr="00BE048C">
        <w:rPr>
          <w:rFonts w:ascii="Tahoma" w:hAnsi="Tahoma" w:cs="Tahoma"/>
          <w:bCs/>
          <w:sz w:val="20"/>
          <w:szCs w:val="20"/>
        </w:rPr>
        <w:t>BBSK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 odstúpi od tejto Zmluvy z akýchkoľvek dôvodov podľa bodu </w:t>
      </w:r>
      <w:r w:rsidR="00770CF3" w:rsidRPr="00BE048C">
        <w:rPr>
          <w:rFonts w:ascii="Tahoma" w:hAnsi="Tahoma" w:cs="Tahoma"/>
          <w:bCs/>
          <w:sz w:val="20"/>
          <w:szCs w:val="20"/>
        </w:rPr>
        <w:t>1</w:t>
      </w:r>
      <w:r w:rsidR="00395E5E" w:rsidRPr="00BE048C">
        <w:rPr>
          <w:rFonts w:ascii="Tahoma" w:hAnsi="Tahoma" w:cs="Tahoma"/>
          <w:bCs/>
          <w:sz w:val="20"/>
          <w:szCs w:val="20"/>
        </w:rPr>
        <w:t>8</w:t>
      </w:r>
      <w:r w:rsidR="00496662" w:rsidRPr="00BE048C">
        <w:rPr>
          <w:rFonts w:ascii="Tahoma" w:hAnsi="Tahoma" w:cs="Tahoma"/>
          <w:bCs/>
          <w:sz w:val="20"/>
          <w:szCs w:val="20"/>
        </w:rPr>
        <w:t>.3, nemá</w:t>
      </w:r>
      <w:r w:rsidR="0033686E" w:rsidRPr="00BE048C">
        <w:rPr>
          <w:rFonts w:ascii="Tahoma" w:hAnsi="Tahoma" w:cs="Tahoma"/>
          <w:bCs/>
          <w:sz w:val="20"/>
          <w:szCs w:val="20"/>
        </w:rPr>
        <w:t xml:space="preserve"> Projektant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 nárok na úhradu žiadnej časti Ceny</w:t>
      </w:r>
      <w:r w:rsidR="00770CF3" w:rsidRPr="00BE048C">
        <w:rPr>
          <w:rFonts w:ascii="Tahoma" w:hAnsi="Tahoma" w:cs="Tahoma"/>
          <w:bCs/>
          <w:sz w:val="20"/>
          <w:szCs w:val="20"/>
        </w:rPr>
        <w:t xml:space="preserve"> inej, než mu už bola v zmysle Zmluvy uhradená,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 ani na úhradu žiadnych nákladov, ktoré mu vznikli v súvislosti s už vykonanou</w:t>
      </w:r>
      <w:r w:rsidR="006E3685" w:rsidRPr="00BE048C">
        <w:rPr>
          <w:rFonts w:ascii="Tahoma" w:hAnsi="Tahoma" w:cs="Tahoma"/>
          <w:bCs/>
          <w:sz w:val="20"/>
          <w:szCs w:val="20"/>
        </w:rPr>
        <w:t>, ale nedodanou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 </w:t>
      </w:r>
      <w:r w:rsidR="00395E5E" w:rsidRPr="00BE048C">
        <w:rPr>
          <w:rFonts w:ascii="Tahoma" w:hAnsi="Tahoma" w:cs="Tahoma"/>
          <w:bCs/>
          <w:sz w:val="20"/>
          <w:szCs w:val="20"/>
        </w:rPr>
        <w:t>č</w:t>
      </w:r>
      <w:r w:rsidR="00496662" w:rsidRPr="00BE048C">
        <w:rPr>
          <w:rFonts w:ascii="Tahoma" w:hAnsi="Tahoma" w:cs="Tahoma"/>
          <w:bCs/>
          <w:sz w:val="20"/>
          <w:szCs w:val="20"/>
        </w:rPr>
        <w:t>asťou Diela</w:t>
      </w:r>
      <w:r w:rsidR="00994429" w:rsidRPr="00BE048C">
        <w:rPr>
          <w:rFonts w:ascii="Tahoma" w:hAnsi="Tahoma" w:cs="Tahoma"/>
          <w:bCs/>
          <w:sz w:val="20"/>
          <w:szCs w:val="20"/>
        </w:rPr>
        <w:t xml:space="preserve"> alebo poskytnutými </w:t>
      </w:r>
      <w:r w:rsidR="00395E5E" w:rsidRPr="00BE048C">
        <w:rPr>
          <w:rFonts w:ascii="Tahoma" w:hAnsi="Tahoma" w:cs="Tahoma"/>
          <w:bCs/>
          <w:sz w:val="20"/>
          <w:szCs w:val="20"/>
        </w:rPr>
        <w:t>S</w:t>
      </w:r>
      <w:r w:rsidR="00994429" w:rsidRPr="00BE048C">
        <w:rPr>
          <w:rFonts w:ascii="Tahoma" w:hAnsi="Tahoma" w:cs="Tahoma"/>
          <w:bCs/>
          <w:sz w:val="20"/>
          <w:szCs w:val="20"/>
        </w:rPr>
        <w:t>lužbami</w:t>
      </w:r>
      <w:r w:rsidR="00496662" w:rsidRPr="00BE048C">
        <w:rPr>
          <w:rFonts w:ascii="Tahoma" w:hAnsi="Tahoma" w:cs="Tahoma"/>
          <w:bCs/>
          <w:sz w:val="20"/>
          <w:szCs w:val="20"/>
        </w:rPr>
        <w:t xml:space="preserve">. </w:t>
      </w:r>
      <w:r w:rsidR="0033686E" w:rsidRPr="00BE048C">
        <w:rPr>
          <w:rFonts w:ascii="Tahoma" w:eastAsia="Tahoma" w:hAnsi="Tahoma" w:cs="Tahoma"/>
          <w:sz w:val="20"/>
          <w:szCs w:val="20"/>
        </w:rPr>
        <w:t>BBSK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si môže voči </w:t>
      </w:r>
      <w:r w:rsidR="0033686E" w:rsidRPr="00BE048C">
        <w:rPr>
          <w:rFonts w:ascii="Tahoma" w:eastAsia="Tahoma" w:hAnsi="Tahoma" w:cs="Tahoma"/>
          <w:sz w:val="20"/>
          <w:szCs w:val="20"/>
        </w:rPr>
        <w:t>Projektantovi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nárokovať, aby mu </w:t>
      </w:r>
      <w:r w:rsidR="0033686E" w:rsidRPr="00BE048C">
        <w:rPr>
          <w:rFonts w:ascii="Tahoma" w:eastAsia="Tahoma" w:hAnsi="Tahoma" w:cs="Tahoma"/>
          <w:sz w:val="20"/>
          <w:szCs w:val="20"/>
        </w:rPr>
        <w:t>Projektant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odovzdal Dielo v štádiu rozpracovanosti. V takom prípade je </w:t>
      </w:r>
      <w:r w:rsidR="0033686E" w:rsidRPr="00BE048C">
        <w:rPr>
          <w:rFonts w:ascii="Tahoma" w:eastAsia="Tahoma" w:hAnsi="Tahoma" w:cs="Tahoma"/>
          <w:sz w:val="20"/>
          <w:szCs w:val="20"/>
        </w:rPr>
        <w:t>Projektant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povinný odovzdať </w:t>
      </w:r>
      <w:r w:rsidR="0033686E" w:rsidRPr="00BE048C">
        <w:rPr>
          <w:rFonts w:ascii="Tahoma" w:eastAsia="Tahoma" w:hAnsi="Tahoma" w:cs="Tahoma"/>
          <w:sz w:val="20"/>
          <w:szCs w:val="20"/>
        </w:rPr>
        <w:t>BBSK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rozpracované Dielo</w:t>
      </w:r>
      <w:r w:rsidR="006E3685" w:rsidRPr="00BE048C">
        <w:rPr>
          <w:rFonts w:ascii="Tahoma" w:eastAsia="Tahoma" w:hAnsi="Tahoma" w:cs="Tahoma"/>
          <w:sz w:val="20"/>
          <w:szCs w:val="20"/>
        </w:rPr>
        <w:t xml:space="preserve"> </w:t>
      </w:r>
      <w:bookmarkStart w:id="45" w:name="_Hlk204170304"/>
      <w:r w:rsidR="006E3685" w:rsidRPr="00BE048C">
        <w:rPr>
          <w:rFonts w:ascii="Tahoma" w:eastAsia="Tahoma" w:hAnsi="Tahoma" w:cs="Tahoma"/>
          <w:sz w:val="20"/>
          <w:szCs w:val="20"/>
        </w:rPr>
        <w:t>resp. jeho príslušnú časť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</w:t>
      </w:r>
      <w:bookmarkEnd w:id="45"/>
      <w:r w:rsidR="00034E75" w:rsidRPr="00BE048C">
        <w:rPr>
          <w:rFonts w:ascii="Tahoma" w:eastAsia="Tahoma" w:hAnsi="Tahoma" w:cs="Tahoma"/>
          <w:sz w:val="20"/>
          <w:szCs w:val="20"/>
        </w:rPr>
        <w:t xml:space="preserve">a </w:t>
      </w:r>
      <w:r w:rsidR="0033686E" w:rsidRPr="00BE048C">
        <w:rPr>
          <w:rFonts w:ascii="Tahoma" w:eastAsia="Tahoma" w:hAnsi="Tahoma" w:cs="Tahoma"/>
          <w:sz w:val="20"/>
          <w:szCs w:val="20"/>
        </w:rPr>
        <w:t>BBSK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je povinný zaplatiť </w:t>
      </w:r>
      <w:r w:rsidR="0033686E" w:rsidRPr="00BE048C">
        <w:rPr>
          <w:rFonts w:ascii="Tahoma" w:eastAsia="Tahoma" w:hAnsi="Tahoma" w:cs="Tahoma"/>
          <w:sz w:val="20"/>
          <w:szCs w:val="20"/>
        </w:rPr>
        <w:t>Projektantovi</w:t>
      </w:r>
      <w:r w:rsidR="00034E75" w:rsidRPr="00BE048C">
        <w:rPr>
          <w:rFonts w:ascii="Tahoma" w:eastAsia="Tahoma" w:hAnsi="Tahoma" w:cs="Tahoma"/>
          <w:sz w:val="20"/>
          <w:szCs w:val="20"/>
        </w:rPr>
        <w:t xml:space="preserve"> alikvotnú časť z príslušnej časti Ceny (v súlade s bodom 10.2 písm. b)), ktorá zodpovedá pomeru odovzdanej rozpracovanej časti Diela voči tej časti Diela, ktorá mala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byť v príslušnom míľniku </w:t>
      </w:r>
      <w:r w:rsidR="00C90EAF" w:rsidRPr="0082665B">
        <w:rPr>
          <w:rFonts w:ascii="Tahoma" w:eastAsia="Tahoma" w:hAnsi="Tahoma" w:cs="Tahoma"/>
          <w:sz w:val="20"/>
          <w:szCs w:val="20"/>
        </w:rPr>
        <w:t>vykonaná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. 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Pre vylúčenie pochybností sa rozumie, že </w:t>
      </w:r>
      <w:r w:rsidR="0046218C">
        <w:rPr>
          <w:rFonts w:ascii="Tahoma" w:eastAsia="Tahoma" w:hAnsi="Tahoma" w:cs="Tahoma"/>
          <w:sz w:val="20"/>
          <w:szCs w:val="20"/>
        </w:rPr>
        <w:t xml:space="preserve">zákonná licencia, ako </w:t>
      </w:r>
      <w:r w:rsidR="0046218C">
        <w:rPr>
          <w:rFonts w:ascii="Tahoma" w:eastAsia="Tahoma" w:hAnsi="Tahoma" w:cs="Tahoma"/>
          <w:sz w:val="20"/>
          <w:szCs w:val="20"/>
        </w:rPr>
        <w:lastRenderedPageBreak/>
        <w:t xml:space="preserve">aj </w:t>
      </w:r>
      <w:r w:rsidR="004A52E3">
        <w:rPr>
          <w:rFonts w:ascii="Tahoma" w:eastAsia="Tahoma" w:hAnsi="Tahoma" w:cs="Tahoma"/>
          <w:sz w:val="20"/>
          <w:szCs w:val="20"/>
        </w:rPr>
        <w:t>dohoda o udelení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 licencie </w:t>
      </w:r>
      <w:r w:rsidR="001844FD" w:rsidRPr="00BE048C">
        <w:rPr>
          <w:rFonts w:ascii="Tahoma" w:eastAsia="Tahoma" w:hAnsi="Tahoma" w:cs="Tahoma"/>
          <w:sz w:val="20"/>
          <w:szCs w:val="20"/>
        </w:rPr>
        <w:t>podľa bodu 7.</w:t>
      </w:r>
      <w:r w:rsidR="006E3685" w:rsidRPr="00BE048C">
        <w:rPr>
          <w:rFonts w:ascii="Tahoma" w:eastAsia="Tahoma" w:hAnsi="Tahoma" w:cs="Tahoma"/>
          <w:sz w:val="20"/>
          <w:szCs w:val="20"/>
        </w:rPr>
        <w:t>4</w:t>
      </w:r>
      <w:r w:rsidR="004A52E3" w:rsidRPr="00BE048C">
        <w:rPr>
          <w:rFonts w:ascii="Tahoma" w:eastAsia="Tahoma" w:hAnsi="Tahoma" w:cs="Tahoma"/>
          <w:sz w:val="20"/>
          <w:szCs w:val="20"/>
        </w:rPr>
        <w:t>, resp. o postúpení</w:t>
      </w:r>
      <w:r w:rsidR="006E3685" w:rsidRPr="00BE048C">
        <w:rPr>
          <w:rFonts w:ascii="Tahoma" w:eastAsia="Tahoma" w:hAnsi="Tahoma" w:cs="Tahoma"/>
          <w:sz w:val="20"/>
          <w:szCs w:val="20"/>
        </w:rPr>
        <w:t xml:space="preserve"> majetkových práv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 podľa bodu 7.</w:t>
      </w:r>
      <w:r w:rsidR="006E3685" w:rsidRPr="00BE048C">
        <w:rPr>
          <w:rFonts w:ascii="Tahoma" w:eastAsia="Tahoma" w:hAnsi="Tahoma" w:cs="Tahoma"/>
          <w:sz w:val="20"/>
          <w:szCs w:val="20"/>
        </w:rPr>
        <w:t>3</w:t>
      </w:r>
      <w:r w:rsidR="001844FD" w:rsidRPr="00BE048C">
        <w:rPr>
          <w:rFonts w:ascii="Tahoma" w:eastAsia="Tahoma" w:hAnsi="Tahoma" w:cs="Tahoma"/>
          <w:sz w:val="20"/>
          <w:szCs w:val="20"/>
        </w:rPr>
        <w:t xml:space="preserve"> sa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 v takom prípade</w:t>
      </w:r>
      <w:r w:rsidR="001844FD" w:rsidRPr="00BE048C">
        <w:rPr>
          <w:rFonts w:ascii="Tahoma" w:eastAsia="Tahoma" w:hAnsi="Tahoma" w:cs="Tahoma"/>
          <w:sz w:val="20"/>
          <w:szCs w:val="20"/>
        </w:rPr>
        <w:t xml:space="preserve"> vzťahuje 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aj </w:t>
      </w:r>
      <w:r w:rsidR="00EF6091" w:rsidRPr="00BE048C">
        <w:rPr>
          <w:rFonts w:ascii="Tahoma" w:eastAsia="Tahoma" w:hAnsi="Tahoma" w:cs="Tahoma"/>
          <w:sz w:val="20"/>
          <w:szCs w:val="20"/>
        </w:rPr>
        <w:t>na</w:t>
      </w:r>
      <w:r w:rsidR="00CB5F4B" w:rsidRPr="00BE048C">
        <w:rPr>
          <w:rFonts w:ascii="Tahoma" w:eastAsia="Tahoma" w:hAnsi="Tahoma" w:cs="Tahoma"/>
          <w:sz w:val="20"/>
          <w:szCs w:val="20"/>
        </w:rPr>
        <w:t xml:space="preserve"> rozpracovanú</w:t>
      </w:r>
      <w:r w:rsidR="00EF6091" w:rsidRPr="00BE048C">
        <w:rPr>
          <w:rFonts w:ascii="Tahoma" w:eastAsia="Tahoma" w:hAnsi="Tahoma" w:cs="Tahoma"/>
          <w:sz w:val="20"/>
          <w:szCs w:val="20"/>
        </w:rPr>
        <w:t xml:space="preserve"> časť Diela odovzdávanú </w:t>
      </w:r>
      <w:r w:rsidR="00653FD0" w:rsidRPr="00BE048C">
        <w:rPr>
          <w:rFonts w:ascii="Tahoma" w:eastAsia="Tahoma" w:hAnsi="Tahoma" w:cs="Tahoma"/>
          <w:sz w:val="20"/>
          <w:szCs w:val="20"/>
        </w:rPr>
        <w:t xml:space="preserve">v súlade s týmto bodom </w:t>
      </w:r>
      <w:r w:rsidR="00EF6091" w:rsidRPr="00BE048C">
        <w:rPr>
          <w:rFonts w:ascii="Tahoma" w:eastAsia="Tahoma" w:hAnsi="Tahoma" w:cs="Tahoma"/>
          <w:sz w:val="20"/>
          <w:szCs w:val="20"/>
        </w:rPr>
        <w:t>a</w:t>
      </w:r>
      <w:r w:rsidR="00653FD0" w:rsidRPr="00BE048C">
        <w:rPr>
          <w:rFonts w:ascii="Tahoma" w:eastAsia="Tahoma" w:hAnsi="Tahoma" w:cs="Tahoma"/>
          <w:sz w:val="20"/>
          <w:szCs w:val="20"/>
        </w:rPr>
        <w:t xml:space="preserve"> odmena za 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udelenie </w:t>
      </w:r>
      <w:r w:rsidR="00653FD0" w:rsidRPr="00BE048C">
        <w:rPr>
          <w:rFonts w:ascii="Tahoma" w:eastAsia="Tahoma" w:hAnsi="Tahoma" w:cs="Tahoma"/>
          <w:sz w:val="20"/>
          <w:szCs w:val="20"/>
        </w:rPr>
        <w:t>licencie</w:t>
      </w:r>
      <w:r w:rsidR="006E3685" w:rsidRPr="00BE048C">
        <w:rPr>
          <w:rFonts w:ascii="Tahoma" w:eastAsia="Tahoma" w:hAnsi="Tahoma" w:cs="Tahoma"/>
          <w:sz w:val="20"/>
          <w:szCs w:val="20"/>
        </w:rPr>
        <w:t xml:space="preserve"> </w:t>
      </w:r>
      <w:bookmarkStart w:id="46" w:name="_Hlk204170381"/>
      <w:r w:rsidR="006E3685" w:rsidRPr="00BE048C">
        <w:rPr>
          <w:rFonts w:ascii="Tahoma" w:eastAsia="Tahoma" w:hAnsi="Tahoma" w:cs="Tahoma"/>
          <w:sz w:val="20"/>
          <w:szCs w:val="20"/>
        </w:rPr>
        <w:t>resp. postúpenie majetkových práv</w:t>
      </w:r>
      <w:r w:rsidR="00653FD0" w:rsidRPr="00BE048C">
        <w:rPr>
          <w:rFonts w:ascii="Tahoma" w:eastAsia="Tahoma" w:hAnsi="Tahoma" w:cs="Tahoma"/>
          <w:sz w:val="20"/>
          <w:szCs w:val="20"/>
        </w:rPr>
        <w:t xml:space="preserve"> </w:t>
      </w:r>
      <w:bookmarkEnd w:id="46"/>
      <w:r w:rsidR="004A52E3" w:rsidRPr="00BE048C">
        <w:rPr>
          <w:rFonts w:ascii="Tahoma" w:eastAsia="Tahoma" w:hAnsi="Tahoma" w:cs="Tahoma"/>
          <w:sz w:val="20"/>
          <w:szCs w:val="20"/>
        </w:rPr>
        <w:t>bude</w:t>
      </w:r>
      <w:r w:rsidR="00653FD0" w:rsidRPr="00BE048C">
        <w:rPr>
          <w:rFonts w:ascii="Tahoma" w:eastAsia="Tahoma" w:hAnsi="Tahoma" w:cs="Tahoma"/>
          <w:sz w:val="20"/>
          <w:szCs w:val="20"/>
        </w:rPr>
        <w:t xml:space="preserve"> </w:t>
      </w:r>
      <w:r w:rsidR="002148B0" w:rsidRPr="00BE048C">
        <w:rPr>
          <w:rFonts w:ascii="Tahoma" w:eastAsia="Tahoma" w:hAnsi="Tahoma" w:cs="Tahoma"/>
          <w:sz w:val="20"/>
          <w:szCs w:val="20"/>
        </w:rPr>
        <w:t>zahrnut</w:t>
      </w:r>
      <w:r w:rsidR="00174250" w:rsidRPr="00BE048C">
        <w:rPr>
          <w:rFonts w:ascii="Tahoma" w:eastAsia="Tahoma" w:hAnsi="Tahoma" w:cs="Tahoma"/>
          <w:sz w:val="20"/>
          <w:szCs w:val="20"/>
        </w:rPr>
        <w:t>á</w:t>
      </w:r>
      <w:r w:rsidR="002148B0" w:rsidRPr="00BE048C">
        <w:rPr>
          <w:rFonts w:ascii="Tahoma" w:eastAsia="Tahoma" w:hAnsi="Tahoma" w:cs="Tahoma"/>
          <w:sz w:val="20"/>
          <w:szCs w:val="20"/>
        </w:rPr>
        <w:t xml:space="preserve"> v </w:t>
      </w:r>
      <w:r w:rsidR="00174250" w:rsidRPr="00BE048C">
        <w:rPr>
          <w:rFonts w:ascii="Tahoma" w:eastAsia="Tahoma" w:hAnsi="Tahoma" w:cs="Tahoma"/>
          <w:sz w:val="20"/>
          <w:szCs w:val="20"/>
        </w:rPr>
        <w:t>c</w:t>
      </w:r>
      <w:r w:rsidR="002148B0" w:rsidRPr="00BE048C">
        <w:rPr>
          <w:rFonts w:ascii="Tahoma" w:eastAsia="Tahoma" w:hAnsi="Tahoma" w:cs="Tahoma"/>
          <w:sz w:val="20"/>
          <w:szCs w:val="20"/>
        </w:rPr>
        <w:t xml:space="preserve">ene za </w:t>
      </w:r>
      <w:r w:rsidR="00174250" w:rsidRPr="00BE048C">
        <w:rPr>
          <w:rFonts w:ascii="Tahoma" w:eastAsia="Tahoma" w:hAnsi="Tahoma" w:cs="Tahoma"/>
          <w:sz w:val="20"/>
          <w:szCs w:val="20"/>
        </w:rPr>
        <w:t xml:space="preserve">rozpracovanú </w:t>
      </w:r>
      <w:r w:rsidR="00CB5F4B" w:rsidRPr="00BE048C">
        <w:rPr>
          <w:rFonts w:ascii="Tahoma" w:eastAsia="Tahoma" w:hAnsi="Tahoma" w:cs="Tahoma"/>
          <w:sz w:val="20"/>
          <w:szCs w:val="20"/>
        </w:rPr>
        <w:t>časť Diela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 v rovnakom percentuálnom pomere, v akom je vyjadrená v</w:t>
      </w:r>
      <w:r w:rsidR="0046218C" w:rsidRPr="00BE048C">
        <w:rPr>
          <w:rFonts w:ascii="Tahoma" w:eastAsia="Tahoma" w:hAnsi="Tahoma" w:cs="Tahoma"/>
          <w:sz w:val="20"/>
          <w:szCs w:val="20"/>
        </w:rPr>
        <w:t> čl.</w:t>
      </w:r>
      <w:r w:rsidR="004A52E3" w:rsidRPr="00BE048C">
        <w:rPr>
          <w:rFonts w:ascii="Tahoma" w:eastAsia="Tahoma" w:hAnsi="Tahoma" w:cs="Tahoma"/>
          <w:sz w:val="20"/>
          <w:szCs w:val="20"/>
        </w:rPr>
        <w:t xml:space="preserve"> 10</w:t>
      </w:r>
      <w:r w:rsidR="00CB5F4B" w:rsidRPr="00BE048C">
        <w:rPr>
          <w:rFonts w:ascii="Tahoma" w:eastAsia="Tahoma" w:hAnsi="Tahoma" w:cs="Tahoma"/>
          <w:sz w:val="20"/>
          <w:szCs w:val="20"/>
        </w:rPr>
        <w:t>.</w:t>
      </w:r>
    </w:p>
    <w:p w14:paraId="464983E2" w14:textId="02906D26" w:rsidR="00F43081" w:rsidRPr="00BE048C" w:rsidRDefault="00F43081" w:rsidP="00496662">
      <w:p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BE048C">
        <w:rPr>
          <w:rFonts w:ascii="Tahoma" w:hAnsi="Tahoma" w:cs="Tahoma"/>
          <w:b/>
          <w:sz w:val="20"/>
          <w:szCs w:val="20"/>
        </w:rPr>
        <w:t>1</w:t>
      </w:r>
      <w:r w:rsidR="00395E5E" w:rsidRPr="00BE048C">
        <w:rPr>
          <w:rFonts w:ascii="Tahoma" w:hAnsi="Tahoma" w:cs="Tahoma"/>
          <w:b/>
          <w:sz w:val="20"/>
          <w:szCs w:val="20"/>
        </w:rPr>
        <w:t>8</w:t>
      </w:r>
      <w:r w:rsidRPr="00BE048C">
        <w:rPr>
          <w:rFonts w:ascii="Tahoma" w:hAnsi="Tahoma" w:cs="Tahoma"/>
          <w:b/>
          <w:sz w:val="20"/>
          <w:szCs w:val="20"/>
        </w:rPr>
        <w:t>.5</w:t>
      </w:r>
      <w:r w:rsidRPr="00BE048C">
        <w:rPr>
          <w:rFonts w:ascii="Tahoma" w:hAnsi="Tahoma" w:cs="Tahoma"/>
          <w:bCs/>
          <w:sz w:val="20"/>
          <w:szCs w:val="20"/>
        </w:rPr>
        <w:tab/>
      </w:r>
      <w:r w:rsidRPr="00BE048C">
        <w:rPr>
          <w:rFonts w:ascii="Tahoma" w:hAnsi="Tahoma" w:cs="Tahoma"/>
          <w:b/>
          <w:caps/>
          <w:sz w:val="20"/>
          <w:szCs w:val="20"/>
        </w:rPr>
        <w:t>P</w:t>
      </w:r>
      <w:r w:rsidRPr="00BE048C">
        <w:rPr>
          <w:rFonts w:ascii="Tahoma" w:hAnsi="Tahoma" w:cs="Tahoma"/>
          <w:b/>
          <w:sz w:val="20"/>
          <w:szCs w:val="20"/>
        </w:rPr>
        <w:t>redchádzanie škodám</w:t>
      </w:r>
      <w:r w:rsidRPr="00BE048C">
        <w:rPr>
          <w:rFonts w:ascii="Tahoma" w:hAnsi="Tahoma" w:cs="Tahoma"/>
          <w:bCs/>
          <w:sz w:val="20"/>
          <w:szCs w:val="20"/>
        </w:rPr>
        <w:t xml:space="preserve"> </w:t>
      </w:r>
    </w:p>
    <w:p w14:paraId="2E7DAC11" w14:textId="0F5302B5" w:rsidR="00F43081" w:rsidRPr="007D2A63" w:rsidRDefault="00F43081" w:rsidP="00050C3D">
      <w:p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BE048C">
        <w:rPr>
          <w:rFonts w:ascii="Tahoma" w:hAnsi="Tahoma" w:cs="Tahoma"/>
          <w:bCs/>
          <w:sz w:val="20"/>
          <w:szCs w:val="20"/>
        </w:rPr>
        <w:tab/>
        <w:t xml:space="preserve">Pri akomkoľvek ukončení Zmluvy pred jej splnením je </w:t>
      </w:r>
      <w:r w:rsidR="0033686E" w:rsidRPr="00BE048C">
        <w:rPr>
          <w:rFonts w:ascii="Tahoma" w:hAnsi="Tahoma" w:cs="Tahoma"/>
          <w:bCs/>
          <w:sz w:val="20"/>
          <w:szCs w:val="20"/>
        </w:rPr>
        <w:t>Projektant</w:t>
      </w:r>
      <w:r w:rsidRPr="00BE048C">
        <w:rPr>
          <w:rFonts w:ascii="Tahoma" w:hAnsi="Tahoma" w:cs="Tahoma"/>
          <w:bCs/>
          <w:sz w:val="20"/>
          <w:szCs w:val="20"/>
        </w:rPr>
        <w:t xml:space="preserve"> povinný v maximálnej možnej miere bezodkladne po ukončení Zmluvy zabezpečiť, aby </w:t>
      </w:r>
      <w:r w:rsidR="0033686E" w:rsidRPr="00BE048C">
        <w:rPr>
          <w:rFonts w:ascii="Tahoma" w:hAnsi="Tahoma" w:cs="Tahoma"/>
          <w:bCs/>
          <w:sz w:val="20"/>
          <w:szCs w:val="20"/>
        </w:rPr>
        <w:t>BBSK</w:t>
      </w:r>
      <w:r w:rsidRPr="00BE048C">
        <w:rPr>
          <w:rFonts w:ascii="Tahoma" w:hAnsi="Tahoma" w:cs="Tahoma"/>
          <w:bCs/>
          <w:sz w:val="20"/>
          <w:szCs w:val="20"/>
        </w:rPr>
        <w:t xml:space="preserve"> nevznikla v dôsledku ukončenia Zmluvy škoda a</w:t>
      </w:r>
      <w:r w:rsidR="003A0ADC" w:rsidRPr="00BE048C">
        <w:rPr>
          <w:rFonts w:ascii="Tahoma" w:hAnsi="Tahoma" w:cs="Tahoma"/>
          <w:bCs/>
          <w:sz w:val="20"/>
          <w:szCs w:val="20"/>
        </w:rPr>
        <w:t xml:space="preserve"> v prípade, ak </w:t>
      </w:r>
      <w:r w:rsidR="00C67B30" w:rsidRPr="00BE048C">
        <w:rPr>
          <w:rFonts w:ascii="Tahoma" w:hAnsi="Tahoma" w:cs="Tahoma"/>
          <w:bCs/>
          <w:sz w:val="20"/>
          <w:szCs w:val="20"/>
        </w:rPr>
        <w:t xml:space="preserve">boli začaté, ale ešte </w:t>
      </w:r>
      <w:r w:rsidR="003A0ADC" w:rsidRPr="00BE048C">
        <w:rPr>
          <w:rFonts w:ascii="Tahoma" w:hAnsi="Tahoma" w:cs="Tahoma"/>
          <w:bCs/>
          <w:sz w:val="20"/>
          <w:szCs w:val="20"/>
        </w:rPr>
        <w:t>neboli ukončené rokovania s</w:t>
      </w:r>
      <w:r w:rsidR="00395E5E" w:rsidRPr="00BE048C">
        <w:rPr>
          <w:rFonts w:ascii="Tahoma" w:hAnsi="Tahoma" w:cs="Tahoma"/>
          <w:bCs/>
          <w:sz w:val="20"/>
          <w:szCs w:val="20"/>
        </w:rPr>
        <w:t> Príslušnými orgánmi</w:t>
      </w:r>
      <w:r w:rsidR="003A0ADC" w:rsidRPr="00BE048C">
        <w:rPr>
          <w:rFonts w:ascii="Tahoma" w:hAnsi="Tahoma" w:cs="Tahoma"/>
          <w:bCs/>
          <w:sz w:val="20"/>
          <w:szCs w:val="20"/>
        </w:rPr>
        <w:t xml:space="preserve"> podľa</w:t>
      </w:r>
      <w:r w:rsidR="00DF1A5F" w:rsidRPr="00BE048C">
        <w:rPr>
          <w:rFonts w:ascii="Tahoma" w:hAnsi="Tahoma" w:cs="Tahoma"/>
          <w:bCs/>
          <w:sz w:val="20"/>
          <w:szCs w:val="20"/>
        </w:rPr>
        <w:t xml:space="preserve"> ktoréhokoľvek ustanovenia</w:t>
      </w:r>
      <w:r w:rsidR="003A0ADC" w:rsidRPr="00BE048C">
        <w:rPr>
          <w:rFonts w:ascii="Tahoma" w:hAnsi="Tahoma" w:cs="Tahoma"/>
          <w:bCs/>
          <w:sz w:val="20"/>
          <w:szCs w:val="20"/>
        </w:rPr>
        <w:t xml:space="preserve"> </w:t>
      </w:r>
      <w:r w:rsidR="0046218C" w:rsidRPr="00BE048C">
        <w:rPr>
          <w:rFonts w:ascii="Tahoma" w:hAnsi="Tahoma" w:cs="Tahoma"/>
          <w:bCs/>
          <w:sz w:val="20"/>
          <w:szCs w:val="20"/>
        </w:rPr>
        <w:t xml:space="preserve">čl. </w:t>
      </w:r>
      <w:r w:rsidR="00B26E71" w:rsidRPr="00BE048C">
        <w:rPr>
          <w:rFonts w:ascii="Tahoma" w:hAnsi="Tahoma" w:cs="Tahoma"/>
          <w:bCs/>
          <w:sz w:val="20"/>
          <w:szCs w:val="20"/>
        </w:rPr>
        <w:t>6</w:t>
      </w:r>
      <w:r w:rsidR="003A0ADC" w:rsidRPr="00BE048C">
        <w:rPr>
          <w:rFonts w:ascii="Tahoma" w:hAnsi="Tahoma" w:cs="Tahoma"/>
          <w:bCs/>
          <w:sz w:val="20"/>
          <w:szCs w:val="20"/>
        </w:rPr>
        <w:t>,</w:t>
      </w:r>
      <w:r w:rsidRPr="00BE048C">
        <w:rPr>
          <w:rFonts w:ascii="Tahoma" w:hAnsi="Tahoma" w:cs="Tahoma"/>
          <w:bCs/>
          <w:sz w:val="20"/>
          <w:szCs w:val="20"/>
        </w:rPr>
        <w:t xml:space="preserve"> ukončenie Zmluvy riadne a včas komunikovať </w:t>
      </w:r>
      <w:r w:rsidR="00B26E71" w:rsidRPr="00BE048C">
        <w:rPr>
          <w:rFonts w:ascii="Tahoma" w:hAnsi="Tahoma" w:cs="Tahoma"/>
          <w:bCs/>
          <w:sz w:val="20"/>
          <w:szCs w:val="20"/>
        </w:rPr>
        <w:t>Príslušným orgánom</w:t>
      </w:r>
      <w:r w:rsidR="00693B32" w:rsidRPr="00BE048C">
        <w:rPr>
          <w:rFonts w:ascii="Tahoma" w:hAnsi="Tahoma" w:cs="Tahoma"/>
          <w:bCs/>
          <w:sz w:val="20"/>
          <w:szCs w:val="20"/>
        </w:rPr>
        <w:t xml:space="preserve"> a zabezpečiť</w:t>
      </w:r>
      <w:r w:rsidRPr="00BE048C">
        <w:rPr>
          <w:rFonts w:ascii="Tahoma" w:hAnsi="Tahoma" w:cs="Tahoma"/>
          <w:bCs/>
          <w:sz w:val="20"/>
          <w:szCs w:val="20"/>
        </w:rPr>
        <w:t xml:space="preserve"> tak, aby nebola ohrozená</w:t>
      </w:r>
      <w:r w:rsidRPr="007D2A63">
        <w:rPr>
          <w:rFonts w:ascii="Tahoma" w:hAnsi="Tahoma" w:cs="Tahoma"/>
          <w:bCs/>
          <w:sz w:val="20"/>
          <w:szCs w:val="20"/>
        </w:rPr>
        <w:t xml:space="preserve"> dobrá povesť </w:t>
      </w:r>
      <w:r w:rsidR="0033686E">
        <w:rPr>
          <w:rFonts w:ascii="Tahoma" w:hAnsi="Tahoma" w:cs="Tahoma"/>
          <w:bCs/>
          <w:sz w:val="20"/>
          <w:szCs w:val="20"/>
        </w:rPr>
        <w:t>BBSK</w:t>
      </w:r>
      <w:r w:rsidRPr="007D2A63">
        <w:rPr>
          <w:rFonts w:ascii="Tahoma" w:hAnsi="Tahoma" w:cs="Tahoma"/>
          <w:bCs/>
          <w:sz w:val="20"/>
          <w:szCs w:val="20"/>
        </w:rPr>
        <w:t xml:space="preserve"> alebo oprávnené záujmy </w:t>
      </w:r>
      <w:r w:rsidR="0033686E">
        <w:rPr>
          <w:rFonts w:ascii="Tahoma" w:hAnsi="Tahoma" w:cs="Tahoma"/>
          <w:bCs/>
          <w:sz w:val="20"/>
          <w:szCs w:val="20"/>
        </w:rPr>
        <w:t>BBSK</w:t>
      </w:r>
      <w:r w:rsidRPr="007D2A63">
        <w:rPr>
          <w:rFonts w:ascii="Tahoma" w:hAnsi="Tahoma" w:cs="Tahoma"/>
          <w:bCs/>
          <w:sz w:val="20"/>
          <w:szCs w:val="20"/>
        </w:rPr>
        <w:t>.</w:t>
      </w:r>
    </w:p>
    <w:p w14:paraId="79C781E6" w14:textId="77777777" w:rsidR="00782F5D" w:rsidRPr="007B7B62" w:rsidRDefault="00782F5D" w:rsidP="00050C3D">
      <w:pPr>
        <w:ind w:left="1418" w:hanging="709"/>
        <w:jc w:val="both"/>
        <w:rPr>
          <w:rFonts w:ascii="Tahoma" w:hAnsi="Tahoma" w:cs="Tahoma"/>
          <w:bCs/>
          <w:sz w:val="20"/>
          <w:szCs w:val="20"/>
        </w:rPr>
      </w:pPr>
    </w:p>
    <w:p w14:paraId="756880FE" w14:textId="09EFB089" w:rsidR="000708FF" w:rsidRPr="007B7B62" w:rsidRDefault="00B169FB" w:rsidP="00693B32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caps/>
          <w:sz w:val="20"/>
          <w:szCs w:val="20"/>
        </w:rPr>
      </w:pPr>
      <w:r w:rsidRPr="007B7B62">
        <w:rPr>
          <w:rFonts w:ascii="Tahoma" w:hAnsi="Tahoma" w:cs="Tahoma"/>
          <w:b/>
          <w:caps/>
          <w:sz w:val="20"/>
          <w:szCs w:val="20"/>
        </w:rPr>
        <w:t>1</w:t>
      </w:r>
      <w:r w:rsidR="00693B32">
        <w:rPr>
          <w:rFonts w:ascii="Tahoma" w:hAnsi="Tahoma" w:cs="Tahoma"/>
          <w:b/>
          <w:caps/>
          <w:sz w:val="20"/>
          <w:szCs w:val="20"/>
        </w:rPr>
        <w:t>9</w:t>
      </w:r>
      <w:r w:rsidR="00372263" w:rsidRPr="007B7B62">
        <w:rPr>
          <w:rFonts w:ascii="Tahoma" w:hAnsi="Tahoma" w:cs="Tahoma"/>
          <w:b/>
          <w:caps/>
          <w:sz w:val="20"/>
          <w:szCs w:val="20"/>
        </w:rPr>
        <w:tab/>
      </w:r>
      <w:r w:rsidR="000708FF" w:rsidRPr="007B7B62">
        <w:rPr>
          <w:rFonts w:ascii="Tahoma" w:hAnsi="Tahoma" w:cs="Tahoma"/>
          <w:b/>
          <w:caps/>
          <w:sz w:val="20"/>
          <w:szCs w:val="20"/>
        </w:rPr>
        <w:t>Záverečné ustanovEnia</w:t>
      </w:r>
    </w:p>
    <w:p w14:paraId="40EFC1CF" w14:textId="04E5D586" w:rsidR="00693B32" w:rsidRPr="00AD36F0" w:rsidRDefault="000708FF" w:rsidP="00693B32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693B32">
        <w:rPr>
          <w:rFonts w:ascii="Tahoma" w:hAnsi="Tahoma" w:cs="Tahoma"/>
          <w:b/>
          <w:bCs/>
          <w:sz w:val="20"/>
          <w:szCs w:val="20"/>
        </w:rPr>
        <w:t>9</w:t>
      </w:r>
      <w:r w:rsidRPr="007B7B62">
        <w:rPr>
          <w:rFonts w:ascii="Tahoma" w:hAnsi="Tahoma" w:cs="Tahoma"/>
          <w:b/>
          <w:bCs/>
          <w:sz w:val="20"/>
          <w:szCs w:val="20"/>
        </w:rPr>
        <w:t>.1</w:t>
      </w:r>
      <w:r w:rsidRPr="007B7B62">
        <w:rPr>
          <w:rFonts w:ascii="Tahoma" w:hAnsi="Tahoma" w:cs="Tahoma"/>
          <w:b/>
          <w:bCs/>
          <w:sz w:val="20"/>
          <w:szCs w:val="20"/>
        </w:rPr>
        <w:tab/>
      </w:r>
      <w:r w:rsidR="00693B32" w:rsidRPr="00AD36F0">
        <w:rPr>
          <w:rFonts w:ascii="Tahoma" w:hAnsi="Tahoma" w:cs="Tahoma"/>
          <w:b/>
          <w:caps/>
          <w:sz w:val="20"/>
          <w:szCs w:val="20"/>
        </w:rPr>
        <w:t>P</w:t>
      </w:r>
      <w:r w:rsidR="00693B32" w:rsidRPr="00AD36F0">
        <w:rPr>
          <w:rFonts w:ascii="Tahoma" w:hAnsi="Tahoma" w:cs="Tahoma"/>
          <w:b/>
          <w:sz w:val="20"/>
          <w:szCs w:val="20"/>
        </w:rPr>
        <w:t>redchádzanie sporom</w:t>
      </w:r>
    </w:p>
    <w:p w14:paraId="48EB093A" w14:textId="77777777" w:rsidR="00693B32" w:rsidRPr="007B7B62" w:rsidRDefault="00693B32" w:rsidP="00693B32">
      <w:pPr>
        <w:ind w:left="709" w:hanging="1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Akýkoľvek spor, nezrovnalosť a/alebo rozpor medzi Zmluvnými stranami, ktorý vznikne v akejkoľvek súvislosti so Zmluvou (vrátane akýchkoľvek a všetkých sporov týkajúcich sa jej uzavretia, platnosti, účinnosti, existencie a/alebo ukončenia), sa bude riešiť prednostne vzájomnými rokovaniami vedenými v dobrej viere a s dobrým úmyslom.</w:t>
      </w:r>
    </w:p>
    <w:p w14:paraId="7BCDC68A" w14:textId="46B10612" w:rsidR="00693B32" w:rsidRPr="00221149" w:rsidRDefault="00693B32" w:rsidP="00693B32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221149">
        <w:rPr>
          <w:rFonts w:ascii="Tahoma" w:hAnsi="Tahoma" w:cs="Tahoma"/>
          <w:b/>
          <w:caps/>
          <w:sz w:val="20"/>
          <w:szCs w:val="20"/>
        </w:rPr>
        <w:t>1</w:t>
      </w:r>
      <w:r>
        <w:rPr>
          <w:rFonts w:ascii="Tahoma" w:hAnsi="Tahoma" w:cs="Tahoma"/>
          <w:b/>
          <w:caps/>
          <w:sz w:val="20"/>
          <w:szCs w:val="20"/>
        </w:rPr>
        <w:t>9</w:t>
      </w:r>
      <w:r w:rsidRPr="00221149">
        <w:rPr>
          <w:rFonts w:ascii="Tahoma" w:hAnsi="Tahoma" w:cs="Tahoma"/>
          <w:b/>
          <w:caps/>
          <w:sz w:val="20"/>
          <w:szCs w:val="20"/>
        </w:rPr>
        <w:t>.2</w:t>
      </w:r>
      <w:r w:rsidRPr="00221149">
        <w:rPr>
          <w:rFonts w:ascii="Tahoma" w:hAnsi="Tahoma" w:cs="Tahoma"/>
          <w:b/>
          <w:caps/>
          <w:sz w:val="20"/>
          <w:szCs w:val="20"/>
        </w:rPr>
        <w:tab/>
      </w:r>
      <w:r w:rsidRPr="00221149">
        <w:rPr>
          <w:rFonts w:ascii="Tahoma" w:hAnsi="Tahoma" w:cs="Tahoma"/>
          <w:b/>
          <w:sz w:val="20"/>
          <w:szCs w:val="20"/>
        </w:rPr>
        <w:t>Právomoc slovenských súdov</w:t>
      </w:r>
    </w:p>
    <w:p w14:paraId="20469F7C" w14:textId="5E61A2D2" w:rsidR="00693B32" w:rsidRPr="007B7B62" w:rsidRDefault="00693B32" w:rsidP="00693B32">
      <w:pPr>
        <w:ind w:left="709" w:hanging="1"/>
        <w:jc w:val="both"/>
        <w:rPr>
          <w:rFonts w:ascii="Tahoma" w:hAnsi="Tahoma" w:cs="Tahoma"/>
          <w:bCs/>
          <w:sz w:val="20"/>
          <w:szCs w:val="20"/>
        </w:rPr>
      </w:pPr>
      <w:r w:rsidRPr="007B7B62">
        <w:rPr>
          <w:rFonts w:ascii="Tahoma" w:hAnsi="Tahoma" w:cs="Tahoma"/>
          <w:bCs/>
          <w:sz w:val="20"/>
          <w:szCs w:val="20"/>
        </w:rPr>
        <w:t>Všetky spory, ktoré vzniknú z tejto Zmluvy, budú predložené na rozhodnutie príslušnému súdu</w:t>
      </w:r>
      <w:r w:rsidR="004A52E3">
        <w:rPr>
          <w:rFonts w:ascii="Tahoma" w:hAnsi="Tahoma" w:cs="Tahoma"/>
          <w:bCs/>
          <w:sz w:val="20"/>
          <w:szCs w:val="20"/>
        </w:rPr>
        <w:t xml:space="preserve"> a budú prerokované</w:t>
      </w:r>
      <w:r w:rsidRPr="007B7B62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podľa</w:t>
      </w:r>
      <w:r w:rsidRPr="007B7B62">
        <w:rPr>
          <w:rFonts w:ascii="Tahoma" w:hAnsi="Tahoma" w:cs="Tahoma"/>
          <w:bCs/>
          <w:sz w:val="20"/>
          <w:szCs w:val="20"/>
        </w:rPr>
        <w:t xml:space="preserve"> Civiln</w:t>
      </w:r>
      <w:r w:rsidR="006F0BD3">
        <w:rPr>
          <w:rFonts w:ascii="Tahoma" w:hAnsi="Tahoma" w:cs="Tahoma"/>
          <w:bCs/>
          <w:sz w:val="20"/>
          <w:szCs w:val="20"/>
        </w:rPr>
        <w:t>ého</w:t>
      </w:r>
      <w:r w:rsidRPr="007B7B62">
        <w:rPr>
          <w:rFonts w:ascii="Tahoma" w:hAnsi="Tahoma" w:cs="Tahoma"/>
          <w:bCs/>
          <w:sz w:val="20"/>
          <w:szCs w:val="20"/>
        </w:rPr>
        <w:t xml:space="preserve"> sporov</w:t>
      </w:r>
      <w:r w:rsidR="006F0BD3">
        <w:rPr>
          <w:rFonts w:ascii="Tahoma" w:hAnsi="Tahoma" w:cs="Tahoma"/>
          <w:bCs/>
          <w:sz w:val="20"/>
          <w:szCs w:val="20"/>
        </w:rPr>
        <w:t>ého</w:t>
      </w:r>
      <w:r w:rsidRPr="007B7B62">
        <w:rPr>
          <w:rFonts w:ascii="Tahoma" w:hAnsi="Tahoma" w:cs="Tahoma"/>
          <w:bCs/>
          <w:sz w:val="20"/>
          <w:szCs w:val="20"/>
        </w:rPr>
        <w:t xml:space="preserve"> poriad</w:t>
      </w:r>
      <w:r w:rsidR="006F0BD3">
        <w:rPr>
          <w:rFonts w:ascii="Tahoma" w:hAnsi="Tahoma" w:cs="Tahoma"/>
          <w:bCs/>
          <w:sz w:val="20"/>
          <w:szCs w:val="20"/>
        </w:rPr>
        <w:t>ku</w:t>
      </w:r>
      <w:r w:rsidRPr="007B7B62">
        <w:rPr>
          <w:rFonts w:ascii="Tahoma" w:hAnsi="Tahoma" w:cs="Tahoma"/>
          <w:bCs/>
          <w:sz w:val="20"/>
          <w:szCs w:val="20"/>
        </w:rPr>
        <w:t xml:space="preserve"> v</w:t>
      </w:r>
      <w:r>
        <w:rPr>
          <w:rFonts w:ascii="Tahoma" w:hAnsi="Tahoma" w:cs="Tahoma"/>
          <w:bCs/>
          <w:sz w:val="20"/>
          <w:szCs w:val="20"/>
        </w:rPr>
        <w:t> </w:t>
      </w:r>
      <w:r w:rsidRPr="007B7B62">
        <w:rPr>
          <w:rFonts w:ascii="Tahoma" w:hAnsi="Tahoma" w:cs="Tahoma"/>
          <w:bCs/>
          <w:sz w:val="20"/>
          <w:szCs w:val="20"/>
        </w:rPr>
        <w:t>znení</w:t>
      </w:r>
      <w:r>
        <w:rPr>
          <w:rFonts w:ascii="Tahoma" w:hAnsi="Tahoma" w:cs="Tahoma"/>
          <w:bCs/>
          <w:sz w:val="20"/>
          <w:szCs w:val="20"/>
        </w:rPr>
        <w:t xml:space="preserve"> neskorších predpisov</w:t>
      </w:r>
      <w:r w:rsidRPr="007B7B62">
        <w:rPr>
          <w:rFonts w:ascii="Tahoma" w:hAnsi="Tahoma" w:cs="Tahoma"/>
          <w:bCs/>
          <w:sz w:val="20"/>
          <w:szCs w:val="20"/>
        </w:rPr>
        <w:t>.</w:t>
      </w:r>
    </w:p>
    <w:p w14:paraId="4075C89C" w14:textId="6C713793" w:rsidR="00D519F3" w:rsidRDefault="00693B32" w:rsidP="00BE1A1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21149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9</w:t>
      </w:r>
      <w:r w:rsidRPr="00221149">
        <w:rPr>
          <w:rFonts w:ascii="Tahoma" w:hAnsi="Tahoma" w:cs="Tahoma"/>
          <w:b/>
          <w:sz w:val="20"/>
          <w:szCs w:val="20"/>
        </w:rPr>
        <w:t>.3</w:t>
      </w:r>
      <w:r w:rsidRPr="00221149">
        <w:rPr>
          <w:rFonts w:ascii="Tahoma" w:hAnsi="Tahoma" w:cs="Tahoma"/>
          <w:b/>
          <w:sz w:val="20"/>
          <w:szCs w:val="20"/>
        </w:rPr>
        <w:tab/>
      </w:r>
      <w:r w:rsidR="00D519F3">
        <w:rPr>
          <w:rFonts w:ascii="Tahoma" w:hAnsi="Tahoma" w:cs="Tahoma"/>
          <w:b/>
          <w:bCs/>
          <w:sz w:val="20"/>
          <w:szCs w:val="20"/>
        </w:rPr>
        <w:t>Referencie</w:t>
      </w:r>
    </w:p>
    <w:p w14:paraId="04FDDACC" w14:textId="1D4EB778" w:rsidR="00D519F3" w:rsidRPr="0082665B" w:rsidRDefault="00D519F3" w:rsidP="00797A8A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DD1D10">
        <w:rPr>
          <w:rFonts w:ascii="Tahoma" w:hAnsi="Tahoma" w:cs="Tahoma"/>
          <w:sz w:val="20"/>
          <w:szCs w:val="20"/>
        </w:rPr>
        <w:t>Projektant</w:t>
      </w:r>
      <w:r w:rsidR="00807297">
        <w:rPr>
          <w:rFonts w:ascii="Tahoma" w:hAnsi="Tahoma" w:cs="Tahoma"/>
          <w:sz w:val="20"/>
          <w:szCs w:val="20"/>
        </w:rPr>
        <w:t xml:space="preserve"> je oprávnený použiť skutočnosť, že dodal Dielo podľa tejto Zmluvy, na referencie, je však povinný chrániť </w:t>
      </w:r>
      <w:r w:rsidR="00807297" w:rsidRPr="0082665B">
        <w:rPr>
          <w:rFonts w:ascii="Tahoma" w:hAnsi="Tahoma" w:cs="Tahoma"/>
          <w:sz w:val="20"/>
          <w:szCs w:val="20"/>
        </w:rPr>
        <w:t xml:space="preserve">oprávnené záujmy </w:t>
      </w:r>
      <w:r w:rsidR="00DD1D10">
        <w:rPr>
          <w:rFonts w:ascii="Tahoma" w:hAnsi="Tahoma" w:cs="Tahoma"/>
          <w:sz w:val="20"/>
          <w:szCs w:val="20"/>
        </w:rPr>
        <w:t>BBSK</w:t>
      </w:r>
      <w:r w:rsidR="00807297" w:rsidRPr="0082665B">
        <w:rPr>
          <w:rFonts w:ascii="Tahoma" w:hAnsi="Tahoma" w:cs="Tahoma"/>
          <w:sz w:val="20"/>
          <w:szCs w:val="20"/>
        </w:rPr>
        <w:t>.</w:t>
      </w:r>
    </w:p>
    <w:p w14:paraId="6D5B87E2" w14:textId="6A982662" w:rsidR="000708FF" w:rsidRPr="0082665B" w:rsidRDefault="00D519F3" w:rsidP="00797A8A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19.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4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="000708FF" w:rsidRPr="0082665B">
        <w:rPr>
          <w:rFonts w:ascii="Tahoma" w:hAnsi="Tahoma" w:cs="Tahoma"/>
          <w:b/>
          <w:bCs/>
          <w:sz w:val="20"/>
          <w:szCs w:val="20"/>
        </w:rPr>
        <w:t>Prílohy</w:t>
      </w:r>
    </w:p>
    <w:p w14:paraId="155A4CAC" w14:textId="68A83C6B" w:rsidR="000708FF" w:rsidRPr="00ED001A" w:rsidRDefault="004143C1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ab/>
      </w:r>
      <w:r w:rsidR="00F3002E" w:rsidRPr="00ED001A">
        <w:rPr>
          <w:rFonts w:ascii="Tahoma" w:hAnsi="Tahoma" w:cs="Tahoma"/>
          <w:sz w:val="20"/>
          <w:szCs w:val="20"/>
        </w:rPr>
        <w:t>P</w:t>
      </w:r>
      <w:r w:rsidRPr="00ED001A">
        <w:rPr>
          <w:rFonts w:ascii="Tahoma" w:hAnsi="Tahoma" w:cs="Tahoma"/>
          <w:sz w:val="20"/>
          <w:szCs w:val="20"/>
        </w:rPr>
        <w:t>rílohy</w:t>
      </w:r>
      <w:r w:rsidR="00F3002E" w:rsidRPr="00ED001A">
        <w:rPr>
          <w:rFonts w:ascii="Tahoma" w:hAnsi="Tahoma" w:cs="Tahoma"/>
          <w:sz w:val="20"/>
          <w:szCs w:val="20"/>
        </w:rPr>
        <w:t xml:space="preserve"> Zmluvy sú:</w:t>
      </w:r>
    </w:p>
    <w:p w14:paraId="1922C005" w14:textId="1240C805" w:rsidR="00F3002E" w:rsidRPr="00BE048C" w:rsidRDefault="00F3002E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ab/>
      </w:r>
      <w:r w:rsidRPr="00BE048C">
        <w:rPr>
          <w:rFonts w:ascii="Tahoma" w:hAnsi="Tahoma" w:cs="Tahoma"/>
          <w:sz w:val="20"/>
          <w:szCs w:val="20"/>
        </w:rPr>
        <w:t xml:space="preserve">(a) Príloha č. 1 – </w:t>
      </w:r>
      <w:r w:rsidR="005646E3" w:rsidRPr="00BE048C">
        <w:rPr>
          <w:rFonts w:ascii="Tahoma" w:hAnsi="Tahoma" w:cs="Tahoma"/>
          <w:sz w:val="20"/>
          <w:szCs w:val="20"/>
        </w:rPr>
        <w:t>Špecifikácia Diela</w:t>
      </w:r>
    </w:p>
    <w:p w14:paraId="6E71D09D" w14:textId="2EAFC857" w:rsidR="00CD56A4" w:rsidRPr="00BE048C" w:rsidRDefault="00F3002E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ab/>
        <w:t>(b) Príloha č. 2</w:t>
      </w:r>
      <w:r w:rsidR="00C66954" w:rsidRPr="00BE048C">
        <w:rPr>
          <w:rFonts w:ascii="Tahoma" w:hAnsi="Tahoma" w:cs="Tahoma"/>
          <w:sz w:val="20"/>
          <w:szCs w:val="20"/>
        </w:rPr>
        <w:t xml:space="preserve"> </w:t>
      </w:r>
      <w:r w:rsidRPr="00BE048C">
        <w:rPr>
          <w:rFonts w:ascii="Tahoma" w:hAnsi="Tahoma" w:cs="Tahoma"/>
          <w:sz w:val="20"/>
          <w:szCs w:val="20"/>
        </w:rPr>
        <w:t xml:space="preserve">– </w:t>
      </w:r>
      <w:r w:rsidR="008937C0" w:rsidRPr="00BE048C">
        <w:rPr>
          <w:rFonts w:ascii="Tahoma" w:hAnsi="Tahoma" w:cs="Tahoma"/>
          <w:sz w:val="20"/>
          <w:szCs w:val="20"/>
        </w:rPr>
        <w:t xml:space="preserve">Špecifikácia Ceny z </w:t>
      </w:r>
      <w:r w:rsidR="008A2F99" w:rsidRPr="00BE048C">
        <w:rPr>
          <w:rFonts w:ascii="Tahoma" w:hAnsi="Tahoma" w:cs="Tahoma"/>
          <w:sz w:val="20"/>
          <w:szCs w:val="20"/>
        </w:rPr>
        <w:t>P</w:t>
      </w:r>
      <w:r w:rsidR="008937C0" w:rsidRPr="00BE048C">
        <w:rPr>
          <w:rFonts w:ascii="Tahoma" w:hAnsi="Tahoma" w:cs="Tahoma"/>
          <w:sz w:val="20"/>
          <w:szCs w:val="20"/>
        </w:rPr>
        <w:t xml:space="preserve">onuky </w:t>
      </w:r>
    </w:p>
    <w:p w14:paraId="1E39F97A" w14:textId="58C2A21E" w:rsidR="00372D27" w:rsidRPr="00BE048C" w:rsidRDefault="00CD56A4" w:rsidP="009F7D26">
      <w:pPr>
        <w:widowControl/>
        <w:autoSpaceDE/>
        <w:autoSpaceDN/>
        <w:ind w:firstLine="708"/>
        <w:contextualSpacing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 xml:space="preserve">(c) Príloha č. 3 </w:t>
      </w:r>
      <w:r w:rsidR="00E116BD" w:rsidRPr="00BE048C">
        <w:rPr>
          <w:rFonts w:ascii="Tahoma" w:hAnsi="Tahoma" w:cs="Tahoma"/>
          <w:sz w:val="20"/>
          <w:szCs w:val="20"/>
        </w:rPr>
        <w:t>–</w:t>
      </w:r>
      <w:r w:rsidRPr="00BE048C">
        <w:rPr>
          <w:rFonts w:ascii="Tahoma" w:hAnsi="Tahoma" w:cs="Tahoma"/>
          <w:sz w:val="20"/>
          <w:szCs w:val="20"/>
        </w:rPr>
        <w:t xml:space="preserve"> </w:t>
      </w:r>
      <w:r w:rsidR="00436FB1" w:rsidRPr="00BE048C">
        <w:rPr>
          <w:rFonts w:ascii="Tahoma" w:hAnsi="Tahoma" w:cs="Tahoma"/>
          <w:sz w:val="20"/>
          <w:szCs w:val="20"/>
        </w:rPr>
        <w:t>Z</w:t>
      </w:r>
      <w:r w:rsidR="00E116BD" w:rsidRPr="00BE048C">
        <w:rPr>
          <w:rFonts w:ascii="Tahoma" w:hAnsi="Tahoma" w:cs="Tahoma"/>
          <w:sz w:val="20"/>
          <w:szCs w:val="20"/>
        </w:rPr>
        <w:t>oznam subdodávateľov</w:t>
      </w:r>
    </w:p>
    <w:p w14:paraId="3C7F8776" w14:textId="0CEE39EA" w:rsidR="005C51DC" w:rsidRDefault="005C51DC" w:rsidP="00F47F94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BE048C">
        <w:rPr>
          <w:rFonts w:ascii="Tahoma" w:hAnsi="Tahoma" w:cs="Tahoma"/>
          <w:sz w:val="20"/>
          <w:szCs w:val="20"/>
        </w:rPr>
        <w:t>(</w:t>
      </w:r>
      <w:r w:rsidR="009F7D26" w:rsidRPr="00BE048C">
        <w:rPr>
          <w:rFonts w:ascii="Tahoma" w:hAnsi="Tahoma" w:cs="Tahoma"/>
          <w:sz w:val="20"/>
          <w:szCs w:val="20"/>
        </w:rPr>
        <w:t>d</w:t>
      </w:r>
      <w:r w:rsidRPr="00BE048C">
        <w:rPr>
          <w:rFonts w:ascii="Tahoma" w:hAnsi="Tahoma" w:cs="Tahoma"/>
          <w:sz w:val="20"/>
          <w:szCs w:val="20"/>
        </w:rPr>
        <w:t xml:space="preserve">) Príloha č. </w:t>
      </w:r>
      <w:r w:rsidR="009F7D26" w:rsidRPr="00BE048C">
        <w:rPr>
          <w:rFonts w:ascii="Tahoma" w:hAnsi="Tahoma" w:cs="Tahoma"/>
          <w:sz w:val="20"/>
          <w:szCs w:val="20"/>
        </w:rPr>
        <w:t>4</w:t>
      </w:r>
      <w:r w:rsidRPr="00BE048C">
        <w:rPr>
          <w:rFonts w:ascii="Tahoma" w:hAnsi="Tahoma" w:cs="Tahoma"/>
          <w:sz w:val="20"/>
          <w:szCs w:val="20"/>
        </w:rPr>
        <w:t xml:space="preserve"> - </w:t>
      </w:r>
      <w:r w:rsidRPr="00BE048C">
        <w:rPr>
          <w:rFonts w:ascii="Tahoma" w:hAnsi="Tahoma" w:cs="Tahoma"/>
          <w:bCs/>
          <w:sz w:val="20"/>
          <w:szCs w:val="20"/>
        </w:rPr>
        <w:t>Politika nakladania so stavebnými odpadmi a odpadmi z demolácií</w:t>
      </w:r>
    </w:p>
    <w:p w14:paraId="443C10A4" w14:textId="206D5A9D" w:rsidR="000708FF" w:rsidRPr="0082665B" w:rsidRDefault="000708FF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5</w:t>
      </w:r>
      <w:r w:rsidRPr="0082665B">
        <w:rPr>
          <w:rFonts w:ascii="Tahoma" w:hAnsi="Tahoma" w:cs="Tahoma"/>
          <w:b/>
          <w:bCs/>
          <w:sz w:val="20"/>
          <w:szCs w:val="20"/>
        </w:rPr>
        <w:tab/>
        <w:t>Rovnopisy</w:t>
      </w:r>
    </w:p>
    <w:p w14:paraId="649BF8F2" w14:textId="26614419" w:rsidR="001C2203" w:rsidRPr="00F47F94" w:rsidRDefault="001C2203" w:rsidP="000F0292">
      <w:pPr>
        <w:pStyle w:val="Odsekzoznamu"/>
        <w:ind w:left="709" w:firstLine="0"/>
        <w:rPr>
          <w:rFonts w:ascii="Tahoma" w:hAnsi="Tahoma" w:cs="Tahoma"/>
          <w:sz w:val="20"/>
          <w:szCs w:val="20"/>
        </w:rPr>
      </w:pPr>
      <w:r w:rsidRPr="00F47F94">
        <w:rPr>
          <w:rFonts w:ascii="Tahoma" w:hAnsi="Tahoma" w:cs="Tahoma"/>
          <w:sz w:val="20"/>
          <w:szCs w:val="20"/>
        </w:rPr>
        <w:t xml:space="preserve">Zmluva sa v listinnej forme vyhotovuje </w:t>
      </w:r>
      <w:r w:rsidRPr="00F47F94">
        <w:rPr>
          <w:rFonts w:ascii="Tahoma" w:hAnsi="Tahoma" w:cs="Tahoma"/>
          <w:b/>
          <w:bCs/>
          <w:sz w:val="20"/>
          <w:szCs w:val="20"/>
        </w:rPr>
        <w:t>v štyroch rovnopisoch</w:t>
      </w:r>
      <w:r w:rsidRPr="00F47F94">
        <w:rPr>
          <w:rFonts w:ascii="Tahoma" w:hAnsi="Tahoma" w:cs="Tahoma"/>
          <w:sz w:val="20"/>
          <w:szCs w:val="20"/>
        </w:rPr>
        <w:t xml:space="preserve">, </w:t>
      </w:r>
      <w:r w:rsidRPr="000F0292">
        <w:rPr>
          <w:rFonts w:ascii="Tahoma" w:hAnsi="Tahoma" w:cs="Tahoma"/>
          <w:sz w:val="20"/>
          <w:szCs w:val="20"/>
        </w:rPr>
        <w:t>z ktorých po podpise každá Zmluvná strana dostane dva rovnopisy.</w:t>
      </w:r>
      <w:r w:rsidR="000F0292" w:rsidRPr="000F0292">
        <w:rPr>
          <w:rFonts w:ascii="Tahoma" w:hAnsi="Tahoma" w:cs="Tahoma"/>
          <w:sz w:val="20"/>
          <w:szCs w:val="20"/>
        </w:rPr>
        <w:t xml:space="preserve"> </w:t>
      </w:r>
      <w:r w:rsidRPr="00F47F94">
        <w:rPr>
          <w:rFonts w:ascii="Tahoma" w:hAnsi="Tahoma" w:cs="Tahoma"/>
          <w:sz w:val="20"/>
          <w:szCs w:val="20"/>
        </w:rPr>
        <w:t xml:space="preserve">Dohoda </w:t>
      </w:r>
      <w:r w:rsidRPr="00F47F94">
        <w:rPr>
          <w:rFonts w:ascii="Tahoma" w:hAnsi="Tahoma" w:cs="Tahoma"/>
          <w:bCs/>
          <w:sz w:val="20"/>
          <w:szCs w:val="20"/>
        </w:rPr>
        <w:t>Zmluvných strán o počte rovnopisov sa neuplatní v prípade, ak k uzavretiu Zmluvy</w:t>
      </w:r>
      <w:r w:rsidRPr="00F47F94">
        <w:rPr>
          <w:rFonts w:ascii="Tahoma" w:hAnsi="Tahoma" w:cs="Tahoma"/>
          <w:sz w:val="20"/>
          <w:szCs w:val="20"/>
        </w:rPr>
        <w:t xml:space="preserve"> dochádza elektronicky prostredníctvom kvalifikovaných elektronických podpisov osôb oprávnených konať za Zmluvné strany. </w:t>
      </w:r>
    </w:p>
    <w:p w14:paraId="603B0AC9" w14:textId="363BB369" w:rsidR="000708FF" w:rsidRPr="0082665B" w:rsidRDefault="000708FF" w:rsidP="00050C3D">
      <w:pPr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6</w:t>
      </w:r>
      <w:r w:rsidRPr="0082665B">
        <w:rPr>
          <w:rFonts w:ascii="Tahoma" w:hAnsi="Tahoma" w:cs="Tahoma"/>
          <w:b/>
          <w:bCs/>
          <w:sz w:val="20"/>
          <w:szCs w:val="20"/>
        </w:rPr>
        <w:tab/>
        <w:t>Prežívajúce ustanovenia</w:t>
      </w:r>
    </w:p>
    <w:p w14:paraId="54199B02" w14:textId="520292EC" w:rsidR="000708FF" w:rsidRPr="0082665B" w:rsidRDefault="00CD0DD5" w:rsidP="00050C3D">
      <w:pPr>
        <w:pStyle w:val="Odsekzoznamu"/>
        <w:ind w:left="709" w:firstLine="0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Ak</w:t>
      </w:r>
      <w:r w:rsidR="000708FF" w:rsidRPr="0082665B">
        <w:rPr>
          <w:rFonts w:ascii="Tahoma" w:hAnsi="Tahoma" w:cs="Tahoma"/>
          <w:sz w:val="20"/>
          <w:szCs w:val="20"/>
        </w:rPr>
        <w:t xml:space="preserve"> Zmluva z akýchkoľvek dôvodov zanikne, Zmluvné strany si vymienili, </w:t>
      </w:r>
      <w:r w:rsidR="000708FF" w:rsidRPr="00BE048C">
        <w:rPr>
          <w:rFonts w:ascii="Tahoma" w:hAnsi="Tahoma" w:cs="Tahoma"/>
          <w:sz w:val="20"/>
          <w:szCs w:val="20"/>
        </w:rPr>
        <w:t>že</w:t>
      </w:r>
      <w:r w:rsidR="000629A1" w:rsidRPr="00BE048C">
        <w:rPr>
          <w:rFonts w:ascii="Tahoma" w:hAnsi="Tahoma" w:cs="Tahoma"/>
          <w:sz w:val="20"/>
          <w:szCs w:val="20"/>
        </w:rPr>
        <w:t xml:space="preserve"> </w:t>
      </w:r>
      <w:r w:rsidR="0053307C" w:rsidRPr="00BE048C">
        <w:rPr>
          <w:rFonts w:ascii="Tahoma" w:hAnsi="Tahoma" w:cs="Tahoma"/>
          <w:sz w:val="20"/>
          <w:szCs w:val="20"/>
        </w:rPr>
        <w:t>čl.</w:t>
      </w:r>
      <w:r w:rsidR="000629A1" w:rsidRPr="00BE048C">
        <w:rPr>
          <w:rFonts w:ascii="Tahoma" w:hAnsi="Tahoma" w:cs="Tahoma"/>
          <w:sz w:val="20"/>
          <w:szCs w:val="20"/>
        </w:rPr>
        <w:t xml:space="preserve"> 1</w:t>
      </w:r>
      <w:r w:rsidR="000629A1" w:rsidRPr="00FA1640">
        <w:rPr>
          <w:rFonts w:ascii="Tahoma" w:hAnsi="Tahoma" w:cs="Tahoma"/>
          <w:sz w:val="20"/>
          <w:szCs w:val="20"/>
        </w:rPr>
        <w:t>,</w:t>
      </w:r>
      <w:r w:rsidR="000629A1" w:rsidRPr="0082665B">
        <w:rPr>
          <w:rFonts w:ascii="Tahoma" w:hAnsi="Tahoma" w:cs="Tahoma"/>
          <w:sz w:val="20"/>
          <w:szCs w:val="20"/>
        </w:rPr>
        <w:t xml:space="preserve"> ako aj</w:t>
      </w:r>
      <w:r w:rsidR="00FE1F09" w:rsidRPr="0082665B">
        <w:rPr>
          <w:rFonts w:ascii="Tahoma" w:hAnsi="Tahoma" w:cs="Tahoma"/>
          <w:sz w:val="20"/>
          <w:szCs w:val="20"/>
        </w:rPr>
        <w:t xml:space="preserve"> body tejto Zmluvy, v ktorých je tak výslovne uvedené, </w:t>
      </w:r>
      <w:r w:rsidR="000708FF" w:rsidRPr="0082665B">
        <w:rPr>
          <w:rFonts w:ascii="Tahoma" w:hAnsi="Tahoma" w:cs="Tahoma"/>
          <w:sz w:val="20"/>
          <w:szCs w:val="20"/>
        </w:rPr>
        <w:t xml:space="preserve"> </w:t>
      </w:r>
      <w:r w:rsidR="00FE1F09" w:rsidRPr="0082665B">
        <w:rPr>
          <w:rFonts w:ascii="Tahoma" w:hAnsi="Tahoma" w:cs="Tahoma"/>
          <w:sz w:val="20"/>
          <w:szCs w:val="20"/>
        </w:rPr>
        <w:t xml:space="preserve">ako aj </w:t>
      </w:r>
      <w:r w:rsidR="000708FF" w:rsidRPr="0082665B">
        <w:rPr>
          <w:rFonts w:ascii="Tahoma" w:hAnsi="Tahoma" w:cs="Tahoma"/>
          <w:sz w:val="20"/>
          <w:szCs w:val="20"/>
        </w:rPr>
        <w:t xml:space="preserve">body tejto Zmluvy týkajúce sa </w:t>
      </w:r>
      <w:r w:rsidRPr="0082665B">
        <w:rPr>
          <w:rFonts w:ascii="Tahoma" w:hAnsi="Tahoma" w:cs="Tahoma"/>
          <w:sz w:val="20"/>
          <w:szCs w:val="20"/>
        </w:rPr>
        <w:t xml:space="preserve">kontroly, </w:t>
      </w:r>
      <w:r w:rsidR="005D6A30" w:rsidRPr="0082665B">
        <w:rPr>
          <w:rFonts w:ascii="Tahoma" w:hAnsi="Tahoma" w:cs="Tahoma"/>
          <w:sz w:val="20"/>
          <w:szCs w:val="20"/>
        </w:rPr>
        <w:t xml:space="preserve">zodpovednosti za vady, </w:t>
      </w:r>
      <w:r w:rsidR="004A52E3">
        <w:rPr>
          <w:rFonts w:ascii="Tahoma" w:hAnsi="Tahoma" w:cs="Tahoma"/>
          <w:sz w:val="20"/>
          <w:szCs w:val="20"/>
        </w:rPr>
        <w:t>zodpovednosti za škodu</w:t>
      </w:r>
      <w:r w:rsidR="005D6A30" w:rsidRPr="0082665B">
        <w:rPr>
          <w:rFonts w:ascii="Tahoma" w:hAnsi="Tahoma" w:cs="Tahoma"/>
          <w:sz w:val="20"/>
          <w:szCs w:val="20"/>
        </w:rPr>
        <w:t>,</w:t>
      </w:r>
      <w:r w:rsidR="00A17F9D" w:rsidRPr="0082665B">
        <w:rPr>
          <w:rFonts w:ascii="Tahoma" w:hAnsi="Tahoma" w:cs="Tahoma"/>
          <w:sz w:val="20"/>
          <w:szCs w:val="20"/>
        </w:rPr>
        <w:t xml:space="preserve"> </w:t>
      </w:r>
      <w:r w:rsidR="000708FF" w:rsidRPr="0082665B">
        <w:rPr>
          <w:rFonts w:ascii="Tahoma" w:hAnsi="Tahoma" w:cs="Tahoma"/>
          <w:sz w:val="20"/>
          <w:szCs w:val="20"/>
        </w:rPr>
        <w:t>zmluvných pokút, </w:t>
      </w:r>
      <w:r w:rsidR="00F3002E" w:rsidRPr="0082665B">
        <w:rPr>
          <w:rFonts w:ascii="Tahoma" w:hAnsi="Tahoma" w:cs="Tahoma"/>
          <w:sz w:val="20"/>
          <w:szCs w:val="20"/>
        </w:rPr>
        <w:t xml:space="preserve">sľubu odškodnenia, </w:t>
      </w:r>
      <w:r w:rsidR="000708FF" w:rsidRPr="0082665B">
        <w:rPr>
          <w:rFonts w:ascii="Tahoma" w:hAnsi="Tahoma" w:cs="Tahoma"/>
          <w:sz w:val="20"/>
          <w:szCs w:val="20"/>
        </w:rPr>
        <w:t>dôverných informácií a</w:t>
      </w:r>
      <w:r w:rsidRPr="0082665B">
        <w:rPr>
          <w:rFonts w:ascii="Tahoma" w:hAnsi="Tahoma" w:cs="Tahoma"/>
          <w:sz w:val="20"/>
          <w:szCs w:val="20"/>
        </w:rPr>
        <w:t> ochrany osobných údajov</w:t>
      </w:r>
      <w:r w:rsidR="000708FF" w:rsidRPr="0082665B">
        <w:rPr>
          <w:rFonts w:ascii="Tahoma" w:hAnsi="Tahoma" w:cs="Tahoma"/>
          <w:sz w:val="20"/>
          <w:szCs w:val="20"/>
        </w:rPr>
        <w:t xml:space="preserve">, </w:t>
      </w:r>
      <w:r w:rsidR="004A52E3">
        <w:rPr>
          <w:rFonts w:ascii="Tahoma" w:hAnsi="Tahoma" w:cs="Tahoma"/>
          <w:sz w:val="20"/>
          <w:szCs w:val="20"/>
        </w:rPr>
        <w:t>K</w:t>
      </w:r>
      <w:r w:rsidR="000708FF" w:rsidRPr="0082665B">
        <w:rPr>
          <w:rFonts w:ascii="Tahoma" w:hAnsi="Tahoma" w:cs="Tahoma"/>
          <w:sz w:val="20"/>
          <w:szCs w:val="20"/>
        </w:rPr>
        <w:t xml:space="preserve">orešpondencie a všetky </w:t>
      </w:r>
      <w:r w:rsidR="00F3002E" w:rsidRPr="0082665B">
        <w:rPr>
          <w:rFonts w:ascii="Tahoma" w:hAnsi="Tahoma" w:cs="Tahoma"/>
          <w:sz w:val="20"/>
          <w:szCs w:val="20"/>
        </w:rPr>
        <w:t xml:space="preserve">ustanovenia </w:t>
      </w:r>
      <w:r w:rsidR="00DA4CF4" w:rsidRPr="0082665B">
        <w:rPr>
          <w:rFonts w:ascii="Tahoma" w:hAnsi="Tahoma" w:cs="Tahoma"/>
          <w:sz w:val="20"/>
          <w:szCs w:val="20"/>
        </w:rPr>
        <w:t xml:space="preserve">tohto </w:t>
      </w:r>
      <w:r w:rsidR="0053307C" w:rsidRPr="00BE048C">
        <w:rPr>
          <w:rFonts w:ascii="Tahoma" w:hAnsi="Tahoma" w:cs="Tahoma"/>
          <w:sz w:val="20"/>
          <w:szCs w:val="20"/>
        </w:rPr>
        <w:t xml:space="preserve">čl. </w:t>
      </w:r>
      <w:r w:rsidR="00647093" w:rsidRPr="00BE048C">
        <w:rPr>
          <w:rFonts w:ascii="Tahoma" w:hAnsi="Tahoma" w:cs="Tahoma"/>
          <w:sz w:val="20"/>
          <w:szCs w:val="20"/>
        </w:rPr>
        <w:t>19</w:t>
      </w:r>
      <w:r w:rsidR="00F3002E" w:rsidRPr="00BE048C">
        <w:rPr>
          <w:rFonts w:ascii="Tahoma" w:hAnsi="Tahoma" w:cs="Tahoma"/>
          <w:sz w:val="20"/>
          <w:szCs w:val="20"/>
        </w:rPr>
        <w:t xml:space="preserve"> </w:t>
      </w:r>
      <w:r w:rsidR="000708FF" w:rsidRPr="00BE048C">
        <w:rPr>
          <w:rFonts w:ascii="Tahoma" w:hAnsi="Tahoma" w:cs="Tahoma"/>
          <w:sz w:val="20"/>
          <w:szCs w:val="20"/>
        </w:rPr>
        <w:t>zánikom</w:t>
      </w:r>
      <w:r w:rsidR="000708FF" w:rsidRPr="0082665B">
        <w:rPr>
          <w:rFonts w:ascii="Tahoma" w:hAnsi="Tahoma" w:cs="Tahoma"/>
          <w:sz w:val="20"/>
          <w:szCs w:val="20"/>
        </w:rPr>
        <w:t xml:space="preserve"> Zmluvy</w:t>
      </w:r>
      <w:r w:rsidR="00F3002E" w:rsidRPr="0082665B">
        <w:rPr>
          <w:rFonts w:ascii="Tahoma" w:hAnsi="Tahoma" w:cs="Tahoma"/>
          <w:sz w:val="20"/>
          <w:szCs w:val="20"/>
        </w:rPr>
        <w:t>, i keď to v nich nie je výslovne dohodnuté</w:t>
      </w:r>
      <w:r w:rsidR="00BE2CFC" w:rsidRPr="0082665B">
        <w:rPr>
          <w:rFonts w:ascii="Tahoma" w:hAnsi="Tahoma" w:cs="Tahoma"/>
          <w:sz w:val="20"/>
          <w:szCs w:val="20"/>
        </w:rPr>
        <w:t>, nezanikajú</w:t>
      </w:r>
      <w:r w:rsidR="000708FF" w:rsidRPr="0082665B">
        <w:rPr>
          <w:rFonts w:ascii="Tahoma" w:hAnsi="Tahoma" w:cs="Tahoma"/>
          <w:sz w:val="20"/>
          <w:szCs w:val="20"/>
        </w:rPr>
        <w:t>.</w:t>
      </w:r>
    </w:p>
    <w:p w14:paraId="755C7B55" w14:textId="6696EE47" w:rsidR="000708FF" w:rsidRPr="007B7B62" w:rsidRDefault="00B14A60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7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="000708FF" w:rsidRPr="0082665B">
        <w:rPr>
          <w:rFonts w:ascii="Tahoma" w:hAnsi="Tahoma" w:cs="Tahoma"/>
          <w:b/>
          <w:bCs/>
          <w:sz w:val="20"/>
          <w:szCs w:val="20"/>
        </w:rPr>
        <w:t>Záverečné vyhlásenia</w:t>
      </w:r>
    </w:p>
    <w:p w14:paraId="77F46363" w14:textId="02904E1F" w:rsidR="000708FF" w:rsidRPr="007B7B62" w:rsidRDefault="000708FF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Zmluvné strany vyhlasujú, že majú spôsobilosť na právne úkony v plnom rozsahu a ich zmluvná voľnosť nie je žiadnym spôsobom obmedzená. Zmluvné strany ďalej vyhlasujú, že Zmluvu uzatvorili na základe ich skutočnej, slobodnej a vážnej vôle, ktorú prejavili určito a zrozumiteľne, Zmluvu uzatvorili dobromyseľne a v dobrej viere a neuzatvorili ju ani v omyle, ani pod nátlakom a ani v tiesni alebo za nápadne nevýhodných podmienok, Zmluvu si prečítali, obsahu Zmluvy porozumeli a na znak súhlasu s obsahom Zmluvy ju podp</w:t>
      </w:r>
      <w:r w:rsidR="004E1276">
        <w:rPr>
          <w:rFonts w:ascii="Tahoma" w:hAnsi="Tahoma" w:cs="Tahoma"/>
          <w:sz w:val="20"/>
          <w:szCs w:val="20"/>
        </w:rPr>
        <w:t>isujú</w:t>
      </w:r>
      <w:r w:rsidRPr="007B7B62">
        <w:rPr>
          <w:rFonts w:ascii="Tahoma" w:hAnsi="Tahoma" w:cs="Tahoma"/>
          <w:sz w:val="20"/>
          <w:szCs w:val="20"/>
        </w:rPr>
        <w:t>.</w:t>
      </w:r>
    </w:p>
    <w:p w14:paraId="015DF848" w14:textId="77777777" w:rsidR="0067304F" w:rsidRPr="007B7B62" w:rsidRDefault="0067304F" w:rsidP="00050C3D">
      <w:pPr>
        <w:widowControl/>
        <w:tabs>
          <w:tab w:val="left" w:pos="1134"/>
        </w:tabs>
        <w:ind w:left="1134" w:hanging="425"/>
        <w:jc w:val="both"/>
        <w:rPr>
          <w:rStyle w:val="iadneA"/>
          <w:rFonts w:ascii="Tahoma" w:hAnsi="Tahoma" w:cs="Tahoma"/>
          <w:sz w:val="20"/>
          <w:szCs w:val="20"/>
        </w:rPr>
      </w:pPr>
    </w:p>
    <w:p w14:paraId="0D4ECEFF" w14:textId="7D7C306A" w:rsidR="000708FF" w:rsidRPr="007B7B62" w:rsidRDefault="000C5601" w:rsidP="00050C3D">
      <w:pPr>
        <w:pStyle w:val="Zkladntext"/>
        <w:rPr>
          <w:rFonts w:ascii="Tahoma" w:hAnsi="Tahoma" w:cs="Tahoma"/>
          <w:bCs/>
          <w:sz w:val="20"/>
          <w:szCs w:val="20"/>
        </w:rPr>
      </w:pPr>
      <w:r w:rsidRPr="00BE048C">
        <w:rPr>
          <w:rFonts w:ascii="Tahoma" w:hAnsi="Tahoma" w:cs="Tahoma"/>
          <w:bCs/>
          <w:sz w:val="20"/>
          <w:szCs w:val="20"/>
        </w:rPr>
        <w:t>V Banskej Bystrici</w:t>
      </w:r>
      <w:r w:rsidR="00E34174" w:rsidRPr="00BE048C">
        <w:rPr>
          <w:rFonts w:ascii="Tahoma" w:hAnsi="Tahoma" w:cs="Tahoma"/>
          <w:bCs/>
          <w:sz w:val="20"/>
          <w:szCs w:val="20"/>
        </w:rPr>
        <w:t>,</w:t>
      </w:r>
      <w:r w:rsidR="00E34174">
        <w:rPr>
          <w:rFonts w:ascii="Tahoma" w:hAnsi="Tahoma" w:cs="Tahoma"/>
          <w:bCs/>
          <w:sz w:val="20"/>
          <w:szCs w:val="20"/>
        </w:rPr>
        <w:t xml:space="preserve"> </w:t>
      </w:r>
      <w:r w:rsidR="000708FF" w:rsidRPr="007B7B62">
        <w:rPr>
          <w:rFonts w:ascii="Tahoma" w:hAnsi="Tahoma" w:cs="Tahoma"/>
          <w:bCs/>
          <w:sz w:val="20"/>
          <w:szCs w:val="20"/>
        </w:rPr>
        <w:t xml:space="preserve">dňa: </w:t>
      </w:r>
      <w:proofErr w:type="spellStart"/>
      <w:r w:rsidR="000708FF" w:rsidRPr="007B7B62">
        <w:rPr>
          <w:rFonts w:ascii="Tahoma" w:hAnsi="Tahoma" w:cs="Tahoma"/>
          <w:bCs/>
          <w:sz w:val="20"/>
          <w:szCs w:val="20"/>
          <w:highlight w:val="yellow"/>
        </w:rPr>
        <w:t>xxxxx</w:t>
      </w:r>
      <w:proofErr w:type="spellEnd"/>
      <w:r w:rsidR="000708FF" w:rsidRPr="007B7B62">
        <w:rPr>
          <w:rFonts w:ascii="Tahoma" w:hAnsi="Tahoma" w:cs="Tahoma"/>
          <w:bCs/>
          <w:sz w:val="20"/>
          <w:szCs w:val="20"/>
        </w:rPr>
        <w:t xml:space="preserve"> </w:t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CD0DD5" w:rsidRPr="007B7B62">
        <w:rPr>
          <w:rFonts w:ascii="Tahoma" w:hAnsi="Tahoma" w:cs="Tahoma"/>
          <w:bCs/>
          <w:sz w:val="20"/>
          <w:szCs w:val="20"/>
        </w:rPr>
        <w:tab/>
      </w:r>
      <w:r w:rsidR="000708FF" w:rsidRPr="00C834AF">
        <w:rPr>
          <w:rFonts w:ascii="Tahoma" w:hAnsi="Tahoma" w:cs="Tahoma"/>
          <w:bCs/>
          <w:sz w:val="20"/>
          <w:szCs w:val="20"/>
          <w:highlight w:val="green"/>
        </w:rPr>
        <w:t>................,</w:t>
      </w:r>
      <w:r w:rsidR="000708FF" w:rsidRPr="007B7B62">
        <w:rPr>
          <w:rFonts w:ascii="Tahoma" w:hAnsi="Tahoma" w:cs="Tahoma"/>
          <w:bCs/>
          <w:sz w:val="20"/>
          <w:szCs w:val="20"/>
        </w:rPr>
        <w:t xml:space="preserve"> dňa: </w:t>
      </w:r>
      <w:proofErr w:type="spellStart"/>
      <w:r w:rsidR="000708FF" w:rsidRPr="00C834AF">
        <w:rPr>
          <w:rFonts w:ascii="Tahoma" w:hAnsi="Tahoma" w:cs="Tahoma"/>
          <w:bCs/>
          <w:sz w:val="20"/>
          <w:szCs w:val="20"/>
          <w:highlight w:val="green"/>
        </w:rPr>
        <w:t>xxxxx</w:t>
      </w:r>
      <w:proofErr w:type="spellEnd"/>
    </w:p>
    <w:p w14:paraId="2367B254" w14:textId="77777777" w:rsidR="000708FF" w:rsidRPr="007B7B62" w:rsidRDefault="000708FF" w:rsidP="00050C3D">
      <w:pPr>
        <w:widowControl/>
        <w:tabs>
          <w:tab w:val="left" w:pos="5245"/>
        </w:tabs>
        <w:jc w:val="both"/>
        <w:rPr>
          <w:rFonts w:ascii="Tahoma" w:hAnsi="Tahoma" w:cs="Tahoma"/>
          <w:sz w:val="20"/>
          <w:szCs w:val="20"/>
        </w:rPr>
      </w:pPr>
    </w:p>
    <w:p w14:paraId="5F26B0C2" w14:textId="43AB274C" w:rsidR="000708FF" w:rsidRPr="007B7B62" w:rsidRDefault="00A90647" w:rsidP="00050C3D">
      <w:pPr>
        <w:widowControl/>
        <w:tabs>
          <w:tab w:val="center" w:pos="156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BBSK</w:t>
      </w:r>
      <w:r w:rsidR="000708FF" w:rsidRPr="007B7B62">
        <w:rPr>
          <w:rFonts w:ascii="Tahoma" w:hAnsi="Tahoma" w:cs="Tahoma"/>
          <w:b/>
          <w:sz w:val="20"/>
          <w:szCs w:val="20"/>
        </w:rPr>
        <w:t>:</w:t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>Projektant</w:t>
      </w:r>
      <w:r w:rsidR="000708FF" w:rsidRPr="007B7B62">
        <w:rPr>
          <w:rFonts w:ascii="Tahoma" w:hAnsi="Tahoma" w:cs="Tahoma"/>
          <w:b/>
          <w:sz w:val="20"/>
          <w:szCs w:val="20"/>
        </w:rPr>
        <w:t>:</w:t>
      </w:r>
    </w:p>
    <w:p w14:paraId="6A57FEDB" w14:textId="7F2BA88B" w:rsidR="000708FF" w:rsidRDefault="000708F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48EDC5EC" w14:textId="64CEB816" w:rsidR="005A48CF" w:rsidRDefault="005A48C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69791D86" w14:textId="77777777" w:rsidR="005A48CF" w:rsidRPr="007B7B62" w:rsidRDefault="005A48C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61333EA8" w14:textId="77777777" w:rsidR="000708FF" w:rsidRPr="007B7B62" w:rsidRDefault="000708FF" w:rsidP="00050C3D">
      <w:pPr>
        <w:widowControl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.........................................</w:t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  <w:t>.........................................</w:t>
      </w:r>
    </w:p>
    <w:p w14:paraId="05F798F0" w14:textId="511BA9F8" w:rsidR="000708FF" w:rsidRPr="009779AC" w:rsidRDefault="000C5601" w:rsidP="00050C3D">
      <w:pPr>
        <w:widowControl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983B45">
        <w:rPr>
          <w:rFonts w:ascii="Tahoma" w:hAnsi="Tahoma" w:cs="Tahoma"/>
          <w:b/>
          <w:bCs/>
          <w:sz w:val="20"/>
          <w:szCs w:val="20"/>
        </w:rPr>
        <w:t>Banskobystrický samosprávny kraj</w:t>
      </w:r>
      <w:r w:rsidRPr="00983B45">
        <w:rPr>
          <w:rFonts w:ascii="Tahoma" w:hAnsi="Tahoma" w:cs="Tahoma"/>
          <w:b/>
          <w:bCs/>
          <w:sz w:val="20"/>
          <w:szCs w:val="20"/>
        </w:rPr>
        <w:tab/>
      </w:r>
      <w:r w:rsidR="000708FF" w:rsidRPr="00983B45">
        <w:rPr>
          <w:rFonts w:ascii="Tahoma" w:hAnsi="Tahoma" w:cs="Tahoma"/>
          <w:b/>
          <w:bCs/>
          <w:sz w:val="20"/>
          <w:szCs w:val="20"/>
        </w:rPr>
        <w:tab/>
      </w:r>
      <w:r w:rsidR="007D7416" w:rsidRPr="00983B45">
        <w:rPr>
          <w:rFonts w:ascii="Tahoma" w:hAnsi="Tahoma" w:cs="Tahoma"/>
          <w:b/>
          <w:bCs/>
          <w:sz w:val="20"/>
          <w:szCs w:val="20"/>
        </w:rPr>
        <w:tab/>
      </w:r>
      <w:r w:rsidR="007D7416" w:rsidRPr="00C834AF">
        <w:rPr>
          <w:rFonts w:ascii="Tahoma" w:hAnsi="Tahoma" w:cs="Tahoma"/>
          <w:b/>
          <w:bCs/>
          <w:sz w:val="20"/>
          <w:szCs w:val="20"/>
          <w:highlight w:val="green"/>
        </w:rPr>
        <w:t>O</w:t>
      </w:r>
      <w:r w:rsidR="00CD0DD5" w:rsidRPr="00C834AF">
        <w:rPr>
          <w:rFonts w:ascii="Tahoma" w:hAnsi="Tahoma" w:cs="Tahoma"/>
          <w:b/>
          <w:bCs/>
          <w:sz w:val="20"/>
          <w:szCs w:val="20"/>
          <w:highlight w:val="green"/>
        </w:rPr>
        <w:t>bchodné meno</w:t>
      </w:r>
    </w:p>
    <w:p w14:paraId="69C3419A" w14:textId="180F5C3D" w:rsidR="00D64830" w:rsidRPr="007B7B62" w:rsidRDefault="00CA585A" w:rsidP="00050C3D">
      <w:pPr>
        <w:widowControl/>
        <w:jc w:val="both"/>
        <w:rPr>
          <w:rFonts w:ascii="Tahoma" w:hAnsi="Tahoma" w:cs="Tahoma"/>
          <w:sz w:val="20"/>
          <w:szCs w:val="20"/>
        </w:rPr>
      </w:pPr>
      <w:r w:rsidRPr="00983B45">
        <w:rPr>
          <w:rFonts w:ascii="Tahoma" w:hAnsi="Tahoma" w:cs="Tahoma"/>
          <w:sz w:val="20"/>
          <w:szCs w:val="20"/>
        </w:rPr>
        <w:t xml:space="preserve">Mgr. Ondrej </w:t>
      </w:r>
      <w:proofErr w:type="spellStart"/>
      <w:r w:rsidRPr="00983B45">
        <w:rPr>
          <w:rFonts w:ascii="Tahoma" w:hAnsi="Tahoma" w:cs="Tahoma"/>
          <w:sz w:val="20"/>
          <w:szCs w:val="20"/>
        </w:rPr>
        <w:t>Lunter</w:t>
      </w:r>
      <w:proofErr w:type="spellEnd"/>
      <w:r w:rsidRPr="00983B45">
        <w:rPr>
          <w:rFonts w:ascii="Tahoma" w:hAnsi="Tahoma" w:cs="Tahoma"/>
          <w:sz w:val="20"/>
          <w:szCs w:val="20"/>
        </w:rPr>
        <w:t>, preds</w:t>
      </w:r>
      <w:r w:rsidR="004140AD" w:rsidRPr="00983B45">
        <w:rPr>
          <w:rFonts w:ascii="Tahoma" w:hAnsi="Tahoma" w:cs="Tahoma"/>
          <w:sz w:val="20"/>
          <w:szCs w:val="20"/>
        </w:rPr>
        <w:t>e</w:t>
      </w:r>
      <w:r w:rsidRPr="00983B45">
        <w:rPr>
          <w:rFonts w:ascii="Tahoma" w:hAnsi="Tahoma" w:cs="Tahoma"/>
          <w:sz w:val="20"/>
          <w:szCs w:val="20"/>
        </w:rPr>
        <w:t>da BBSK</w:t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C834AF">
        <w:rPr>
          <w:rFonts w:ascii="Tahoma" w:hAnsi="Tahoma" w:cs="Tahoma"/>
          <w:sz w:val="20"/>
          <w:szCs w:val="20"/>
          <w:highlight w:val="green"/>
        </w:rPr>
        <w:t>Meno, priezvisko, označenie funkcie</w:t>
      </w:r>
      <w:r w:rsidR="007D7416" w:rsidRPr="007B7B62">
        <w:rPr>
          <w:rFonts w:ascii="Tahoma" w:hAnsi="Tahoma" w:cs="Tahoma"/>
          <w:sz w:val="20"/>
          <w:szCs w:val="20"/>
        </w:rPr>
        <w:t xml:space="preserve"> </w:t>
      </w:r>
      <w:r w:rsidR="00D64830" w:rsidRPr="007B7B62">
        <w:rPr>
          <w:rFonts w:ascii="Tahoma" w:hAnsi="Tahoma" w:cs="Tahoma"/>
          <w:sz w:val="20"/>
          <w:szCs w:val="20"/>
        </w:rPr>
        <w:tab/>
      </w:r>
    </w:p>
    <w:sectPr w:rsidR="00D64830" w:rsidRPr="007B7B62" w:rsidSect="00C95E62">
      <w:footerReference w:type="default" r:id="rId15"/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1C489" w14:textId="77777777" w:rsidR="002077A1" w:rsidRDefault="002077A1" w:rsidP="00D044A0">
      <w:r>
        <w:separator/>
      </w:r>
    </w:p>
  </w:endnote>
  <w:endnote w:type="continuationSeparator" w:id="0">
    <w:p w14:paraId="1C179BC5" w14:textId="77777777" w:rsidR="002077A1" w:rsidRDefault="002077A1" w:rsidP="00D0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358707532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58AC6D1" w14:textId="4BBF6B58" w:rsidR="00D044A0" w:rsidRPr="00D044A0" w:rsidRDefault="00D044A0">
            <w:pPr>
              <w:pStyle w:val="Pta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instrText>PAGE</w:instrTex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instrText>NUMPAGES</w:instrTex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1DFAC25" w14:textId="77777777" w:rsidR="00D044A0" w:rsidRDefault="00D044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055FF" w14:textId="77777777" w:rsidR="002077A1" w:rsidRDefault="002077A1" w:rsidP="00D044A0">
      <w:r>
        <w:separator/>
      </w:r>
    </w:p>
  </w:footnote>
  <w:footnote w:type="continuationSeparator" w:id="0">
    <w:p w14:paraId="39FA4ED3" w14:textId="77777777" w:rsidR="002077A1" w:rsidRDefault="002077A1" w:rsidP="00D04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4E64"/>
    <w:multiLevelType w:val="hybridMultilevel"/>
    <w:tmpl w:val="182220E4"/>
    <w:lvl w:ilvl="0" w:tplc="199012E8">
      <w:start w:val="7"/>
      <w:numFmt w:val="lowerRoman"/>
      <w:lvlText w:val="(%1)"/>
      <w:lvlJc w:val="righ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D37"/>
    <w:multiLevelType w:val="hybridMultilevel"/>
    <w:tmpl w:val="CE6C9384"/>
    <w:lvl w:ilvl="0" w:tplc="2C2AB71A">
      <w:start w:val="1"/>
      <w:numFmt w:val="lowerLetter"/>
      <w:lvlText w:val="%1."/>
      <w:lvlJc w:val="left"/>
      <w:pPr>
        <w:ind w:left="1144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452BFB"/>
    <w:multiLevelType w:val="hybridMultilevel"/>
    <w:tmpl w:val="E3502B96"/>
    <w:lvl w:ilvl="0" w:tplc="FFFFFFFF">
      <w:start w:val="2"/>
      <w:numFmt w:val="bullet"/>
      <w:lvlText w:val="-"/>
      <w:lvlJc w:val="left"/>
      <w:pPr>
        <w:ind w:left="1996" w:hanging="360"/>
      </w:pPr>
      <w:rPr>
        <w:rFonts w:ascii="Times New Roman" w:eastAsiaTheme="minorHAnsi" w:hAnsi="Times New Roman" w:cs="Times New Roman" w:hint="default"/>
      </w:rPr>
    </w:lvl>
    <w:lvl w:ilvl="1" w:tplc="0D3616DE">
      <w:start w:val="2"/>
      <w:numFmt w:val="bullet"/>
      <w:lvlText w:val="-"/>
      <w:lvlJc w:val="left"/>
      <w:pPr>
        <w:ind w:left="2716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A756A5A"/>
    <w:multiLevelType w:val="hybridMultilevel"/>
    <w:tmpl w:val="C3E48B98"/>
    <w:lvl w:ilvl="0" w:tplc="CB561A64">
      <w:start w:val="1"/>
      <w:numFmt w:val="lowerRoman"/>
      <w:lvlText w:val="(%1)"/>
      <w:lvlJc w:val="left"/>
      <w:pPr>
        <w:ind w:left="184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9" w:hanging="360"/>
      </w:pPr>
    </w:lvl>
    <w:lvl w:ilvl="2" w:tplc="041B001B" w:tentative="1">
      <w:start w:val="1"/>
      <w:numFmt w:val="lowerRoman"/>
      <w:lvlText w:val="%3."/>
      <w:lvlJc w:val="right"/>
      <w:pPr>
        <w:ind w:left="2929" w:hanging="180"/>
      </w:pPr>
    </w:lvl>
    <w:lvl w:ilvl="3" w:tplc="041B000F" w:tentative="1">
      <w:start w:val="1"/>
      <w:numFmt w:val="decimal"/>
      <w:lvlText w:val="%4."/>
      <w:lvlJc w:val="left"/>
      <w:pPr>
        <w:ind w:left="3649" w:hanging="360"/>
      </w:pPr>
    </w:lvl>
    <w:lvl w:ilvl="4" w:tplc="041B0019" w:tentative="1">
      <w:start w:val="1"/>
      <w:numFmt w:val="lowerLetter"/>
      <w:lvlText w:val="%5."/>
      <w:lvlJc w:val="left"/>
      <w:pPr>
        <w:ind w:left="4369" w:hanging="360"/>
      </w:pPr>
    </w:lvl>
    <w:lvl w:ilvl="5" w:tplc="041B001B" w:tentative="1">
      <w:start w:val="1"/>
      <w:numFmt w:val="lowerRoman"/>
      <w:lvlText w:val="%6."/>
      <w:lvlJc w:val="right"/>
      <w:pPr>
        <w:ind w:left="5089" w:hanging="180"/>
      </w:pPr>
    </w:lvl>
    <w:lvl w:ilvl="6" w:tplc="041B000F" w:tentative="1">
      <w:start w:val="1"/>
      <w:numFmt w:val="decimal"/>
      <w:lvlText w:val="%7."/>
      <w:lvlJc w:val="left"/>
      <w:pPr>
        <w:ind w:left="5809" w:hanging="360"/>
      </w:pPr>
    </w:lvl>
    <w:lvl w:ilvl="7" w:tplc="041B0019" w:tentative="1">
      <w:start w:val="1"/>
      <w:numFmt w:val="lowerLetter"/>
      <w:lvlText w:val="%8."/>
      <w:lvlJc w:val="left"/>
      <w:pPr>
        <w:ind w:left="6529" w:hanging="360"/>
      </w:pPr>
    </w:lvl>
    <w:lvl w:ilvl="8" w:tplc="041B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 w15:restartNumberingAfterBreak="0">
    <w:nsid w:val="0B5E3ABB"/>
    <w:multiLevelType w:val="multilevel"/>
    <w:tmpl w:val="D55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769E7"/>
    <w:multiLevelType w:val="hybridMultilevel"/>
    <w:tmpl w:val="FB36EEE0"/>
    <w:lvl w:ilvl="0" w:tplc="D434513C">
      <w:start w:val="2"/>
      <w:numFmt w:val="decimal"/>
      <w:lvlText w:val="2.%1.8"/>
      <w:lvlJc w:val="left"/>
      <w:pPr>
        <w:ind w:left="720" w:hanging="360"/>
      </w:pPr>
      <w:rPr>
        <w:rFonts w:hint="default"/>
        <w:b w:val="0"/>
      </w:rPr>
    </w:lvl>
    <w:lvl w:ilvl="1" w:tplc="C198559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173A9"/>
    <w:multiLevelType w:val="hybridMultilevel"/>
    <w:tmpl w:val="C3262D62"/>
    <w:lvl w:ilvl="0" w:tplc="4CD4BD1C">
      <w:start w:val="1"/>
      <w:numFmt w:val="upperLetter"/>
      <w:lvlText w:val="%1)"/>
      <w:lvlJc w:val="left"/>
      <w:pPr>
        <w:ind w:left="1020" w:hanging="360"/>
      </w:pPr>
    </w:lvl>
    <w:lvl w:ilvl="1" w:tplc="73BECD00">
      <w:start w:val="1"/>
      <w:numFmt w:val="upperLetter"/>
      <w:lvlText w:val="%2)"/>
      <w:lvlJc w:val="left"/>
      <w:pPr>
        <w:ind w:left="1020" w:hanging="360"/>
      </w:pPr>
    </w:lvl>
    <w:lvl w:ilvl="2" w:tplc="029C83E4">
      <w:start w:val="1"/>
      <w:numFmt w:val="upperLetter"/>
      <w:lvlText w:val="%3)"/>
      <w:lvlJc w:val="left"/>
      <w:pPr>
        <w:ind w:left="1020" w:hanging="360"/>
      </w:pPr>
    </w:lvl>
    <w:lvl w:ilvl="3" w:tplc="3ED0143A">
      <w:start w:val="1"/>
      <w:numFmt w:val="upperLetter"/>
      <w:lvlText w:val="%4)"/>
      <w:lvlJc w:val="left"/>
      <w:pPr>
        <w:ind w:left="1020" w:hanging="360"/>
      </w:pPr>
    </w:lvl>
    <w:lvl w:ilvl="4" w:tplc="7D9C50CA">
      <w:start w:val="1"/>
      <w:numFmt w:val="upperLetter"/>
      <w:lvlText w:val="%5)"/>
      <w:lvlJc w:val="left"/>
      <w:pPr>
        <w:ind w:left="1020" w:hanging="360"/>
      </w:pPr>
    </w:lvl>
    <w:lvl w:ilvl="5" w:tplc="B8924786">
      <w:start w:val="1"/>
      <w:numFmt w:val="upperLetter"/>
      <w:lvlText w:val="%6)"/>
      <w:lvlJc w:val="left"/>
      <w:pPr>
        <w:ind w:left="1020" w:hanging="360"/>
      </w:pPr>
    </w:lvl>
    <w:lvl w:ilvl="6" w:tplc="6E6E0C74">
      <w:start w:val="1"/>
      <w:numFmt w:val="upperLetter"/>
      <w:lvlText w:val="%7)"/>
      <w:lvlJc w:val="left"/>
      <w:pPr>
        <w:ind w:left="1020" w:hanging="360"/>
      </w:pPr>
    </w:lvl>
    <w:lvl w:ilvl="7" w:tplc="19809534">
      <w:start w:val="1"/>
      <w:numFmt w:val="upperLetter"/>
      <w:lvlText w:val="%8)"/>
      <w:lvlJc w:val="left"/>
      <w:pPr>
        <w:ind w:left="1020" w:hanging="360"/>
      </w:pPr>
    </w:lvl>
    <w:lvl w:ilvl="8" w:tplc="92C65FD0">
      <w:start w:val="1"/>
      <w:numFmt w:val="upperLetter"/>
      <w:lvlText w:val="%9)"/>
      <w:lvlJc w:val="left"/>
      <w:pPr>
        <w:ind w:left="1020" w:hanging="360"/>
      </w:pPr>
    </w:lvl>
  </w:abstractNum>
  <w:abstractNum w:abstractNumId="7" w15:restartNumberingAfterBreak="0">
    <w:nsid w:val="16EE4C8D"/>
    <w:multiLevelType w:val="hybridMultilevel"/>
    <w:tmpl w:val="473AF9E0"/>
    <w:lvl w:ilvl="0" w:tplc="5CBAAA8C">
      <w:start w:val="1"/>
      <w:numFmt w:val="lowerLetter"/>
      <w:lvlText w:val="(%1)"/>
      <w:lvlJc w:val="left"/>
      <w:pPr>
        <w:ind w:left="1129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21058E"/>
    <w:multiLevelType w:val="hybridMultilevel"/>
    <w:tmpl w:val="FA58C26A"/>
    <w:lvl w:ilvl="0" w:tplc="98A8D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34342"/>
    <w:multiLevelType w:val="hybridMultilevel"/>
    <w:tmpl w:val="7442964E"/>
    <w:lvl w:ilvl="0" w:tplc="FFFFFFFF">
      <w:start w:val="1"/>
      <w:numFmt w:val="bullet"/>
      <w:lvlText w:val="-"/>
      <w:lvlJc w:val="left"/>
      <w:pPr>
        <w:ind w:left="1996" w:hanging="360"/>
      </w:pPr>
      <w:rPr>
        <w:rFonts w:ascii="Arial Narrow" w:eastAsia="Times New Roman" w:hAnsi="Arial Narrow" w:hint="default"/>
      </w:rPr>
    </w:lvl>
    <w:lvl w:ilvl="1" w:tplc="3D1E3596">
      <w:start w:val="1"/>
      <w:numFmt w:val="bullet"/>
      <w:lvlText w:val="-"/>
      <w:lvlJc w:val="left"/>
      <w:pPr>
        <w:ind w:left="2716" w:hanging="360"/>
      </w:pPr>
      <w:rPr>
        <w:rFonts w:ascii="Arial Narrow" w:eastAsia="Times New Roman" w:hAnsi="Arial Narro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EE44663"/>
    <w:multiLevelType w:val="hybridMultilevel"/>
    <w:tmpl w:val="C104275A"/>
    <w:lvl w:ilvl="0" w:tplc="FFFFFFFF">
      <w:start w:val="1"/>
      <w:numFmt w:val="bullet"/>
      <w:lvlText w:val="-"/>
      <w:lvlJc w:val="left"/>
      <w:pPr>
        <w:ind w:left="1996" w:hanging="360"/>
      </w:pPr>
      <w:rPr>
        <w:rFonts w:ascii="Arial Narrow" w:eastAsia="Times New Roman" w:hAnsi="Arial Narrow" w:hint="default"/>
      </w:rPr>
    </w:lvl>
    <w:lvl w:ilvl="1" w:tplc="0D3616DE">
      <w:start w:val="2"/>
      <w:numFmt w:val="bullet"/>
      <w:lvlText w:val="-"/>
      <w:lvlJc w:val="left"/>
      <w:pPr>
        <w:ind w:left="2716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D1F4C01"/>
    <w:multiLevelType w:val="hybridMultilevel"/>
    <w:tmpl w:val="3B021608"/>
    <w:lvl w:ilvl="0" w:tplc="FFFFFFFF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C19AE85E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2C28"/>
    <w:multiLevelType w:val="hybridMultilevel"/>
    <w:tmpl w:val="F520954C"/>
    <w:lvl w:ilvl="0" w:tplc="AC387F2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2F99419C"/>
    <w:multiLevelType w:val="hybridMultilevel"/>
    <w:tmpl w:val="B60ECC00"/>
    <w:lvl w:ilvl="0" w:tplc="B352FB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10D37"/>
    <w:multiLevelType w:val="hybridMultilevel"/>
    <w:tmpl w:val="9CC847C0"/>
    <w:lvl w:ilvl="0" w:tplc="A8D0D9B0">
      <w:start w:val="2"/>
      <w:numFmt w:val="decimal"/>
      <w:lvlText w:val="2.%1.10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914E8"/>
    <w:multiLevelType w:val="hybridMultilevel"/>
    <w:tmpl w:val="8B20E654"/>
    <w:lvl w:ilvl="0" w:tplc="BC56E21A">
      <w:start w:val="3"/>
      <w:numFmt w:val="lowerLetter"/>
      <w:lvlText w:val="(%1)"/>
      <w:lvlJc w:val="left"/>
      <w:pPr>
        <w:ind w:left="1130" w:hanging="420"/>
      </w:pPr>
      <w:rPr>
        <w:rFonts w:hint="default"/>
        <w:b w:val="0"/>
        <w:cap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16755"/>
    <w:multiLevelType w:val="hybridMultilevel"/>
    <w:tmpl w:val="EA2AEBB2"/>
    <w:lvl w:ilvl="0" w:tplc="3208A51E">
      <w:start w:val="1"/>
      <w:numFmt w:val="lowerLetter"/>
      <w:lvlText w:val="(%1)"/>
      <w:lvlJc w:val="left"/>
      <w:pPr>
        <w:ind w:left="1130" w:hanging="420"/>
      </w:pPr>
      <w:rPr>
        <w:rFonts w:hint="default"/>
        <w:b w:val="0"/>
        <w:caps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C971EE4"/>
    <w:multiLevelType w:val="hybridMultilevel"/>
    <w:tmpl w:val="C864256E"/>
    <w:lvl w:ilvl="0" w:tplc="2ABE41E2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CFC4EFC"/>
    <w:multiLevelType w:val="hybridMultilevel"/>
    <w:tmpl w:val="10C24960"/>
    <w:lvl w:ilvl="0" w:tplc="B4FA8E20">
      <w:start w:val="1"/>
      <w:numFmt w:val="lowerRoman"/>
      <w:lvlText w:val="(%1)"/>
      <w:lvlJc w:val="right"/>
      <w:pPr>
        <w:ind w:left="1143" w:hanging="360"/>
      </w:pPr>
      <w:rPr>
        <w:rFonts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863" w:hanging="360"/>
      </w:pPr>
    </w:lvl>
    <w:lvl w:ilvl="2" w:tplc="FFFFFFFF">
      <w:start w:val="1"/>
      <w:numFmt w:val="lowerRoman"/>
      <w:lvlText w:val="%3."/>
      <w:lvlJc w:val="right"/>
      <w:pPr>
        <w:ind w:left="2583" w:hanging="180"/>
      </w:pPr>
    </w:lvl>
    <w:lvl w:ilvl="3" w:tplc="FFFFFFFF">
      <w:start w:val="1"/>
      <w:numFmt w:val="decimal"/>
      <w:lvlText w:val="%4."/>
      <w:lvlJc w:val="left"/>
      <w:pPr>
        <w:ind w:left="3303" w:hanging="360"/>
      </w:pPr>
    </w:lvl>
    <w:lvl w:ilvl="4" w:tplc="FFFFFFFF">
      <w:start w:val="1"/>
      <w:numFmt w:val="lowerLetter"/>
      <w:lvlText w:val="%5."/>
      <w:lvlJc w:val="left"/>
      <w:pPr>
        <w:ind w:left="4023" w:hanging="360"/>
      </w:pPr>
    </w:lvl>
    <w:lvl w:ilvl="5" w:tplc="FFFFFFFF">
      <w:start w:val="1"/>
      <w:numFmt w:val="lowerRoman"/>
      <w:lvlText w:val="%6."/>
      <w:lvlJc w:val="right"/>
      <w:pPr>
        <w:ind w:left="4743" w:hanging="180"/>
      </w:pPr>
    </w:lvl>
    <w:lvl w:ilvl="6" w:tplc="FFFFFFFF">
      <w:start w:val="1"/>
      <w:numFmt w:val="decimal"/>
      <w:lvlText w:val="%7."/>
      <w:lvlJc w:val="left"/>
      <w:pPr>
        <w:ind w:left="5463" w:hanging="360"/>
      </w:pPr>
    </w:lvl>
    <w:lvl w:ilvl="7" w:tplc="FFFFFFFF">
      <w:start w:val="1"/>
      <w:numFmt w:val="lowerLetter"/>
      <w:lvlText w:val="%8."/>
      <w:lvlJc w:val="left"/>
      <w:pPr>
        <w:ind w:left="6183" w:hanging="360"/>
      </w:pPr>
    </w:lvl>
    <w:lvl w:ilvl="8" w:tplc="FFFFFFFF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430A0942"/>
    <w:multiLevelType w:val="multilevel"/>
    <w:tmpl w:val="06FA0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2279" w:hanging="43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F061A"/>
    <w:multiLevelType w:val="hybridMultilevel"/>
    <w:tmpl w:val="71040794"/>
    <w:lvl w:ilvl="0" w:tplc="01F42698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A0162"/>
    <w:multiLevelType w:val="hybridMultilevel"/>
    <w:tmpl w:val="E4A05DBE"/>
    <w:lvl w:ilvl="0" w:tplc="D3B6A774">
      <w:start w:val="1"/>
      <w:numFmt w:val="lowerRoman"/>
      <w:lvlText w:val="(%1)"/>
      <w:lvlJc w:val="left"/>
      <w:pPr>
        <w:ind w:left="1078" w:hanging="370"/>
      </w:pPr>
      <w:rPr>
        <w:rFonts w:ascii="Tahoma" w:eastAsia="Times New Roman" w:hAnsi="Tahoma" w:cs="Tahoma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F614D8"/>
    <w:multiLevelType w:val="hybridMultilevel"/>
    <w:tmpl w:val="5256060C"/>
    <w:lvl w:ilvl="0" w:tplc="38988E90">
      <w:start w:val="1"/>
      <w:numFmt w:val="lowerLetter"/>
      <w:lvlText w:val="(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4752"/>
    <w:multiLevelType w:val="hybridMultilevel"/>
    <w:tmpl w:val="DC80A6D6"/>
    <w:lvl w:ilvl="0" w:tplc="148A6C30">
      <w:start w:val="22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C2124BE"/>
    <w:multiLevelType w:val="hybridMultilevel"/>
    <w:tmpl w:val="B87E306A"/>
    <w:lvl w:ilvl="0" w:tplc="9778834C">
      <w:start w:val="1"/>
      <w:numFmt w:val="lowerRoman"/>
      <w:lvlText w:val="(%1)"/>
      <w:lvlJc w:val="left"/>
      <w:pPr>
        <w:ind w:left="1778" w:hanging="360"/>
      </w:pPr>
      <w:rPr>
        <w:b/>
        <w:bCs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498" w:hanging="360"/>
      </w:pPr>
    </w:lvl>
    <w:lvl w:ilvl="2" w:tplc="041B001B">
      <w:start w:val="1"/>
      <w:numFmt w:val="lowerRoman"/>
      <w:lvlText w:val="%3."/>
      <w:lvlJc w:val="right"/>
      <w:pPr>
        <w:ind w:left="3218" w:hanging="180"/>
      </w:pPr>
    </w:lvl>
    <w:lvl w:ilvl="3" w:tplc="041B000F">
      <w:start w:val="1"/>
      <w:numFmt w:val="decimal"/>
      <w:lvlText w:val="%4."/>
      <w:lvlJc w:val="left"/>
      <w:pPr>
        <w:ind w:left="3938" w:hanging="360"/>
      </w:pPr>
    </w:lvl>
    <w:lvl w:ilvl="4" w:tplc="041B0019">
      <w:start w:val="1"/>
      <w:numFmt w:val="lowerLetter"/>
      <w:lvlText w:val="%5."/>
      <w:lvlJc w:val="left"/>
      <w:pPr>
        <w:ind w:left="4658" w:hanging="360"/>
      </w:pPr>
    </w:lvl>
    <w:lvl w:ilvl="5" w:tplc="041B001B">
      <w:start w:val="1"/>
      <w:numFmt w:val="lowerRoman"/>
      <w:lvlText w:val="%6."/>
      <w:lvlJc w:val="right"/>
      <w:pPr>
        <w:ind w:left="5378" w:hanging="180"/>
      </w:pPr>
    </w:lvl>
    <w:lvl w:ilvl="6" w:tplc="041B000F">
      <w:start w:val="1"/>
      <w:numFmt w:val="decimal"/>
      <w:lvlText w:val="%7."/>
      <w:lvlJc w:val="left"/>
      <w:pPr>
        <w:ind w:left="6098" w:hanging="360"/>
      </w:pPr>
    </w:lvl>
    <w:lvl w:ilvl="7" w:tplc="041B0019">
      <w:start w:val="1"/>
      <w:numFmt w:val="lowerLetter"/>
      <w:lvlText w:val="%8."/>
      <w:lvlJc w:val="left"/>
      <w:pPr>
        <w:ind w:left="6818" w:hanging="360"/>
      </w:pPr>
    </w:lvl>
    <w:lvl w:ilvl="8" w:tplc="041B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DE44606"/>
    <w:multiLevelType w:val="hybridMultilevel"/>
    <w:tmpl w:val="28A817D2"/>
    <w:lvl w:ilvl="0" w:tplc="B9A6A868">
      <w:start w:val="1"/>
      <w:numFmt w:val="lowerRoman"/>
      <w:lvlText w:val="(%1)"/>
      <w:lvlJc w:val="left"/>
      <w:pPr>
        <w:ind w:left="270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68" w:hanging="360"/>
      </w:pPr>
    </w:lvl>
    <w:lvl w:ilvl="2" w:tplc="041B001B" w:tentative="1">
      <w:start w:val="1"/>
      <w:numFmt w:val="lowerRoman"/>
      <w:lvlText w:val="%3."/>
      <w:lvlJc w:val="right"/>
      <w:pPr>
        <w:ind w:left="3788" w:hanging="180"/>
      </w:pPr>
    </w:lvl>
    <w:lvl w:ilvl="3" w:tplc="041B000F" w:tentative="1">
      <w:start w:val="1"/>
      <w:numFmt w:val="decimal"/>
      <w:lvlText w:val="%4."/>
      <w:lvlJc w:val="left"/>
      <w:pPr>
        <w:ind w:left="4508" w:hanging="360"/>
      </w:pPr>
    </w:lvl>
    <w:lvl w:ilvl="4" w:tplc="041B0019" w:tentative="1">
      <w:start w:val="1"/>
      <w:numFmt w:val="lowerLetter"/>
      <w:lvlText w:val="%5."/>
      <w:lvlJc w:val="left"/>
      <w:pPr>
        <w:ind w:left="5228" w:hanging="360"/>
      </w:pPr>
    </w:lvl>
    <w:lvl w:ilvl="5" w:tplc="041B001B" w:tentative="1">
      <w:start w:val="1"/>
      <w:numFmt w:val="lowerRoman"/>
      <w:lvlText w:val="%6."/>
      <w:lvlJc w:val="right"/>
      <w:pPr>
        <w:ind w:left="5948" w:hanging="180"/>
      </w:pPr>
    </w:lvl>
    <w:lvl w:ilvl="6" w:tplc="041B000F" w:tentative="1">
      <w:start w:val="1"/>
      <w:numFmt w:val="decimal"/>
      <w:lvlText w:val="%7."/>
      <w:lvlJc w:val="left"/>
      <w:pPr>
        <w:ind w:left="6668" w:hanging="360"/>
      </w:pPr>
    </w:lvl>
    <w:lvl w:ilvl="7" w:tplc="041B0019" w:tentative="1">
      <w:start w:val="1"/>
      <w:numFmt w:val="lowerLetter"/>
      <w:lvlText w:val="%8."/>
      <w:lvlJc w:val="left"/>
      <w:pPr>
        <w:ind w:left="7388" w:hanging="360"/>
      </w:pPr>
    </w:lvl>
    <w:lvl w:ilvl="8" w:tplc="041B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6" w15:restartNumberingAfterBreak="0">
    <w:nsid w:val="630B6C6D"/>
    <w:multiLevelType w:val="hybridMultilevel"/>
    <w:tmpl w:val="D6A87B02"/>
    <w:lvl w:ilvl="0" w:tplc="1876E9DC">
      <w:start w:val="1"/>
      <w:numFmt w:val="lowerRoman"/>
      <w:lvlText w:val="(%1)"/>
      <w:lvlJc w:val="righ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5203E2"/>
    <w:multiLevelType w:val="multilevel"/>
    <w:tmpl w:val="52C6CC98"/>
    <w:lvl w:ilvl="0">
      <w:start w:val="1"/>
      <w:numFmt w:val="lowerLetter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651D6557"/>
    <w:multiLevelType w:val="multilevel"/>
    <w:tmpl w:val="1496464C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9037378"/>
    <w:multiLevelType w:val="hybridMultilevel"/>
    <w:tmpl w:val="C4F0BA50"/>
    <w:lvl w:ilvl="0" w:tplc="4BB0F95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B1D1232"/>
    <w:multiLevelType w:val="multilevel"/>
    <w:tmpl w:val="C8EC7FA8"/>
    <w:lvl w:ilvl="0">
      <w:start w:val="1"/>
      <w:numFmt w:val="decimal"/>
      <w:pStyle w:val="se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seLevel2"/>
      <w:lvlText w:val="%1.%2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eLevel3"/>
      <w:lvlText w:val="%1.%2.%3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position w:val="0"/>
        <w:u w:val="none"/>
        <w:effect w:val="none"/>
        <w:vertAlign w:val="baseline"/>
        <w:em w:val="none"/>
        <w:lang w:val="sk-SK"/>
        <w:specVanish w:val="0"/>
      </w:rPr>
    </w:lvl>
    <w:lvl w:ilvl="3">
      <w:start w:val="1"/>
      <w:numFmt w:val="lowerRoman"/>
      <w:pStyle w:val="seLevel4"/>
      <w:lvlText w:val="(%4)"/>
      <w:lvlJc w:val="left"/>
      <w:pPr>
        <w:tabs>
          <w:tab w:val="num" w:pos="2722"/>
        </w:tabs>
        <w:ind w:left="2722" w:hanging="681"/>
      </w:pPr>
      <w:rPr>
        <w:b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1" w15:restartNumberingAfterBreak="0">
    <w:nsid w:val="6B8512C2"/>
    <w:multiLevelType w:val="multilevel"/>
    <w:tmpl w:val="9E78E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DC024D3"/>
    <w:multiLevelType w:val="hybridMultilevel"/>
    <w:tmpl w:val="F26805F2"/>
    <w:lvl w:ilvl="0" w:tplc="3D1E3596">
      <w:start w:val="1"/>
      <w:numFmt w:val="bullet"/>
      <w:lvlText w:val="-"/>
      <w:lvlJc w:val="left"/>
      <w:pPr>
        <w:ind w:left="2716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33" w15:restartNumberingAfterBreak="0">
    <w:nsid w:val="7F041EE9"/>
    <w:multiLevelType w:val="hybridMultilevel"/>
    <w:tmpl w:val="DF348D28"/>
    <w:lvl w:ilvl="0" w:tplc="7EC00300">
      <w:start w:val="2"/>
      <w:numFmt w:val="decimal"/>
      <w:lvlText w:val="2.%1.9"/>
      <w:lvlJc w:val="left"/>
      <w:pPr>
        <w:ind w:left="720" w:hanging="360"/>
      </w:pPr>
      <w:rPr>
        <w:rFonts w:hint="default"/>
        <w:b w:val="0"/>
      </w:rPr>
    </w:lvl>
    <w:lvl w:ilvl="1" w:tplc="D8DC2E4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811397">
    <w:abstractNumId w:val="20"/>
  </w:num>
  <w:num w:numId="2" w16cid:durableId="1085565647">
    <w:abstractNumId w:val="21"/>
  </w:num>
  <w:num w:numId="3" w16cid:durableId="11513605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695928">
    <w:abstractNumId w:val="16"/>
  </w:num>
  <w:num w:numId="5" w16cid:durableId="1598753459">
    <w:abstractNumId w:val="15"/>
  </w:num>
  <w:num w:numId="6" w16cid:durableId="696393357">
    <w:abstractNumId w:val="5"/>
  </w:num>
  <w:num w:numId="7" w16cid:durableId="938834213">
    <w:abstractNumId w:val="33"/>
  </w:num>
  <w:num w:numId="8" w16cid:durableId="1429227684">
    <w:abstractNumId w:val="14"/>
  </w:num>
  <w:num w:numId="9" w16cid:durableId="2047483694">
    <w:abstractNumId w:val="2"/>
  </w:num>
  <w:num w:numId="10" w16cid:durableId="1352686036">
    <w:abstractNumId w:val="32"/>
  </w:num>
  <w:num w:numId="11" w16cid:durableId="38743861">
    <w:abstractNumId w:val="9"/>
  </w:num>
  <w:num w:numId="12" w16cid:durableId="2109159563">
    <w:abstractNumId w:val="10"/>
  </w:num>
  <w:num w:numId="13" w16cid:durableId="210970433">
    <w:abstractNumId w:val="13"/>
  </w:num>
  <w:num w:numId="14" w16cid:durableId="843977476">
    <w:abstractNumId w:val="29"/>
  </w:num>
  <w:num w:numId="15" w16cid:durableId="23096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7385224">
    <w:abstractNumId w:val="8"/>
  </w:num>
  <w:num w:numId="17" w16cid:durableId="146482684">
    <w:abstractNumId w:val="17"/>
  </w:num>
  <w:num w:numId="18" w16cid:durableId="1305551707">
    <w:abstractNumId w:val="3"/>
  </w:num>
  <w:num w:numId="19" w16cid:durableId="439880695">
    <w:abstractNumId w:val="6"/>
  </w:num>
  <w:num w:numId="20" w16cid:durableId="641471499">
    <w:abstractNumId w:val="19"/>
  </w:num>
  <w:num w:numId="21" w16cid:durableId="974599214">
    <w:abstractNumId w:val="4"/>
  </w:num>
  <w:num w:numId="22" w16cid:durableId="906109435">
    <w:abstractNumId w:val="26"/>
  </w:num>
  <w:num w:numId="23" w16cid:durableId="828446194">
    <w:abstractNumId w:val="1"/>
  </w:num>
  <w:num w:numId="24" w16cid:durableId="1962376881">
    <w:abstractNumId w:val="11"/>
  </w:num>
  <w:num w:numId="25" w16cid:durableId="48503514">
    <w:abstractNumId w:val="22"/>
  </w:num>
  <w:num w:numId="26" w16cid:durableId="1184366769">
    <w:abstractNumId w:val="28"/>
  </w:num>
  <w:num w:numId="27" w16cid:durableId="1793280183">
    <w:abstractNumId w:val="25"/>
  </w:num>
  <w:num w:numId="28" w16cid:durableId="420955327">
    <w:abstractNumId w:val="23"/>
  </w:num>
  <w:num w:numId="29" w16cid:durableId="1186168226">
    <w:abstractNumId w:val="0"/>
  </w:num>
  <w:num w:numId="30" w16cid:durableId="1365639886">
    <w:abstractNumId w:val="18"/>
  </w:num>
  <w:num w:numId="31" w16cid:durableId="921257107">
    <w:abstractNumId w:val="12"/>
  </w:num>
  <w:num w:numId="32" w16cid:durableId="985007386">
    <w:abstractNumId w:val="27"/>
  </w:num>
  <w:num w:numId="33" w16cid:durableId="83573904">
    <w:abstractNumId w:val="7"/>
  </w:num>
  <w:num w:numId="34" w16cid:durableId="793448638">
    <w:abstractNumId w:val="3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šura Peter">
    <w15:presenceInfo w15:providerId="AD" w15:userId="S::pmisura@bbsk.sk::8ad3386f-6b39-41d0-b5e5-f64907864768"/>
  </w15:person>
  <w15:person w15:author="Bubák Martin">
    <w15:presenceInfo w15:providerId="AD" w15:userId="S::martin.bubak@bbsk.sk::29937147-032f-47c3-ad29-64a998a116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1D"/>
    <w:rsid w:val="00001921"/>
    <w:rsid w:val="00002725"/>
    <w:rsid w:val="000028AF"/>
    <w:rsid w:val="00002976"/>
    <w:rsid w:val="00002C56"/>
    <w:rsid w:val="00004AAE"/>
    <w:rsid w:val="00004F39"/>
    <w:rsid w:val="00005315"/>
    <w:rsid w:val="000060BE"/>
    <w:rsid w:val="00006B5F"/>
    <w:rsid w:val="00007A37"/>
    <w:rsid w:val="0001121F"/>
    <w:rsid w:val="000122C7"/>
    <w:rsid w:val="00012B85"/>
    <w:rsid w:val="00012D25"/>
    <w:rsid w:val="00012E02"/>
    <w:rsid w:val="00013AB5"/>
    <w:rsid w:val="00013B30"/>
    <w:rsid w:val="000146A7"/>
    <w:rsid w:val="00014A80"/>
    <w:rsid w:val="000155D5"/>
    <w:rsid w:val="0001568E"/>
    <w:rsid w:val="00016877"/>
    <w:rsid w:val="00017445"/>
    <w:rsid w:val="000175B4"/>
    <w:rsid w:val="00020706"/>
    <w:rsid w:val="000208BE"/>
    <w:rsid w:val="00020931"/>
    <w:rsid w:val="00020A32"/>
    <w:rsid w:val="0002129D"/>
    <w:rsid w:val="00022722"/>
    <w:rsid w:val="0002299F"/>
    <w:rsid w:val="00022A7C"/>
    <w:rsid w:val="00022E81"/>
    <w:rsid w:val="00023378"/>
    <w:rsid w:val="00023590"/>
    <w:rsid w:val="0002384E"/>
    <w:rsid w:val="000245CC"/>
    <w:rsid w:val="000249C1"/>
    <w:rsid w:val="000251BF"/>
    <w:rsid w:val="0002592C"/>
    <w:rsid w:val="000259B8"/>
    <w:rsid w:val="00025F4F"/>
    <w:rsid w:val="000266E7"/>
    <w:rsid w:val="0002722A"/>
    <w:rsid w:val="00030D80"/>
    <w:rsid w:val="0003128C"/>
    <w:rsid w:val="0003274C"/>
    <w:rsid w:val="00033208"/>
    <w:rsid w:val="00033537"/>
    <w:rsid w:val="0003367D"/>
    <w:rsid w:val="00034E75"/>
    <w:rsid w:val="00034E7F"/>
    <w:rsid w:val="00035744"/>
    <w:rsid w:val="00035A01"/>
    <w:rsid w:val="00035AC8"/>
    <w:rsid w:val="00035CC4"/>
    <w:rsid w:val="000362BB"/>
    <w:rsid w:val="00037394"/>
    <w:rsid w:val="00037A3E"/>
    <w:rsid w:val="00037AAE"/>
    <w:rsid w:val="0004077E"/>
    <w:rsid w:val="0004149A"/>
    <w:rsid w:val="0004181D"/>
    <w:rsid w:val="00041DEF"/>
    <w:rsid w:val="000424DA"/>
    <w:rsid w:val="000429B8"/>
    <w:rsid w:val="000429EC"/>
    <w:rsid w:val="00042E43"/>
    <w:rsid w:val="00043C1B"/>
    <w:rsid w:val="00043D22"/>
    <w:rsid w:val="00044C4B"/>
    <w:rsid w:val="00044EAA"/>
    <w:rsid w:val="00045173"/>
    <w:rsid w:val="00045857"/>
    <w:rsid w:val="000466FE"/>
    <w:rsid w:val="0004713A"/>
    <w:rsid w:val="0004744B"/>
    <w:rsid w:val="000505D5"/>
    <w:rsid w:val="000506C7"/>
    <w:rsid w:val="00050B03"/>
    <w:rsid w:val="00050C3D"/>
    <w:rsid w:val="000515A2"/>
    <w:rsid w:val="0005192C"/>
    <w:rsid w:val="00052083"/>
    <w:rsid w:val="00052EA0"/>
    <w:rsid w:val="00053EE1"/>
    <w:rsid w:val="00054EAB"/>
    <w:rsid w:val="00055583"/>
    <w:rsid w:val="00055A80"/>
    <w:rsid w:val="0005619F"/>
    <w:rsid w:val="00056482"/>
    <w:rsid w:val="000569C2"/>
    <w:rsid w:val="00056E6E"/>
    <w:rsid w:val="000579F3"/>
    <w:rsid w:val="000602C1"/>
    <w:rsid w:val="00061C0E"/>
    <w:rsid w:val="0006237C"/>
    <w:rsid w:val="000629A1"/>
    <w:rsid w:val="00062A9D"/>
    <w:rsid w:val="00063029"/>
    <w:rsid w:val="000641D4"/>
    <w:rsid w:val="00064E1E"/>
    <w:rsid w:val="000650D7"/>
    <w:rsid w:val="00066377"/>
    <w:rsid w:val="000666D0"/>
    <w:rsid w:val="000667F8"/>
    <w:rsid w:val="00066B8F"/>
    <w:rsid w:val="00066DA1"/>
    <w:rsid w:val="0006745E"/>
    <w:rsid w:val="00067522"/>
    <w:rsid w:val="00070294"/>
    <w:rsid w:val="0007062B"/>
    <w:rsid w:val="000707F3"/>
    <w:rsid w:val="000708FF"/>
    <w:rsid w:val="00071105"/>
    <w:rsid w:val="00071695"/>
    <w:rsid w:val="000718F7"/>
    <w:rsid w:val="000719B8"/>
    <w:rsid w:val="0007250D"/>
    <w:rsid w:val="00073312"/>
    <w:rsid w:val="00074B06"/>
    <w:rsid w:val="0007569B"/>
    <w:rsid w:val="00075B31"/>
    <w:rsid w:val="00076635"/>
    <w:rsid w:val="00077205"/>
    <w:rsid w:val="000772B8"/>
    <w:rsid w:val="0007787A"/>
    <w:rsid w:val="00077FF3"/>
    <w:rsid w:val="00080313"/>
    <w:rsid w:val="000810D2"/>
    <w:rsid w:val="00083C2B"/>
    <w:rsid w:val="00084048"/>
    <w:rsid w:val="00084192"/>
    <w:rsid w:val="00084A2E"/>
    <w:rsid w:val="00084DEE"/>
    <w:rsid w:val="000865E9"/>
    <w:rsid w:val="000900EE"/>
    <w:rsid w:val="0009076F"/>
    <w:rsid w:val="000908A5"/>
    <w:rsid w:val="00090EA8"/>
    <w:rsid w:val="00091325"/>
    <w:rsid w:val="00091546"/>
    <w:rsid w:val="0009181D"/>
    <w:rsid w:val="00091FD5"/>
    <w:rsid w:val="000921B6"/>
    <w:rsid w:val="0009235B"/>
    <w:rsid w:val="00092445"/>
    <w:rsid w:val="00092775"/>
    <w:rsid w:val="00093031"/>
    <w:rsid w:val="00093AB8"/>
    <w:rsid w:val="00093E18"/>
    <w:rsid w:val="00093E33"/>
    <w:rsid w:val="0009447B"/>
    <w:rsid w:val="0009478E"/>
    <w:rsid w:val="00094BE4"/>
    <w:rsid w:val="000950DA"/>
    <w:rsid w:val="0009577F"/>
    <w:rsid w:val="000960E2"/>
    <w:rsid w:val="00097F26"/>
    <w:rsid w:val="000A00D5"/>
    <w:rsid w:val="000A0251"/>
    <w:rsid w:val="000A0439"/>
    <w:rsid w:val="000A1628"/>
    <w:rsid w:val="000A29E9"/>
    <w:rsid w:val="000A2EE5"/>
    <w:rsid w:val="000A32EC"/>
    <w:rsid w:val="000A335A"/>
    <w:rsid w:val="000A3D17"/>
    <w:rsid w:val="000A3FD1"/>
    <w:rsid w:val="000A4AF5"/>
    <w:rsid w:val="000A5335"/>
    <w:rsid w:val="000A550E"/>
    <w:rsid w:val="000A60F4"/>
    <w:rsid w:val="000A62D6"/>
    <w:rsid w:val="000A66A0"/>
    <w:rsid w:val="000A66CE"/>
    <w:rsid w:val="000A69F2"/>
    <w:rsid w:val="000A7222"/>
    <w:rsid w:val="000B009E"/>
    <w:rsid w:val="000B0B3E"/>
    <w:rsid w:val="000B0D83"/>
    <w:rsid w:val="000B0E71"/>
    <w:rsid w:val="000B134C"/>
    <w:rsid w:val="000B1A3A"/>
    <w:rsid w:val="000B1A6A"/>
    <w:rsid w:val="000B208C"/>
    <w:rsid w:val="000B223E"/>
    <w:rsid w:val="000B247F"/>
    <w:rsid w:val="000B2C2D"/>
    <w:rsid w:val="000B3AAB"/>
    <w:rsid w:val="000B3C1C"/>
    <w:rsid w:val="000B5374"/>
    <w:rsid w:val="000B5427"/>
    <w:rsid w:val="000B5893"/>
    <w:rsid w:val="000B59B7"/>
    <w:rsid w:val="000B5B58"/>
    <w:rsid w:val="000B5BCC"/>
    <w:rsid w:val="000B5E0D"/>
    <w:rsid w:val="000B7937"/>
    <w:rsid w:val="000B7CE7"/>
    <w:rsid w:val="000B7FB2"/>
    <w:rsid w:val="000C02EB"/>
    <w:rsid w:val="000C0322"/>
    <w:rsid w:val="000C0BAF"/>
    <w:rsid w:val="000C181A"/>
    <w:rsid w:val="000C1975"/>
    <w:rsid w:val="000C1B77"/>
    <w:rsid w:val="000C1D93"/>
    <w:rsid w:val="000C2318"/>
    <w:rsid w:val="000C2651"/>
    <w:rsid w:val="000C399D"/>
    <w:rsid w:val="000C3BDD"/>
    <w:rsid w:val="000C4939"/>
    <w:rsid w:val="000C49C0"/>
    <w:rsid w:val="000C4C3D"/>
    <w:rsid w:val="000C4F5A"/>
    <w:rsid w:val="000C5601"/>
    <w:rsid w:val="000C6013"/>
    <w:rsid w:val="000C6FA2"/>
    <w:rsid w:val="000D05F9"/>
    <w:rsid w:val="000D0C03"/>
    <w:rsid w:val="000D21FD"/>
    <w:rsid w:val="000D2932"/>
    <w:rsid w:val="000D2DF2"/>
    <w:rsid w:val="000D3112"/>
    <w:rsid w:val="000D4475"/>
    <w:rsid w:val="000D4516"/>
    <w:rsid w:val="000D5216"/>
    <w:rsid w:val="000D6CF9"/>
    <w:rsid w:val="000D6D69"/>
    <w:rsid w:val="000D704C"/>
    <w:rsid w:val="000D7248"/>
    <w:rsid w:val="000D7E88"/>
    <w:rsid w:val="000E0B02"/>
    <w:rsid w:val="000E19FA"/>
    <w:rsid w:val="000E1D51"/>
    <w:rsid w:val="000E1EFB"/>
    <w:rsid w:val="000E36F1"/>
    <w:rsid w:val="000E3C4D"/>
    <w:rsid w:val="000E3DB4"/>
    <w:rsid w:val="000E481D"/>
    <w:rsid w:val="000E4919"/>
    <w:rsid w:val="000E6010"/>
    <w:rsid w:val="000E65E7"/>
    <w:rsid w:val="000E7470"/>
    <w:rsid w:val="000E7C0B"/>
    <w:rsid w:val="000F0292"/>
    <w:rsid w:val="000F08DC"/>
    <w:rsid w:val="000F0F46"/>
    <w:rsid w:val="000F1506"/>
    <w:rsid w:val="000F151C"/>
    <w:rsid w:val="000F1E8E"/>
    <w:rsid w:val="000F25CF"/>
    <w:rsid w:val="000F26EF"/>
    <w:rsid w:val="000F27B0"/>
    <w:rsid w:val="000F2A6A"/>
    <w:rsid w:val="000F2D20"/>
    <w:rsid w:val="000F3E21"/>
    <w:rsid w:val="000F4558"/>
    <w:rsid w:val="000F4D5F"/>
    <w:rsid w:val="000F4E90"/>
    <w:rsid w:val="000F4FFE"/>
    <w:rsid w:val="000F515E"/>
    <w:rsid w:val="000F5430"/>
    <w:rsid w:val="000F5620"/>
    <w:rsid w:val="000F718B"/>
    <w:rsid w:val="000F7222"/>
    <w:rsid w:val="000F7760"/>
    <w:rsid w:val="000F7C80"/>
    <w:rsid w:val="000F7EC4"/>
    <w:rsid w:val="001000DD"/>
    <w:rsid w:val="001013CA"/>
    <w:rsid w:val="001015BF"/>
    <w:rsid w:val="00101A58"/>
    <w:rsid w:val="0010258F"/>
    <w:rsid w:val="00102701"/>
    <w:rsid w:val="001027C1"/>
    <w:rsid w:val="001041AD"/>
    <w:rsid w:val="00104252"/>
    <w:rsid w:val="00104CC2"/>
    <w:rsid w:val="00104F5C"/>
    <w:rsid w:val="00105E68"/>
    <w:rsid w:val="001061E4"/>
    <w:rsid w:val="00106B41"/>
    <w:rsid w:val="00106BA3"/>
    <w:rsid w:val="001079CE"/>
    <w:rsid w:val="00107FA4"/>
    <w:rsid w:val="00107FCD"/>
    <w:rsid w:val="00111359"/>
    <w:rsid w:val="001113FE"/>
    <w:rsid w:val="001119F0"/>
    <w:rsid w:val="00111B76"/>
    <w:rsid w:val="00111E94"/>
    <w:rsid w:val="00111F10"/>
    <w:rsid w:val="001123AB"/>
    <w:rsid w:val="00112543"/>
    <w:rsid w:val="001129AA"/>
    <w:rsid w:val="0011400D"/>
    <w:rsid w:val="001148A2"/>
    <w:rsid w:val="00114E62"/>
    <w:rsid w:val="00115009"/>
    <w:rsid w:val="001159B4"/>
    <w:rsid w:val="001159EC"/>
    <w:rsid w:val="00115A2B"/>
    <w:rsid w:val="001177D0"/>
    <w:rsid w:val="001179DC"/>
    <w:rsid w:val="00117A04"/>
    <w:rsid w:val="00120040"/>
    <w:rsid w:val="00120589"/>
    <w:rsid w:val="00121D63"/>
    <w:rsid w:val="001225E0"/>
    <w:rsid w:val="00123E31"/>
    <w:rsid w:val="00123F11"/>
    <w:rsid w:val="0012538B"/>
    <w:rsid w:val="00125945"/>
    <w:rsid w:val="001262E5"/>
    <w:rsid w:val="001276E2"/>
    <w:rsid w:val="00130258"/>
    <w:rsid w:val="001308BC"/>
    <w:rsid w:val="00132621"/>
    <w:rsid w:val="00132B60"/>
    <w:rsid w:val="00132CE7"/>
    <w:rsid w:val="00134732"/>
    <w:rsid w:val="0013586D"/>
    <w:rsid w:val="0013599E"/>
    <w:rsid w:val="00137C36"/>
    <w:rsid w:val="00137F10"/>
    <w:rsid w:val="00140B10"/>
    <w:rsid w:val="0014151B"/>
    <w:rsid w:val="001419B6"/>
    <w:rsid w:val="0014203F"/>
    <w:rsid w:val="0014421E"/>
    <w:rsid w:val="0014431E"/>
    <w:rsid w:val="00144F7B"/>
    <w:rsid w:val="00144FB8"/>
    <w:rsid w:val="00145011"/>
    <w:rsid w:val="0014501D"/>
    <w:rsid w:val="00147372"/>
    <w:rsid w:val="001473B0"/>
    <w:rsid w:val="00147803"/>
    <w:rsid w:val="00150CB4"/>
    <w:rsid w:val="001512B9"/>
    <w:rsid w:val="00151890"/>
    <w:rsid w:val="00151AAF"/>
    <w:rsid w:val="0015202F"/>
    <w:rsid w:val="00152122"/>
    <w:rsid w:val="0015248A"/>
    <w:rsid w:val="00152E3D"/>
    <w:rsid w:val="00153586"/>
    <w:rsid w:val="001544B6"/>
    <w:rsid w:val="001546EB"/>
    <w:rsid w:val="00155AE0"/>
    <w:rsid w:val="00156171"/>
    <w:rsid w:val="00156832"/>
    <w:rsid w:val="00156FAA"/>
    <w:rsid w:val="00161049"/>
    <w:rsid w:val="001615C9"/>
    <w:rsid w:val="001615DE"/>
    <w:rsid w:val="001629C7"/>
    <w:rsid w:val="00164A1D"/>
    <w:rsid w:val="0016532C"/>
    <w:rsid w:val="001657C2"/>
    <w:rsid w:val="001659DA"/>
    <w:rsid w:val="00166282"/>
    <w:rsid w:val="001665A5"/>
    <w:rsid w:val="001666DE"/>
    <w:rsid w:val="001679AF"/>
    <w:rsid w:val="001679CC"/>
    <w:rsid w:val="00170CBB"/>
    <w:rsid w:val="00170EC8"/>
    <w:rsid w:val="00171341"/>
    <w:rsid w:val="00171380"/>
    <w:rsid w:val="00172929"/>
    <w:rsid w:val="0017310A"/>
    <w:rsid w:val="001737F1"/>
    <w:rsid w:val="00173981"/>
    <w:rsid w:val="00173EE1"/>
    <w:rsid w:val="00174250"/>
    <w:rsid w:val="00174D79"/>
    <w:rsid w:val="0017576E"/>
    <w:rsid w:val="00175C4D"/>
    <w:rsid w:val="00175E9A"/>
    <w:rsid w:val="00176880"/>
    <w:rsid w:val="00176A9B"/>
    <w:rsid w:val="0017718E"/>
    <w:rsid w:val="0017771D"/>
    <w:rsid w:val="00177C10"/>
    <w:rsid w:val="00177E61"/>
    <w:rsid w:val="001802A6"/>
    <w:rsid w:val="001802ED"/>
    <w:rsid w:val="001802FE"/>
    <w:rsid w:val="001803C8"/>
    <w:rsid w:val="00180FBB"/>
    <w:rsid w:val="001813BF"/>
    <w:rsid w:val="0018158E"/>
    <w:rsid w:val="00182515"/>
    <w:rsid w:val="00182EE1"/>
    <w:rsid w:val="00183C91"/>
    <w:rsid w:val="00183EB8"/>
    <w:rsid w:val="00183FD5"/>
    <w:rsid w:val="001842F3"/>
    <w:rsid w:val="00184497"/>
    <w:rsid w:val="001844FD"/>
    <w:rsid w:val="00184C64"/>
    <w:rsid w:val="0018530A"/>
    <w:rsid w:val="00185A91"/>
    <w:rsid w:val="00185A97"/>
    <w:rsid w:val="00185AA9"/>
    <w:rsid w:val="00186733"/>
    <w:rsid w:val="00186EB7"/>
    <w:rsid w:val="001872E7"/>
    <w:rsid w:val="001906C0"/>
    <w:rsid w:val="00190EA6"/>
    <w:rsid w:val="001916AA"/>
    <w:rsid w:val="00191F2F"/>
    <w:rsid w:val="00192058"/>
    <w:rsid w:val="001920CA"/>
    <w:rsid w:val="001922A7"/>
    <w:rsid w:val="001930EF"/>
    <w:rsid w:val="00193371"/>
    <w:rsid w:val="00193766"/>
    <w:rsid w:val="00193C11"/>
    <w:rsid w:val="0019452F"/>
    <w:rsid w:val="0019487F"/>
    <w:rsid w:val="00195FEF"/>
    <w:rsid w:val="00196106"/>
    <w:rsid w:val="00196236"/>
    <w:rsid w:val="00196DAF"/>
    <w:rsid w:val="001A1638"/>
    <w:rsid w:val="001A17CC"/>
    <w:rsid w:val="001A2404"/>
    <w:rsid w:val="001A5559"/>
    <w:rsid w:val="001A6C8A"/>
    <w:rsid w:val="001A729B"/>
    <w:rsid w:val="001A75EE"/>
    <w:rsid w:val="001A7E60"/>
    <w:rsid w:val="001B1C96"/>
    <w:rsid w:val="001B1CC5"/>
    <w:rsid w:val="001B1D74"/>
    <w:rsid w:val="001B29DB"/>
    <w:rsid w:val="001B475A"/>
    <w:rsid w:val="001B48BC"/>
    <w:rsid w:val="001B4A62"/>
    <w:rsid w:val="001B4F96"/>
    <w:rsid w:val="001B55E4"/>
    <w:rsid w:val="001B5A57"/>
    <w:rsid w:val="001B5FC3"/>
    <w:rsid w:val="001B7221"/>
    <w:rsid w:val="001B7F30"/>
    <w:rsid w:val="001C064D"/>
    <w:rsid w:val="001C0817"/>
    <w:rsid w:val="001C08A6"/>
    <w:rsid w:val="001C11C8"/>
    <w:rsid w:val="001C198B"/>
    <w:rsid w:val="001C1A33"/>
    <w:rsid w:val="001C1E95"/>
    <w:rsid w:val="001C2203"/>
    <w:rsid w:val="001C2586"/>
    <w:rsid w:val="001C3581"/>
    <w:rsid w:val="001C37F3"/>
    <w:rsid w:val="001C402F"/>
    <w:rsid w:val="001C4C8B"/>
    <w:rsid w:val="001C5C78"/>
    <w:rsid w:val="001C62A5"/>
    <w:rsid w:val="001C648D"/>
    <w:rsid w:val="001C6E68"/>
    <w:rsid w:val="001C782B"/>
    <w:rsid w:val="001C78DF"/>
    <w:rsid w:val="001D0315"/>
    <w:rsid w:val="001D0DD0"/>
    <w:rsid w:val="001D14A0"/>
    <w:rsid w:val="001D1EA2"/>
    <w:rsid w:val="001D1F37"/>
    <w:rsid w:val="001D2326"/>
    <w:rsid w:val="001D2558"/>
    <w:rsid w:val="001D30F1"/>
    <w:rsid w:val="001D3112"/>
    <w:rsid w:val="001D34A0"/>
    <w:rsid w:val="001D38A3"/>
    <w:rsid w:val="001D39E7"/>
    <w:rsid w:val="001D3BB9"/>
    <w:rsid w:val="001D40A1"/>
    <w:rsid w:val="001D43B1"/>
    <w:rsid w:val="001D4EBE"/>
    <w:rsid w:val="001D52B1"/>
    <w:rsid w:val="001D542A"/>
    <w:rsid w:val="001D5A63"/>
    <w:rsid w:val="001D5AB1"/>
    <w:rsid w:val="001D6C05"/>
    <w:rsid w:val="001D6E71"/>
    <w:rsid w:val="001D6F36"/>
    <w:rsid w:val="001E0889"/>
    <w:rsid w:val="001E14C8"/>
    <w:rsid w:val="001E29AB"/>
    <w:rsid w:val="001E323A"/>
    <w:rsid w:val="001E36EE"/>
    <w:rsid w:val="001E3EC8"/>
    <w:rsid w:val="001E43E0"/>
    <w:rsid w:val="001E445F"/>
    <w:rsid w:val="001E489A"/>
    <w:rsid w:val="001E4AE0"/>
    <w:rsid w:val="001E5B65"/>
    <w:rsid w:val="001E6E3D"/>
    <w:rsid w:val="001E728C"/>
    <w:rsid w:val="001F1887"/>
    <w:rsid w:val="001F1985"/>
    <w:rsid w:val="001F1C82"/>
    <w:rsid w:val="001F2BD9"/>
    <w:rsid w:val="001F3F38"/>
    <w:rsid w:val="001F44BC"/>
    <w:rsid w:val="001F47EC"/>
    <w:rsid w:val="001F480B"/>
    <w:rsid w:val="001F488A"/>
    <w:rsid w:val="001F4956"/>
    <w:rsid w:val="001F5C1E"/>
    <w:rsid w:val="001F5CAD"/>
    <w:rsid w:val="001F6259"/>
    <w:rsid w:val="001F67A7"/>
    <w:rsid w:val="001F68DF"/>
    <w:rsid w:val="001F6EF7"/>
    <w:rsid w:val="001F71F7"/>
    <w:rsid w:val="001F76E8"/>
    <w:rsid w:val="001F7EDA"/>
    <w:rsid w:val="00200518"/>
    <w:rsid w:val="002007C5"/>
    <w:rsid w:val="00200B4E"/>
    <w:rsid w:val="00201246"/>
    <w:rsid w:val="00202460"/>
    <w:rsid w:val="00202600"/>
    <w:rsid w:val="00202D0F"/>
    <w:rsid w:val="00204387"/>
    <w:rsid w:val="00206451"/>
    <w:rsid w:val="002069B4"/>
    <w:rsid w:val="00206EC5"/>
    <w:rsid w:val="002077A1"/>
    <w:rsid w:val="002106D6"/>
    <w:rsid w:val="00210C31"/>
    <w:rsid w:val="00210D82"/>
    <w:rsid w:val="00210D8C"/>
    <w:rsid w:val="00210E7B"/>
    <w:rsid w:val="0021199E"/>
    <w:rsid w:val="00212030"/>
    <w:rsid w:val="0021287E"/>
    <w:rsid w:val="00212F19"/>
    <w:rsid w:val="00213967"/>
    <w:rsid w:val="0021469B"/>
    <w:rsid w:val="002148B0"/>
    <w:rsid w:val="002155DB"/>
    <w:rsid w:val="00215F1B"/>
    <w:rsid w:val="00215F31"/>
    <w:rsid w:val="00216242"/>
    <w:rsid w:val="00216B55"/>
    <w:rsid w:val="00216C8B"/>
    <w:rsid w:val="00217C23"/>
    <w:rsid w:val="00217F23"/>
    <w:rsid w:val="00221149"/>
    <w:rsid w:val="002220FC"/>
    <w:rsid w:val="00222B52"/>
    <w:rsid w:val="002233C3"/>
    <w:rsid w:val="00223CEA"/>
    <w:rsid w:val="0022588F"/>
    <w:rsid w:val="00227D08"/>
    <w:rsid w:val="00230851"/>
    <w:rsid w:val="00230D1D"/>
    <w:rsid w:val="00230E0D"/>
    <w:rsid w:val="002310DE"/>
    <w:rsid w:val="00231503"/>
    <w:rsid w:val="00231A05"/>
    <w:rsid w:val="00231F10"/>
    <w:rsid w:val="002327EB"/>
    <w:rsid w:val="00232F6F"/>
    <w:rsid w:val="00233B1A"/>
    <w:rsid w:val="00233C86"/>
    <w:rsid w:val="002341DA"/>
    <w:rsid w:val="00234598"/>
    <w:rsid w:val="00234898"/>
    <w:rsid w:val="00235CB0"/>
    <w:rsid w:val="00235ED4"/>
    <w:rsid w:val="00235F50"/>
    <w:rsid w:val="00235FBE"/>
    <w:rsid w:val="00236BF5"/>
    <w:rsid w:val="00237291"/>
    <w:rsid w:val="002372E7"/>
    <w:rsid w:val="00237387"/>
    <w:rsid w:val="00237933"/>
    <w:rsid w:val="00237FAF"/>
    <w:rsid w:val="00240F66"/>
    <w:rsid w:val="002411DC"/>
    <w:rsid w:val="00241281"/>
    <w:rsid w:val="00242263"/>
    <w:rsid w:val="00243FF2"/>
    <w:rsid w:val="00244003"/>
    <w:rsid w:val="00245510"/>
    <w:rsid w:val="002462D6"/>
    <w:rsid w:val="00246A45"/>
    <w:rsid w:val="00246FAF"/>
    <w:rsid w:val="00247977"/>
    <w:rsid w:val="00250038"/>
    <w:rsid w:val="002525D9"/>
    <w:rsid w:val="00252B89"/>
    <w:rsid w:val="0025372E"/>
    <w:rsid w:val="00254B58"/>
    <w:rsid w:val="002552E1"/>
    <w:rsid w:val="00255C3A"/>
    <w:rsid w:val="00255D2F"/>
    <w:rsid w:val="002561C6"/>
    <w:rsid w:val="00256E6E"/>
    <w:rsid w:val="0025735F"/>
    <w:rsid w:val="0026264B"/>
    <w:rsid w:val="00262FA6"/>
    <w:rsid w:val="002639D1"/>
    <w:rsid w:val="00263B85"/>
    <w:rsid w:val="00264933"/>
    <w:rsid w:val="00264BE3"/>
    <w:rsid w:val="00265102"/>
    <w:rsid w:val="00265895"/>
    <w:rsid w:val="0026612D"/>
    <w:rsid w:val="002665A2"/>
    <w:rsid w:val="002665C9"/>
    <w:rsid w:val="00271119"/>
    <w:rsid w:val="00271D68"/>
    <w:rsid w:val="00272C13"/>
    <w:rsid w:val="00274370"/>
    <w:rsid w:val="0027600D"/>
    <w:rsid w:val="002760B9"/>
    <w:rsid w:val="002769B3"/>
    <w:rsid w:val="00276B32"/>
    <w:rsid w:val="0028005D"/>
    <w:rsid w:val="00280805"/>
    <w:rsid w:val="0028116A"/>
    <w:rsid w:val="00281E36"/>
    <w:rsid w:val="00282194"/>
    <w:rsid w:val="002833CE"/>
    <w:rsid w:val="00283BD5"/>
    <w:rsid w:val="002843E7"/>
    <w:rsid w:val="00284EFE"/>
    <w:rsid w:val="00285079"/>
    <w:rsid w:val="00285364"/>
    <w:rsid w:val="002854AE"/>
    <w:rsid w:val="00285B96"/>
    <w:rsid w:val="0028692C"/>
    <w:rsid w:val="0028700B"/>
    <w:rsid w:val="002874CE"/>
    <w:rsid w:val="002875CE"/>
    <w:rsid w:val="00290A66"/>
    <w:rsid w:val="0029199C"/>
    <w:rsid w:val="00291CE1"/>
    <w:rsid w:val="00291D87"/>
    <w:rsid w:val="00292594"/>
    <w:rsid w:val="00292D89"/>
    <w:rsid w:val="002935B0"/>
    <w:rsid w:val="00293634"/>
    <w:rsid w:val="00294DE6"/>
    <w:rsid w:val="0029525B"/>
    <w:rsid w:val="002952D7"/>
    <w:rsid w:val="002962FC"/>
    <w:rsid w:val="00296637"/>
    <w:rsid w:val="00297A15"/>
    <w:rsid w:val="00297BC8"/>
    <w:rsid w:val="002A043E"/>
    <w:rsid w:val="002A0821"/>
    <w:rsid w:val="002A11DE"/>
    <w:rsid w:val="002A19E8"/>
    <w:rsid w:val="002A2047"/>
    <w:rsid w:val="002A2303"/>
    <w:rsid w:val="002A2601"/>
    <w:rsid w:val="002A2DCE"/>
    <w:rsid w:val="002A3A80"/>
    <w:rsid w:val="002A3E02"/>
    <w:rsid w:val="002A43B2"/>
    <w:rsid w:val="002A57D6"/>
    <w:rsid w:val="002A5853"/>
    <w:rsid w:val="002A622A"/>
    <w:rsid w:val="002A6C86"/>
    <w:rsid w:val="002A6FDB"/>
    <w:rsid w:val="002A7724"/>
    <w:rsid w:val="002B002E"/>
    <w:rsid w:val="002B03BF"/>
    <w:rsid w:val="002B06F6"/>
    <w:rsid w:val="002B090C"/>
    <w:rsid w:val="002B11F5"/>
    <w:rsid w:val="002B1684"/>
    <w:rsid w:val="002B16FB"/>
    <w:rsid w:val="002B1B4A"/>
    <w:rsid w:val="002B3C10"/>
    <w:rsid w:val="002B409F"/>
    <w:rsid w:val="002B41CE"/>
    <w:rsid w:val="002B4209"/>
    <w:rsid w:val="002B43C9"/>
    <w:rsid w:val="002B4B79"/>
    <w:rsid w:val="002B5493"/>
    <w:rsid w:val="002B5607"/>
    <w:rsid w:val="002B6ECD"/>
    <w:rsid w:val="002B7165"/>
    <w:rsid w:val="002B77AF"/>
    <w:rsid w:val="002B77B2"/>
    <w:rsid w:val="002C057F"/>
    <w:rsid w:val="002C10EE"/>
    <w:rsid w:val="002C15BF"/>
    <w:rsid w:val="002C17C1"/>
    <w:rsid w:val="002C1808"/>
    <w:rsid w:val="002C1F2C"/>
    <w:rsid w:val="002C2B7A"/>
    <w:rsid w:val="002C40FD"/>
    <w:rsid w:val="002C5515"/>
    <w:rsid w:val="002C5797"/>
    <w:rsid w:val="002C5846"/>
    <w:rsid w:val="002C591D"/>
    <w:rsid w:val="002C5C39"/>
    <w:rsid w:val="002C6217"/>
    <w:rsid w:val="002C7EAC"/>
    <w:rsid w:val="002D06EE"/>
    <w:rsid w:val="002D0DBB"/>
    <w:rsid w:val="002D19BE"/>
    <w:rsid w:val="002D1B50"/>
    <w:rsid w:val="002D1C70"/>
    <w:rsid w:val="002D2404"/>
    <w:rsid w:val="002D323A"/>
    <w:rsid w:val="002D51E8"/>
    <w:rsid w:val="002D5D47"/>
    <w:rsid w:val="002D692C"/>
    <w:rsid w:val="002D7F6B"/>
    <w:rsid w:val="002E1394"/>
    <w:rsid w:val="002E1749"/>
    <w:rsid w:val="002E22AC"/>
    <w:rsid w:val="002E2548"/>
    <w:rsid w:val="002E39CF"/>
    <w:rsid w:val="002E3D34"/>
    <w:rsid w:val="002E414C"/>
    <w:rsid w:val="002E434B"/>
    <w:rsid w:val="002E4947"/>
    <w:rsid w:val="002E52F5"/>
    <w:rsid w:val="002E5930"/>
    <w:rsid w:val="002E66B9"/>
    <w:rsid w:val="002E6A94"/>
    <w:rsid w:val="002E6DC8"/>
    <w:rsid w:val="002E734C"/>
    <w:rsid w:val="002E738E"/>
    <w:rsid w:val="002E7A30"/>
    <w:rsid w:val="002F0AB6"/>
    <w:rsid w:val="002F170F"/>
    <w:rsid w:val="002F1BD2"/>
    <w:rsid w:val="002F43B5"/>
    <w:rsid w:val="002F551A"/>
    <w:rsid w:val="002F5A7F"/>
    <w:rsid w:val="002F5F89"/>
    <w:rsid w:val="002F628F"/>
    <w:rsid w:val="002F770A"/>
    <w:rsid w:val="002F7D2C"/>
    <w:rsid w:val="003004E8"/>
    <w:rsid w:val="003004F9"/>
    <w:rsid w:val="003015F2"/>
    <w:rsid w:val="003018AC"/>
    <w:rsid w:val="00301C1B"/>
    <w:rsid w:val="00301E81"/>
    <w:rsid w:val="0030284F"/>
    <w:rsid w:val="0030376F"/>
    <w:rsid w:val="003040F4"/>
    <w:rsid w:val="003042C3"/>
    <w:rsid w:val="00304712"/>
    <w:rsid w:val="0031211F"/>
    <w:rsid w:val="00312EFD"/>
    <w:rsid w:val="003132B6"/>
    <w:rsid w:val="00313B98"/>
    <w:rsid w:val="003140E4"/>
    <w:rsid w:val="00315930"/>
    <w:rsid w:val="00316374"/>
    <w:rsid w:val="003167A9"/>
    <w:rsid w:val="00317A23"/>
    <w:rsid w:val="00317A40"/>
    <w:rsid w:val="003200D3"/>
    <w:rsid w:val="0032169C"/>
    <w:rsid w:val="003220E2"/>
    <w:rsid w:val="0032244D"/>
    <w:rsid w:val="003247B4"/>
    <w:rsid w:val="00324F86"/>
    <w:rsid w:val="003267B4"/>
    <w:rsid w:val="003269D9"/>
    <w:rsid w:val="00327151"/>
    <w:rsid w:val="00330B2E"/>
    <w:rsid w:val="0033151A"/>
    <w:rsid w:val="003316C5"/>
    <w:rsid w:val="00331CD6"/>
    <w:rsid w:val="00331D40"/>
    <w:rsid w:val="00331D5E"/>
    <w:rsid w:val="00331E78"/>
    <w:rsid w:val="003321BD"/>
    <w:rsid w:val="003334DA"/>
    <w:rsid w:val="003340AE"/>
    <w:rsid w:val="00334512"/>
    <w:rsid w:val="003349DD"/>
    <w:rsid w:val="00334BEA"/>
    <w:rsid w:val="003352D3"/>
    <w:rsid w:val="00335EC7"/>
    <w:rsid w:val="00336565"/>
    <w:rsid w:val="0033686E"/>
    <w:rsid w:val="003370C0"/>
    <w:rsid w:val="00337763"/>
    <w:rsid w:val="00337BC9"/>
    <w:rsid w:val="003408A5"/>
    <w:rsid w:val="00340BE3"/>
    <w:rsid w:val="00340CA9"/>
    <w:rsid w:val="00341954"/>
    <w:rsid w:val="00342164"/>
    <w:rsid w:val="00342600"/>
    <w:rsid w:val="00342AD3"/>
    <w:rsid w:val="00342FC3"/>
    <w:rsid w:val="0034352E"/>
    <w:rsid w:val="00343991"/>
    <w:rsid w:val="00343BE9"/>
    <w:rsid w:val="00344A55"/>
    <w:rsid w:val="00344A7F"/>
    <w:rsid w:val="003460DA"/>
    <w:rsid w:val="00346D23"/>
    <w:rsid w:val="00346E14"/>
    <w:rsid w:val="00350927"/>
    <w:rsid w:val="00350AB5"/>
    <w:rsid w:val="00350C35"/>
    <w:rsid w:val="003528CB"/>
    <w:rsid w:val="00352B13"/>
    <w:rsid w:val="00352DFE"/>
    <w:rsid w:val="00353F95"/>
    <w:rsid w:val="0035504E"/>
    <w:rsid w:val="00355F23"/>
    <w:rsid w:val="0035656E"/>
    <w:rsid w:val="00356726"/>
    <w:rsid w:val="00356873"/>
    <w:rsid w:val="00357983"/>
    <w:rsid w:val="0036174E"/>
    <w:rsid w:val="003618E6"/>
    <w:rsid w:val="00361CA5"/>
    <w:rsid w:val="00362539"/>
    <w:rsid w:val="00362CF8"/>
    <w:rsid w:val="00363203"/>
    <w:rsid w:val="0036396C"/>
    <w:rsid w:val="00363ADF"/>
    <w:rsid w:val="00364BD6"/>
    <w:rsid w:val="00364DFC"/>
    <w:rsid w:val="0036520E"/>
    <w:rsid w:val="00365215"/>
    <w:rsid w:val="00366030"/>
    <w:rsid w:val="00366054"/>
    <w:rsid w:val="003676BB"/>
    <w:rsid w:val="00367DBC"/>
    <w:rsid w:val="00370F0C"/>
    <w:rsid w:val="0037187F"/>
    <w:rsid w:val="00371928"/>
    <w:rsid w:val="00371D3F"/>
    <w:rsid w:val="00372263"/>
    <w:rsid w:val="00372A07"/>
    <w:rsid w:val="00372D27"/>
    <w:rsid w:val="00373007"/>
    <w:rsid w:val="0037383A"/>
    <w:rsid w:val="0037387C"/>
    <w:rsid w:val="00374BF9"/>
    <w:rsid w:val="003753B1"/>
    <w:rsid w:val="003758A0"/>
    <w:rsid w:val="00375CFC"/>
    <w:rsid w:val="00376026"/>
    <w:rsid w:val="003767C1"/>
    <w:rsid w:val="0037680F"/>
    <w:rsid w:val="00376E1F"/>
    <w:rsid w:val="003778F4"/>
    <w:rsid w:val="00377A98"/>
    <w:rsid w:val="00377BF5"/>
    <w:rsid w:val="00377C00"/>
    <w:rsid w:val="00377C35"/>
    <w:rsid w:val="00380750"/>
    <w:rsid w:val="00380AF4"/>
    <w:rsid w:val="003819EA"/>
    <w:rsid w:val="00382134"/>
    <w:rsid w:val="00383962"/>
    <w:rsid w:val="0038479F"/>
    <w:rsid w:val="003849D4"/>
    <w:rsid w:val="003850D1"/>
    <w:rsid w:val="0038510A"/>
    <w:rsid w:val="003862DF"/>
    <w:rsid w:val="00387596"/>
    <w:rsid w:val="00387AD3"/>
    <w:rsid w:val="003902E8"/>
    <w:rsid w:val="00390BED"/>
    <w:rsid w:val="0039178A"/>
    <w:rsid w:val="00391ED3"/>
    <w:rsid w:val="003924AC"/>
    <w:rsid w:val="00392949"/>
    <w:rsid w:val="00393473"/>
    <w:rsid w:val="00393534"/>
    <w:rsid w:val="0039392D"/>
    <w:rsid w:val="00393A99"/>
    <w:rsid w:val="00393C94"/>
    <w:rsid w:val="00393D9C"/>
    <w:rsid w:val="00393DF0"/>
    <w:rsid w:val="0039465E"/>
    <w:rsid w:val="003953C4"/>
    <w:rsid w:val="003954B5"/>
    <w:rsid w:val="003955CC"/>
    <w:rsid w:val="00395678"/>
    <w:rsid w:val="00395E5E"/>
    <w:rsid w:val="003965C3"/>
    <w:rsid w:val="003A04F0"/>
    <w:rsid w:val="003A0572"/>
    <w:rsid w:val="003A0ADC"/>
    <w:rsid w:val="003A0BAE"/>
    <w:rsid w:val="003A0C11"/>
    <w:rsid w:val="003A0D32"/>
    <w:rsid w:val="003A2039"/>
    <w:rsid w:val="003A24DD"/>
    <w:rsid w:val="003A3060"/>
    <w:rsid w:val="003A30FB"/>
    <w:rsid w:val="003A3190"/>
    <w:rsid w:val="003A4508"/>
    <w:rsid w:val="003A498A"/>
    <w:rsid w:val="003A4CB8"/>
    <w:rsid w:val="003A5B38"/>
    <w:rsid w:val="003A5B51"/>
    <w:rsid w:val="003A6117"/>
    <w:rsid w:val="003A6A81"/>
    <w:rsid w:val="003A78C2"/>
    <w:rsid w:val="003A7F41"/>
    <w:rsid w:val="003B01D3"/>
    <w:rsid w:val="003B0635"/>
    <w:rsid w:val="003B09E9"/>
    <w:rsid w:val="003B2099"/>
    <w:rsid w:val="003B23D5"/>
    <w:rsid w:val="003B2955"/>
    <w:rsid w:val="003B2A21"/>
    <w:rsid w:val="003B2C1D"/>
    <w:rsid w:val="003B2E4A"/>
    <w:rsid w:val="003B3856"/>
    <w:rsid w:val="003B3C0A"/>
    <w:rsid w:val="003B3C48"/>
    <w:rsid w:val="003B40D4"/>
    <w:rsid w:val="003B442A"/>
    <w:rsid w:val="003B4D00"/>
    <w:rsid w:val="003B523A"/>
    <w:rsid w:val="003B56E2"/>
    <w:rsid w:val="003B5CC9"/>
    <w:rsid w:val="003B5ED2"/>
    <w:rsid w:val="003B6E80"/>
    <w:rsid w:val="003B6F8B"/>
    <w:rsid w:val="003B7562"/>
    <w:rsid w:val="003C0B53"/>
    <w:rsid w:val="003C1351"/>
    <w:rsid w:val="003C13B6"/>
    <w:rsid w:val="003C35C0"/>
    <w:rsid w:val="003C39DD"/>
    <w:rsid w:val="003C4211"/>
    <w:rsid w:val="003C490C"/>
    <w:rsid w:val="003C4D2C"/>
    <w:rsid w:val="003C4E11"/>
    <w:rsid w:val="003C520D"/>
    <w:rsid w:val="003C6626"/>
    <w:rsid w:val="003C6A08"/>
    <w:rsid w:val="003C79AB"/>
    <w:rsid w:val="003D16BD"/>
    <w:rsid w:val="003D2B0C"/>
    <w:rsid w:val="003D3848"/>
    <w:rsid w:val="003D3941"/>
    <w:rsid w:val="003D3C48"/>
    <w:rsid w:val="003D4DAF"/>
    <w:rsid w:val="003D51FA"/>
    <w:rsid w:val="003D5E95"/>
    <w:rsid w:val="003D6550"/>
    <w:rsid w:val="003E06CA"/>
    <w:rsid w:val="003E1CCC"/>
    <w:rsid w:val="003E1FD4"/>
    <w:rsid w:val="003E4169"/>
    <w:rsid w:val="003E4B9C"/>
    <w:rsid w:val="003E7AF6"/>
    <w:rsid w:val="003F0445"/>
    <w:rsid w:val="003F0903"/>
    <w:rsid w:val="003F1A2B"/>
    <w:rsid w:val="003F1C40"/>
    <w:rsid w:val="003F1C8F"/>
    <w:rsid w:val="003F202C"/>
    <w:rsid w:val="003F2F2C"/>
    <w:rsid w:val="003F2FBB"/>
    <w:rsid w:val="003F3986"/>
    <w:rsid w:val="003F47D1"/>
    <w:rsid w:val="003F4B9D"/>
    <w:rsid w:val="003F5200"/>
    <w:rsid w:val="003F522B"/>
    <w:rsid w:val="003F5412"/>
    <w:rsid w:val="003F5D7C"/>
    <w:rsid w:val="003F608A"/>
    <w:rsid w:val="003F6133"/>
    <w:rsid w:val="003F65F6"/>
    <w:rsid w:val="003F67FE"/>
    <w:rsid w:val="003F6A1C"/>
    <w:rsid w:val="003F7456"/>
    <w:rsid w:val="003F7460"/>
    <w:rsid w:val="004003D8"/>
    <w:rsid w:val="00401702"/>
    <w:rsid w:val="004026EF"/>
    <w:rsid w:val="0040304B"/>
    <w:rsid w:val="004037A4"/>
    <w:rsid w:val="004048E7"/>
    <w:rsid w:val="004052B4"/>
    <w:rsid w:val="00405622"/>
    <w:rsid w:val="0040568B"/>
    <w:rsid w:val="00407751"/>
    <w:rsid w:val="0041080F"/>
    <w:rsid w:val="004108EB"/>
    <w:rsid w:val="00410BFF"/>
    <w:rsid w:val="00410E7F"/>
    <w:rsid w:val="00413F3B"/>
    <w:rsid w:val="004140AD"/>
    <w:rsid w:val="00414158"/>
    <w:rsid w:val="0041437D"/>
    <w:rsid w:val="004143C1"/>
    <w:rsid w:val="0041497E"/>
    <w:rsid w:val="00416169"/>
    <w:rsid w:val="004166BD"/>
    <w:rsid w:val="0041724B"/>
    <w:rsid w:val="00417CCC"/>
    <w:rsid w:val="004206C7"/>
    <w:rsid w:val="0042096D"/>
    <w:rsid w:val="00420F58"/>
    <w:rsid w:val="0042197C"/>
    <w:rsid w:val="00422B09"/>
    <w:rsid w:val="004234FF"/>
    <w:rsid w:val="00423C09"/>
    <w:rsid w:val="0042408C"/>
    <w:rsid w:val="0042485B"/>
    <w:rsid w:val="00425530"/>
    <w:rsid w:val="004260BD"/>
    <w:rsid w:val="0042632B"/>
    <w:rsid w:val="00433958"/>
    <w:rsid w:val="004348F4"/>
    <w:rsid w:val="004354E8"/>
    <w:rsid w:val="00435A79"/>
    <w:rsid w:val="00436355"/>
    <w:rsid w:val="00436E1C"/>
    <w:rsid w:val="00436FB1"/>
    <w:rsid w:val="00436FE3"/>
    <w:rsid w:val="00437441"/>
    <w:rsid w:val="00437834"/>
    <w:rsid w:val="00437D54"/>
    <w:rsid w:val="00437DED"/>
    <w:rsid w:val="004404D1"/>
    <w:rsid w:val="0044070F"/>
    <w:rsid w:val="00440748"/>
    <w:rsid w:val="00440986"/>
    <w:rsid w:val="004409B2"/>
    <w:rsid w:val="0044127E"/>
    <w:rsid w:val="0044167B"/>
    <w:rsid w:val="00441780"/>
    <w:rsid w:val="004422A0"/>
    <w:rsid w:val="004429A2"/>
    <w:rsid w:val="00442F3B"/>
    <w:rsid w:val="00444961"/>
    <w:rsid w:val="00444BB4"/>
    <w:rsid w:val="00444F99"/>
    <w:rsid w:val="004451CF"/>
    <w:rsid w:val="004453FD"/>
    <w:rsid w:val="00445656"/>
    <w:rsid w:val="00445DDB"/>
    <w:rsid w:val="00445F9C"/>
    <w:rsid w:val="00446B1A"/>
    <w:rsid w:val="00446D2E"/>
    <w:rsid w:val="00446FC0"/>
    <w:rsid w:val="00446FE5"/>
    <w:rsid w:val="00447914"/>
    <w:rsid w:val="004479A9"/>
    <w:rsid w:val="004507C6"/>
    <w:rsid w:val="00450BF4"/>
    <w:rsid w:val="00450CE7"/>
    <w:rsid w:val="004513EA"/>
    <w:rsid w:val="00451E07"/>
    <w:rsid w:val="00452203"/>
    <w:rsid w:val="00454852"/>
    <w:rsid w:val="004549B6"/>
    <w:rsid w:val="004552DE"/>
    <w:rsid w:val="00455669"/>
    <w:rsid w:val="00456E58"/>
    <w:rsid w:val="00456EBB"/>
    <w:rsid w:val="00457169"/>
    <w:rsid w:val="00457400"/>
    <w:rsid w:val="00457AAF"/>
    <w:rsid w:val="004602B1"/>
    <w:rsid w:val="00460A09"/>
    <w:rsid w:val="00460ED0"/>
    <w:rsid w:val="004612F2"/>
    <w:rsid w:val="0046218C"/>
    <w:rsid w:val="0046258E"/>
    <w:rsid w:val="00463A5D"/>
    <w:rsid w:val="00465CB1"/>
    <w:rsid w:val="004667A3"/>
    <w:rsid w:val="00466B62"/>
    <w:rsid w:val="00470EE9"/>
    <w:rsid w:val="0047112B"/>
    <w:rsid w:val="00471E81"/>
    <w:rsid w:val="00472187"/>
    <w:rsid w:val="00472723"/>
    <w:rsid w:val="00472A4C"/>
    <w:rsid w:val="00472DF8"/>
    <w:rsid w:val="00473388"/>
    <w:rsid w:val="00473B35"/>
    <w:rsid w:val="00474626"/>
    <w:rsid w:val="00474CE0"/>
    <w:rsid w:val="00474D24"/>
    <w:rsid w:val="00474FAD"/>
    <w:rsid w:val="0047604B"/>
    <w:rsid w:val="0047639F"/>
    <w:rsid w:val="00476AA1"/>
    <w:rsid w:val="004770A1"/>
    <w:rsid w:val="00477F1C"/>
    <w:rsid w:val="00481A8E"/>
    <w:rsid w:val="00481C55"/>
    <w:rsid w:val="00482C6C"/>
    <w:rsid w:val="00483E19"/>
    <w:rsid w:val="00484163"/>
    <w:rsid w:val="004842F1"/>
    <w:rsid w:val="004843C3"/>
    <w:rsid w:val="004845AB"/>
    <w:rsid w:val="00484600"/>
    <w:rsid w:val="00484FDD"/>
    <w:rsid w:val="00486156"/>
    <w:rsid w:val="00486228"/>
    <w:rsid w:val="004869A1"/>
    <w:rsid w:val="00486D1F"/>
    <w:rsid w:val="00491E81"/>
    <w:rsid w:val="0049220A"/>
    <w:rsid w:val="00492303"/>
    <w:rsid w:val="00492492"/>
    <w:rsid w:val="00492674"/>
    <w:rsid w:val="00493B0A"/>
    <w:rsid w:val="00495796"/>
    <w:rsid w:val="00495889"/>
    <w:rsid w:val="0049589D"/>
    <w:rsid w:val="00495F8F"/>
    <w:rsid w:val="0049637E"/>
    <w:rsid w:val="00496662"/>
    <w:rsid w:val="0049671F"/>
    <w:rsid w:val="00496A11"/>
    <w:rsid w:val="00496A50"/>
    <w:rsid w:val="00497068"/>
    <w:rsid w:val="004A0987"/>
    <w:rsid w:val="004A1A84"/>
    <w:rsid w:val="004A2511"/>
    <w:rsid w:val="004A48A6"/>
    <w:rsid w:val="004A49AF"/>
    <w:rsid w:val="004A52E3"/>
    <w:rsid w:val="004A573E"/>
    <w:rsid w:val="004A5782"/>
    <w:rsid w:val="004A6BCA"/>
    <w:rsid w:val="004A6BFB"/>
    <w:rsid w:val="004A6CB7"/>
    <w:rsid w:val="004A6DE8"/>
    <w:rsid w:val="004A787C"/>
    <w:rsid w:val="004B0487"/>
    <w:rsid w:val="004B087C"/>
    <w:rsid w:val="004B1D86"/>
    <w:rsid w:val="004B2384"/>
    <w:rsid w:val="004B269B"/>
    <w:rsid w:val="004B3336"/>
    <w:rsid w:val="004B33A2"/>
    <w:rsid w:val="004B61D9"/>
    <w:rsid w:val="004B6791"/>
    <w:rsid w:val="004B70BB"/>
    <w:rsid w:val="004C0462"/>
    <w:rsid w:val="004C076B"/>
    <w:rsid w:val="004C09B6"/>
    <w:rsid w:val="004C0D60"/>
    <w:rsid w:val="004C123A"/>
    <w:rsid w:val="004C1580"/>
    <w:rsid w:val="004C1D0A"/>
    <w:rsid w:val="004C2973"/>
    <w:rsid w:val="004C2E08"/>
    <w:rsid w:val="004C307B"/>
    <w:rsid w:val="004C4486"/>
    <w:rsid w:val="004C5034"/>
    <w:rsid w:val="004C5E3A"/>
    <w:rsid w:val="004C699C"/>
    <w:rsid w:val="004C7C73"/>
    <w:rsid w:val="004D07D1"/>
    <w:rsid w:val="004D08E7"/>
    <w:rsid w:val="004D1D5B"/>
    <w:rsid w:val="004D21CD"/>
    <w:rsid w:val="004D2B99"/>
    <w:rsid w:val="004D2C71"/>
    <w:rsid w:val="004D383C"/>
    <w:rsid w:val="004D3C68"/>
    <w:rsid w:val="004D40DC"/>
    <w:rsid w:val="004D4858"/>
    <w:rsid w:val="004D4ACA"/>
    <w:rsid w:val="004D4C8A"/>
    <w:rsid w:val="004D5FE3"/>
    <w:rsid w:val="004D6136"/>
    <w:rsid w:val="004D7D60"/>
    <w:rsid w:val="004D7D92"/>
    <w:rsid w:val="004E0C34"/>
    <w:rsid w:val="004E115B"/>
    <w:rsid w:val="004E1276"/>
    <w:rsid w:val="004E1870"/>
    <w:rsid w:val="004E327C"/>
    <w:rsid w:val="004E3D54"/>
    <w:rsid w:val="004E47F8"/>
    <w:rsid w:val="004E4911"/>
    <w:rsid w:val="004E4A37"/>
    <w:rsid w:val="004E6D54"/>
    <w:rsid w:val="004E6ED4"/>
    <w:rsid w:val="004E716E"/>
    <w:rsid w:val="004E78AF"/>
    <w:rsid w:val="004E7D32"/>
    <w:rsid w:val="004F0F15"/>
    <w:rsid w:val="004F121F"/>
    <w:rsid w:val="004F1B39"/>
    <w:rsid w:val="004F2994"/>
    <w:rsid w:val="004F2B78"/>
    <w:rsid w:val="004F453F"/>
    <w:rsid w:val="004F5117"/>
    <w:rsid w:val="004F56E4"/>
    <w:rsid w:val="004F591F"/>
    <w:rsid w:val="004F5A3C"/>
    <w:rsid w:val="004F5D42"/>
    <w:rsid w:val="004F63BC"/>
    <w:rsid w:val="004F6489"/>
    <w:rsid w:val="004F6DAA"/>
    <w:rsid w:val="004F7626"/>
    <w:rsid w:val="004F7B98"/>
    <w:rsid w:val="005016E2"/>
    <w:rsid w:val="00502BA3"/>
    <w:rsid w:val="00502BD1"/>
    <w:rsid w:val="00502C3A"/>
    <w:rsid w:val="00503EB2"/>
    <w:rsid w:val="00505854"/>
    <w:rsid w:val="00506AC3"/>
    <w:rsid w:val="00506E6F"/>
    <w:rsid w:val="005070FB"/>
    <w:rsid w:val="005077E2"/>
    <w:rsid w:val="00507DDB"/>
    <w:rsid w:val="00507EED"/>
    <w:rsid w:val="00507F5E"/>
    <w:rsid w:val="00510471"/>
    <w:rsid w:val="0051094C"/>
    <w:rsid w:val="0051176E"/>
    <w:rsid w:val="005119FD"/>
    <w:rsid w:val="0051220B"/>
    <w:rsid w:val="00512485"/>
    <w:rsid w:val="00512EEE"/>
    <w:rsid w:val="00512F35"/>
    <w:rsid w:val="005137F6"/>
    <w:rsid w:val="00513B74"/>
    <w:rsid w:val="00513C0E"/>
    <w:rsid w:val="00513E4C"/>
    <w:rsid w:val="0051422C"/>
    <w:rsid w:val="00514C48"/>
    <w:rsid w:val="0051557A"/>
    <w:rsid w:val="00515B9A"/>
    <w:rsid w:val="00515C4F"/>
    <w:rsid w:val="0051649D"/>
    <w:rsid w:val="005167B6"/>
    <w:rsid w:val="00516AF3"/>
    <w:rsid w:val="00516B08"/>
    <w:rsid w:val="005201DD"/>
    <w:rsid w:val="00520F65"/>
    <w:rsid w:val="00521266"/>
    <w:rsid w:val="0052178B"/>
    <w:rsid w:val="00521DA4"/>
    <w:rsid w:val="00523253"/>
    <w:rsid w:val="005232D8"/>
    <w:rsid w:val="00523D70"/>
    <w:rsid w:val="005242CE"/>
    <w:rsid w:val="00524444"/>
    <w:rsid w:val="005244F5"/>
    <w:rsid w:val="005245E9"/>
    <w:rsid w:val="00524CAE"/>
    <w:rsid w:val="00524D00"/>
    <w:rsid w:val="00524E86"/>
    <w:rsid w:val="00525395"/>
    <w:rsid w:val="0052550F"/>
    <w:rsid w:val="00525621"/>
    <w:rsid w:val="00525899"/>
    <w:rsid w:val="005258DD"/>
    <w:rsid w:val="005259E4"/>
    <w:rsid w:val="00525F6C"/>
    <w:rsid w:val="0052715B"/>
    <w:rsid w:val="0052752C"/>
    <w:rsid w:val="00527B92"/>
    <w:rsid w:val="0053076D"/>
    <w:rsid w:val="00530D3D"/>
    <w:rsid w:val="00531E43"/>
    <w:rsid w:val="00532CF1"/>
    <w:rsid w:val="0053307C"/>
    <w:rsid w:val="0053360A"/>
    <w:rsid w:val="005337EE"/>
    <w:rsid w:val="00533974"/>
    <w:rsid w:val="00533F1E"/>
    <w:rsid w:val="005342B4"/>
    <w:rsid w:val="0053449C"/>
    <w:rsid w:val="00535CD8"/>
    <w:rsid w:val="00536628"/>
    <w:rsid w:val="00536DF0"/>
    <w:rsid w:val="00536E2C"/>
    <w:rsid w:val="005377D8"/>
    <w:rsid w:val="00537C7F"/>
    <w:rsid w:val="00540AA7"/>
    <w:rsid w:val="005411CD"/>
    <w:rsid w:val="00541258"/>
    <w:rsid w:val="005413EE"/>
    <w:rsid w:val="00541A9A"/>
    <w:rsid w:val="00541EC4"/>
    <w:rsid w:val="00542C80"/>
    <w:rsid w:val="00542EC7"/>
    <w:rsid w:val="005431E3"/>
    <w:rsid w:val="0054328D"/>
    <w:rsid w:val="005435A7"/>
    <w:rsid w:val="005439D6"/>
    <w:rsid w:val="00544624"/>
    <w:rsid w:val="00544CF4"/>
    <w:rsid w:val="00545C88"/>
    <w:rsid w:val="00545E16"/>
    <w:rsid w:val="00545EC6"/>
    <w:rsid w:val="005468E1"/>
    <w:rsid w:val="00546D16"/>
    <w:rsid w:val="0054753F"/>
    <w:rsid w:val="00547F7D"/>
    <w:rsid w:val="00550B70"/>
    <w:rsid w:val="00551361"/>
    <w:rsid w:val="0055279D"/>
    <w:rsid w:val="00552D42"/>
    <w:rsid w:val="00552E05"/>
    <w:rsid w:val="00553AD8"/>
    <w:rsid w:val="00556009"/>
    <w:rsid w:val="00556177"/>
    <w:rsid w:val="0055660B"/>
    <w:rsid w:val="00557250"/>
    <w:rsid w:val="00557525"/>
    <w:rsid w:val="00557716"/>
    <w:rsid w:val="005600ED"/>
    <w:rsid w:val="0056037E"/>
    <w:rsid w:val="005603A8"/>
    <w:rsid w:val="005606D1"/>
    <w:rsid w:val="0056089E"/>
    <w:rsid w:val="00560A9A"/>
    <w:rsid w:val="00560F3F"/>
    <w:rsid w:val="00561784"/>
    <w:rsid w:val="005619C2"/>
    <w:rsid w:val="00561BDC"/>
    <w:rsid w:val="00561CC7"/>
    <w:rsid w:val="0056253A"/>
    <w:rsid w:val="00562D19"/>
    <w:rsid w:val="00563086"/>
    <w:rsid w:val="00563332"/>
    <w:rsid w:val="0056340C"/>
    <w:rsid w:val="0056380A"/>
    <w:rsid w:val="0056389C"/>
    <w:rsid w:val="005646E3"/>
    <w:rsid w:val="00566839"/>
    <w:rsid w:val="00566870"/>
    <w:rsid w:val="00566F8F"/>
    <w:rsid w:val="005670A2"/>
    <w:rsid w:val="0056710E"/>
    <w:rsid w:val="005671EE"/>
    <w:rsid w:val="00567D71"/>
    <w:rsid w:val="005707B7"/>
    <w:rsid w:val="00572489"/>
    <w:rsid w:val="0057288B"/>
    <w:rsid w:val="00572B3E"/>
    <w:rsid w:val="00572E55"/>
    <w:rsid w:val="0057331F"/>
    <w:rsid w:val="005734FF"/>
    <w:rsid w:val="00573D9A"/>
    <w:rsid w:val="00575882"/>
    <w:rsid w:val="0057605B"/>
    <w:rsid w:val="0057635C"/>
    <w:rsid w:val="0057649F"/>
    <w:rsid w:val="005765CF"/>
    <w:rsid w:val="005767D7"/>
    <w:rsid w:val="00576C96"/>
    <w:rsid w:val="005772C5"/>
    <w:rsid w:val="005772D8"/>
    <w:rsid w:val="00577FF5"/>
    <w:rsid w:val="00580291"/>
    <w:rsid w:val="00580460"/>
    <w:rsid w:val="00580A3E"/>
    <w:rsid w:val="00581F69"/>
    <w:rsid w:val="005855FE"/>
    <w:rsid w:val="00585C30"/>
    <w:rsid w:val="00586BB2"/>
    <w:rsid w:val="005876C5"/>
    <w:rsid w:val="0059013C"/>
    <w:rsid w:val="00590C0F"/>
    <w:rsid w:val="00590CB5"/>
    <w:rsid w:val="005911EA"/>
    <w:rsid w:val="00591229"/>
    <w:rsid w:val="00591DCA"/>
    <w:rsid w:val="00593240"/>
    <w:rsid w:val="00593894"/>
    <w:rsid w:val="00596464"/>
    <w:rsid w:val="00596D47"/>
    <w:rsid w:val="00597168"/>
    <w:rsid w:val="00597241"/>
    <w:rsid w:val="005976AC"/>
    <w:rsid w:val="00597CD2"/>
    <w:rsid w:val="005A01EC"/>
    <w:rsid w:val="005A0E65"/>
    <w:rsid w:val="005A0F9C"/>
    <w:rsid w:val="005A124D"/>
    <w:rsid w:val="005A1252"/>
    <w:rsid w:val="005A1514"/>
    <w:rsid w:val="005A1718"/>
    <w:rsid w:val="005A21AC"/>
    <w:rsid w:val="005A2482"/>
    <w:rsid w:val="005A35A5"/>
    <w:rsid w:val="005A40AD"/>
    <w:rsid w:val="005A489C"/>
    <w:rsid w:val="005A48CF"/>
    <w:rsid w:val="005A4BB6"/>
    <w:rsid w:val="005A5E3C"/>
    <w:rsid w:val="005B06B9"/>
    <w:rsid w:val="005B0E55"/>
    <w:rsid w:val="005B2842"/>
    <w:rsid w:val="005B2C52"/>
    <w:rsid w:val="005B2CFC"/>
    <w:rsid w:val="005B2D93"/>
    <w:rsid w:val="005B3685"/>
    <w:rsid w:val="005B3A1C"/>
    <w:rsid w:val="005B4ACA"/>
    <w:rsid w:val="005B5519"/>
    <w:rsid w:val="005B690F"/>
    <w:rsid w:val="005B6D40"/>
    <w:rsid w:val="005B704A"/>
    <w:rsid w:val="005B7137"/>
    <w:rsid w:val="005B76A1"/>
    <w:rsid w:val="005C05DA"/>
    <w:rsid w:val="005C065E"/>
    <w:rsid w:val="005C14B4"/>
    <w:rsid w:val="005C261C"/>
    <w:rsid w:val="005C39EA"/>
    <w:rsid w:val="005C4702"/>
    <w:rsid w:val="005C4EC4"/>
    <w:rsid w:val="005C51DC"/>
    <w:rsid w:val="005C537C"/>
    <w:rsid w:val="005C5B0B"/>
    <w:rsid w:val="005C5CA5"/>
    <w:rsid w:val="005C63A5"/>
    <w:rsid w:val="005C6521"/>
    <w:rsid w:val="005C69A4"/>
    <w:rsid w:val="005C6CBA"/>
    <w:rsid w:val="005C7057"/>
    <w:rsid w:val="005C71A4"/>
    <w:rsid w:val="005C748C"/>
    <w:rsid w:val="005D0622"/>
    <w:rsid w:val="005D0C7D"/>
    <w:rsid w:val="005D0ED9"/>
    <w:rsid w:val="005D0F82"/>
    <w:rsid w:val="005D1843"/>
    <w:rsid w:val="005D3266"/>
    <w:rsid w:val="005D375C"/>
    <w:rsid w:val="005D3894"/>
    <w:rsid w:val="005D4C28"/>
    <w:rsid w:val="005D5177"/>
    <w:rsid w:val="005D5735"/>
    <w:rsid w:val="005D5922"/>
    <w:rsid w:val="005D6184"/>
    <w:rsid w:val="005D63C1"/>
    <w:rsid w:val="005D6419"/>
    <w:rsid w:val="005D6A30"/>
    <w:rsid w:val="005D7961"/>
    <w:rsid w:val="005D79E8"/>
    <w:rsid w:val="005D7F66"/>
    <w:rsid w:val="005E0148"/>
    <w:rsid w:val="005E041A"/>
    <w:rsid w:val="005E2042"/>
    <w:rsid w:val="005E25B7"/>
    <w:rsid w:val="005E393C"/>
    <w:rsid w:val="005E4213"/>
    <w:rsid w:val="005E4E88"/>
    <w:rsid w:val="005E5640"/>
    <w:rsid w:val="005E6925"/>
    <w:rsid w:val="005F0441"/>
    <w:rsid w:val="005F0C2A"/>
    <w:rsid w:val="005F0C45"/>
    <w:rsid w:val="005F0D12"/>
    <w:rsid w:val="005F0DAB"/>
    <w:rsid w:val="005F1AB0"/>
    <w:rsid w:val="005F1BBB"/>
    <w:rsid w:val="005F26C6"/>
    <w:rsid w:val="005F27CB"/>
    <w:rsid w:val="005F3242"/>
    <w:rsid w:val="005F34A8"/>
    <w:rsid w:val="005F3F79"/>
    <w:rsid w:val="005F4659"/>
    <w:rsid w:val="005F7637"/>
    <w:rsid w:val="005F766B"/>
    <w:rsid w:val="005F7F27"/>
    <w:rsid w:val="00600117"/>
    <w:rsid w:val="00600571"/>
    <w:rsid w:val="00600957"/>
    <w:rsid w:val="0060095F"/>
    <w:rsid w:val="00601427"/>
    <w:rsid w:val="00601B34"/>
    <w:rsid w:val="00601C5D"/>
    <w:rsid w:val="00601D2E"/>
    <w:rsid w:val="006021DA"/>
    <w:rsid w:val="00603C6C"/>
    <w:rsid w:val="006046D7"/>
    <w:rsid w:val="0060531F"/>
    <w:rsid w:val="006068FD"/>
    <w:rsid w:val="00607661"/>
    <w:rsid w:val="00607B00"/>
    <w:rsid w:val="00610BEC"/>
    <w:rsid w:val="00610C6C"/>
    <w:rsid w:val="0061133C"/>
    <w:rsid w:val="006115BD"/>
    <w:rsid w:val="006118AC"/>
    <w:rsid w:val="00611B26"/>
    <w:rsid w:val="00611B3A"/>
    <w:rsid w:val="00611B72"/>
    <w:rsid w:val="00611BEA"/>
    <w:rsid w:val="0061319F"/>
    <w:rsid w:val="00613A94"/>
    <w:rsid w:val="0061408C"/>
    <w:rsid w:val="00614253"/>
    <w:rsid w:val="00614559"/>
    <w:rsid w:val="0061492D"/>
    <w:rsid w:val="00614B40"/>
    <w:rsid w:val="00614F85"/>
    <w:rsid w:val="0061552B"/>
    <w:rsid w:val="00615602"/>
    <w:rsid w:val="006160A3"/>
    <w:rsid w:val="0061690A"/>
    <w:rsid w:val="00617977"/>
    <w:rsid w:val="00620F1A"/>
    <w:rsid w:val="00621304"/>
    <w:rsid w:val="0062152C"/>
    <w:rsid w:val="00621F3C"/>
    <w:rsid w:val="0062241D"/>
    <w:rsid w:val="00623109"/>
    <w:rsid w:val="00623123"/>
    <w:rsid w:val="00623555"/>
    <w:rsid w:val="00623ABD"/>
    <w:rsid w:val="006257BE"/>
    <w:rsid w:val="0062593A"/>
    <w:rsid w:val="0062684C"/>
    <w:rsid w:val="00626CB3"/>
    <w:rsid w:val="00630452"/>
    <w:rsid w:val="006306AF"/>
    <w:rsid w:val="00630851"/>
    <w:rsid w:val="006308F4"/>
    <w:rsid w:val="00630C2A"/>
    <w:rsid w:val="00630E7F"/>
    <w:rsid w:val="006313BB"/>
    <w:rsid w:val="006315DB"/>
    <w:rsid w:val="006325C1"/>
    <w:rsid w:val="00632D16"/>
    <w:rsid w:val="006332D0"/>
    <w:rsid w:val="006332F0"/>
    <w:rsid w:val="00633FF9"/>
    <w:rsid w:val="006344B6"/>
    <w:rsid w:val="00634F95"/>
    <w:rsid w:val="00635852"/>
    <w:rsid w:val="00636566"/>
    <w:rsid w:val="00637678"/>
    <w:rsid w:val="00640490"/>
    <w:rsid w:val="00640921"/>
    <w:rsid w:val="00640BCD"/>
    <w:rsid w:val="00640FBB"/>
    <w:rsid w:val="00641557"/>
    <w:rsid w:val="0064168E"/>
    <w:rsid w:val="00642160"/>
    <w:rsid w:val="0064279A"/>
    <w:rsid w:val="00643406"/>
    <w:rsid w:val="00643D67"/>
    <w:rsid w:val="006442D5"/>
    <w:rsid w:val="00644B24"/>
    <w:rsid w:val="00644C5D"/>
    <w:rsid w:val="006455F7"/>
    <w:rsid w:val="006465F2"/>
    <w:rsid w:val="00646A1A"/>
    <w:rsid w:val="00646AE6"/>
    <w:rsid w:val="00647093"/>
    <w:rsid w:val="006479F2"/>
    <w:rsid w:val="00647A0C"/>
    <w:rsid w:val="006503F5"/>
    <w:rsid w:val="00650657"/>
    <w:rsid w:val="0065153D"/>
    <w:rsid w:val="006529CC"/>
    <w:rsid w:val="00653FD0"/>
    <w:rsid w:val="006541D4"/>
    <w:rsid w:val="006549AB"/>
    <w:rsid w:val="00654B6B"/>
    <w:rsid w:val="006561B2"/>
    <w:rsid w:val="00656727"/>
    <w:rsid w:val="00656888"/>
    <w:rsid w:val="006568D2"/>
    <w:rsid w:val="00657D06"/>
    <w:rsid w:val="006605F1"/>
    <w:rsid w:val="006607C0"/>
    <w:rsid w:val="00661972"/>
    <w:rsid w:val="006637EC"/>
    <w:rsid w:val="00663A35"/>
    <w:rsid w:val="00663A3E"/>
    <w:rsid w:val="0066469C"/>
    <w:rsid w:val="00664A25"/>
    <w:rsid w:val="00664FFA"/>
    <w:rsid w:val="00665061"/>
    <w:rsid w:val="006651CA"/>
    <w:rsid w:val="0066583F"/>
    <w:rsid w:val="00665DA6"/>
    <w:rsid w:val="00665E3D"/>
    <w:rsid w:val="00666724"/>
    <w:rsid w:val="00666BC0"/>
    <w:rsid w:val="00667A20"/>
    <w:rsid w:val="00671378"/>
    <w:rsid w:val="006723EC"/>
    <w:rsid w:val="0067292E"/>
    <w:rsid w:val="0067304F"/>
    <w:rsid w:val="00673552"/>
    <w:rsid w:val="00673B27"/>
    <w:rsid w:val="006746B3"/>
    <w:rsid w:val="00674779"/>
    <w:rsid w:val="00674F44"/>
    <w:rsid w:val="006750FF"/>
    <w:rsid w:val="00677293"/>
    <w:rsid w:val="006802EE"/>
    <w:rsid w:val="00680845"/>
    <w:rsid w:val="006814CD"/>
    <w:rsid w:val="00682322"/>
    <w:rsid w:val="00682E6E"/>
    <w:rsid w:val="0068339B"/>
    <w:rsid w:val="00684212"/>
    <w:rsid w:val="006852BA"/>
    <w:rsid w:val="00685A47"/>
    <w:rsid w:val="00685B5C"/>
    <w:rsid w:val="00687CAC"/>
    <w:rsid w:val="00687F5C"/>
    <w:rsid w:val="00690345"/>
    <w:rsid w:val="00690382"/>
    <w:rsid w:val="00690C21"/>
    <w:rsid w:val="00690F0D"/>
    <w:rsid w:val="00691204"/>
    <w:rsid w:val="00691E08"/>
    <w:rsid w:val="00692269"/>
    <w:rsid w:val="00692431"/>
    <w:rsid w:val="0069244A"/>
    <w:rsid w:val="006929DA"/>
    <w:rsid w:val="00692D12"/>
    <w:rsid w:val="00692D20"/>
    <w:rsid w:val="00692DB7"/>
    <w:rsid w:val="006930AE"/>
    <w:rsid w:val="00693B32"/>
    <w:rsid w:val="00693DB0"/>
    <w:rsid w:val="006945C8"/>
    <w:rsid w:val="00695279"/>
    <w:rsid w:val="00696139"/>
    <w:rsid w:val="006961E6"/>
    <w:rsid w:val="00697421"/>
    <w:rsid w:val="0069790B"/>
    <w:rsid w:val="006A0871"/>
    <w:rsid w:val="006A0C99"/>
    <w:rsid w:val="006A0EDB"/>
    <w:rsid w:val="006A1061"/>
    <w:rsid w:val="006A2684"/>
    <w:rsid w:val="006A31A2"/>
    <w:rsid w:val="006A357E"/>
    <w:rsid w:val="006A374E"/>
    <w:rsid w:val="006A3D38"/>
    <w:rsid w:val="006A425D"/>
    <w:rsid w:val="006A4DE9"/>
    <w:rsid w:val="006A4DED"/>
    <w:rsid w:val="006A4E2B"/>
    <w:rsid w:val="006A4E84"/>
    <w:rsid w:val="006A56CA"/>
    <w:rsid w:val="006A5BAD"/>
    <w:rsid w:val="006A6869"/>
    <w:rsid w:val="006A6ED2"/>
    <w:rsid w:val="006A6FE0"/>
    <w:rsid w:val="006A7245"/>
    <w:rsid w:val="006B08F0"/>
    <w:rsid w:val="006B0CFA"/>
    <w:rsid w:val="006B1377"/>
    <w:rsid w:val="006B17D8"/>
    <w:rsid w:val="006B1D4C"/>
    <w:rsid w:val="006B2557"/>
    <w:rsid w:val="006B28C0"/>
    <w:rsid w:val="006B2A31"/>
    <w:rsid w:val="006B317C"/>
    <w:rsid w:val="006B4794"/>
    <w:rsid w:val="006B4856"/>
    <w:rsid w:val="006B4EA1"/>
    <w:rsid w:val="006B5757"/>
    <w:rsid w:val="006B5CBB"/>
    <w:rsid w:val="006B6436"/>
    <w:rsid w:val="006C0011"/>
    <w:rsid w:val="006C0467"/>
    <w:rsid w:val="006C1914"/>
    <w:rsid w:val="006C2C4D"/>
    <w:rsid w:val="006C2F72"/>
    <w:rsid w:val="006C3F79"/>
    <w:rsid w:val="006C4631"/>
    <w:rsid w:val="006C5033"/>
    <w:rsid w:val="006C506F"/>
    <w:rsid w:val="006C5092"/>
    <w:rsid w:val="006C572B"/>
    <w:rsid w:val="006C5B11"/>
    <w:rsid w:val="006C5E4D"/>
    <w:rsid w:val="006C6EDC"/>
    <w:rsid w:val="006C7983"/>
    <w:rsid w:val="006D0823"/>
    <w:rsid w:val="006D138F"/>
    <w:rsid w:val="006D206C"/>
    <w:rsid w:val="006D3381"/>
    <w:rsid w:val="006D35F0"/>
    <w:rsid w:val="006D4FB7"/>
    <w:rsid w:val="006D5A93"/>
    <w:rsid w:val="006D5F24"/>
    <w:rsid w:val="006D61D8"/>
    <w:rsid w:val="006D6D27"/>
    <w:rsid w:val="006D79A8"/>
    <w:rsid w:val="006E03D9"/>
    <w:rsid w:val="006E07E6"/>
    <w:rsid w:val="006E0B7E"/>
    <w:rsid w:val="006E0E77"/>
    <w:rsid w:val="006E123B"/>
    <w:rsid w:val="006E1910"/>
    <w:rsid w:val="006E20B9"/>
    <w:rsid w:val="006E3109"/>
    <w:rsid w:val="006E3685"/>
    <w:rsid w:val="006E3FCD"/>
    <w:rsid w:val="006E439C"/>
    <w:rsid w:val="006E47A1"/>
    <w:rsid w:val="006E4A0C"/>
    <w:rsid w:val="006E5108"/>
    <w:rsid w:val="006E567B"/>
    <w:rsid w:val="006E5B65"/>
    <w:rsid w:val="006E5E45"/>
    <w:rsid w:val="006E756A"/>
    <w:rsid w:val="006E7DC7"/>
    <w:rsid w:val="006E7F7F"/>
    <w:rsid w:val="006F0043"/>
    <w:rsid w:val="006F0407"/>
    <w:rsid w:val="006F0BD3"/>
    <w:rsid w:val="006F1D7A"/>
    <w:rsid w:val="006F252A"/>
    <w:rsid w:val="006F3702"/>
    <w:rsid w:val="006F5046"/>
    <w:rsid w:val="006F5F71"/>
    <w:rsid w:val="006F628C"/>
    <w:rsid w:val="006F6BDB"/>
    <w:rsid w:val="006F7234"/>
    <w:rsid w:val="006F73C0"/>
    <w:rsid w:val="006F7994"/>
    <w:rsid w:val="006F7BF5"/>
    <w:rsid w:val="007001C6"/>
    <w:rsid w:val="0070070B"/>
    <w:rsid w:val="00700C79"/>
    <w:rsid w:val="0070165D"/>
    <w:rsid w:val="007019BF"/>
    <w:rsid w:val="00701C11"/>
    <w:rsid w:val="00701D31"/>
    <w:rsid w:val="007023C2"/>
    <w:rsid w:val="00702637"/>
    <w:rsid w:val="007035A1"/>
    <w:rsid w:val="0070407B"/>
    <w:rsid w:val="00705261"/>
    <w:rsid w:val="00705680"/>
    <w:rsid w:val="00706AF9"/>
    <w:rsid w:val="0070706C"/>
    <w:rsid w:val="007078BB"/>
    <w:rsid w:val="00710224"/>
    <w:rsid w:val="007107A3"/>
    <w:rsid w:val="00711256"/>
    <w:rsid w:val="00711C37"/>
    <w:rsid w:val="00711DB3"/>
    <w:rsid w:val="00712D1D"/>
    <w:rsid w:val="00713021"/>
    <w:rsid w:val="0071323D"/>
    <w:rsid w:val="00714159"/>
    <w:rsid w:val="007142CD"/>
    <w:rsid w:val="0071481A"/>
    <w:rsid w:val="0071495A"/>
    <w:rsid w:val="00714B46"/>
    <w:rsid w:val="00714D0D"/>
    <w:rsid w:val="00714E17"/>
    <w:rsid w:val="0071529E"/>
    <w:rsid w:val="0071556E"/>
    <w:rsid w:val="00715E0B"/>
    <w:rsid w:val="00715ECE"/>
    <w:rsid w:val="007165D5"/>
    <w:rsid w:val="00716684"/>
    <w:rsid w:val="007171C0"/>
    <w:rsid w:val="00717AEA"/>
    <w:rsid w:val="00720803"/>
    <w:rsid w:val="00721987"/>
    <w:rsid w:val="00722413"/>
    <w:rsid w:val="007226C8"/>
    <w:rsid w:val="00723657"/>
    <w:rsid w:val="00724B10"/>
    <w:rsid w:val="00724BCD"/>
    <w:rsid w:val="0072597D"/>
    <w:rsid w:val="00726632"/>
    <w:rsid w:val="00730009"/>
    <w:rsid w:val="00730A19"/>
    <w:rsid w:val="00730F7B"/>
    <w:rsid w:val="00731505"/>
    <w:rsid w:val="007321F1"/>
    <w:rsid w:val="00732C89"/>
    <w:rsid w:val="007330C7"/>
    <w:rsid w:val="00733515"/>
    <w:rsid w:val="007353F6"/>
    <w:rsid w:val="00735EAF"/>
    <w:rsid w:val="00736762"/>
    <w:rsid w:val="00736EC9"/>
    <w:rsid w:val="00737AC0"/>
    <w:rsid w:val="00737C71"/>
    <w:rsid w:val="00740323"/>
    <w:rsid w:val="00740329"/>
    <w:rsid w:val="00742EA6"/>
    <w:rsid w:val="0074376F"/>
    <w:rsid w:val="00743A50"/>
    <w:rsid w:val="00744558"/>
    <w:rsid w:val="00744E07"/>
    <w:rsid w:val="007452BC"/>
    <w:rsid w:val="007455DE"/>
    <w:rsid w:val="007465F4"/>
    <w:rsid w:val="0074783A"/>
    <w:rsid w:val="00750D5B"/>
    <w:rsid w:val="007518D5"/>
    <w:rsid w:val="007518E0"/>
    <w:rsid w:val="00752618"/>
    <w:rsid w:val="007548AB"/>
    <w:rsid w:val="00754A10"/>
    <w:rsid w:val="00754E6A"/>
    <w:rsid w:val="00756282"/>
    <w:rsid w:val="0075675D"/>
    <w:rsid w:val="007575F3"/>
    <w:rsid w:val="0075776A"/>
    <w:rsid w:val="0076042A"/>
    <w:rsid w:val="00760A4D"/>
    <w:rsid w:val="00760C29"/>
    <w:rsid w:val="00760D04"/>
    <w:rsid w:val="00761ABF"/>
    <w:rsid w:val="007631A9"/>
    <w:rsid w:val="0076475E"/>
    <w:rsid w:val="00764A83"/>
    <w:rsid w:val="00765472"/>
    <w:rsid w:val="00767CCA"/>
    <w:rsid w:val="0077016C"/>
    <w:rsid w:val="00770199"/>
    <w:rsid w:val="00770CF3"/>
    <w:rsid w:val="007713A2"/>
    <w:rsid w:val="0077161E"/>
    <w:rsid w:val="00771D0E"/>
    <w:rsid w:val="00772945"/>
    <w:rsid w:val="00773437"/>
    <w:rsid w:val="00773454"/>
    <w:rsid w:val="00773ED1"/>
    <w:rsid w:val="007742A1"/>
    <w:rsid w:val="00776386"/>
    <w:rsid w:val="00776925"/>
    <w:rsid w:val="007773F9"/>
    <w:rsid w:val="00780E58"/>
    <w:rsid w:val="007813A9"/>
    <w:rsid w:val="0078275A"/>
    <w:rsid w:val="00782F5D"/>
    <w:rsid w:val="00783F56"/>
    <w:rsid w:val="00784453"/>
    <w:rsid w:val="00785286"/>
    <w:rsid w:val="0078603A"/>
    <w:rsid w:val="007874AD"/>
    <w:rsid w:val="007879FA"/>
    <w:rsid w:val="00787AA5"/>
    <w:rsid w:val="00787C42"/>
    <w:rsid w:val="0079015A"/>
    <w:rsid w:val="007904B9"/>
    <w:rsid w:val="00790FE1"/>
    <w:rsid w:val="00791086"/>
    <w:rsid w:val="007917B8"/>
    <w:rsid w:val="00791FAB"/>
    <w:rsid w:val="007921E2"/>
    <w:rsid w:val="00792269"/>
    <w:rsid w:val="0079279C"/>
    <w:rsid w:val="00792CF9"/>
    <w:rsid w:val="00792DA6"/>
    <w:rsid w:val="007932C1"/>
    <w:rsid w:val="0079339A"/>
    <w:rsid w:val="00793837"/>
    <w:rsid w:val="0079392B"/>
    <w:rsid w:val="00794497"/>
    <w:rsid w:val="007945CF"/>
    <w:rsid w:val="007950A6"/>
    <w:rsid w:val="007959B0"/>
    <w:rsid w:val="00796952"/>
    <w:rsid w:val="0079788C"/>
    <w:rsid w:val="00797A8A"/>
    <w:rsid w:val="007A0E65"/>
    <w:rsid w:val="007A0F75"/>
    <w:rsid w:val="007A1301"/>
    <w:rsid w:val="007A1780"/>
    <w:rsid w:val="007A20EA"/>
    <w:rsid w:val="007A21B9"/>
    <w:rsid w:val="007A23F3"/>
    <w:rsid w:val="007A2895"/>
    <w:rsid w:val="007A404B"/>
    <w:rsid w:val="007A435D"/>
    <w:rsid w:val="007A55E2"/>
    <w:rsid w:val="007A5CAF"/>
    <w:rsid w:val="007A60E1"/>
    <w:rsid w:val="007A76AE"/>
    <w:rsid w:val="007A7DA2"/>
    <w:rsid w:val="007B0990"/>
    <w:rsid w:val="007B0CF7"/>
    <w:rsid w:val="007B0E5F"/>
    <w:rsid w:val="007B0F5B"/>
    <w:rsid w:val="007B2444"/>
    <w:rsid w:val="007B25DA"/>
    <w:rsid w:val="007B298A"/>
    <w:rsid w:val="007B2CA3"/>
    <w:rsid w:val="007B32BF"/>
    <w:rsid w:val="007B527D"/>
    <w:rsid w:val="007B54A3"/>
    <w:rsid w:val="007B6D60"/>
    <w:rsid w:val="007B7306"/>
    <w:rsid w:val="007B79E3"/>
    <w:rsid w:val="007B7B62"/>
    <w:rsid w:val="007C0FEA"/>
    <w:rsid w:val="007C132C"/>
    <w:rsid w:val="007C1821"/>
    <w:rsid w:val="007C1895"/>
    <w:rsid w:val="007C19CE"/>
    <w:rsid w:val="007C1B7A"/>
    <w:rsid w:val="007C1F43"/>
    <w:rsid w:val="007C23DF"/>
    <w:rsid w:val="007C2D20"/>
    <w:rsid w:val="007C303D"/>
    <w:rsid w:val="007C3151"/>
    <w:rsid w:val="007C4061"/>
    <w:rsid w:val="007C40F3"/>
    <w:rsid w:val="007C42B4"/>
    <w:rsid w:val="007C4E01"/>
    <w:rsid w:val="007C5D0B"/>
    <w:rsid w:val="007C5FEE"/>
    <w:rsid w:val="007C68D0"/>
    <w:rsid w:val="007C6D4C"/>
    <w:rsid w:val="007C7151"/>
    <w:rsid w:val="007C78D8"/>
    <w:rsid w:val="007D29B1"/>
    <w:rsid w:val="007D2A63"/>
    <w:rsid w:val="007D4607"/>
    <w:rsid w:val="007D48FA"/>
    <w:rsid w:val="007D4FE7"/>
    <w:rsid w:val="007D503E"/>
    <w:rsid w:val="007D5547"/>
    <w:rsid w:val="007D5558"/>
    <w:rsid w:val="007D591E"/>
    <w:rsid w:val="007D5B58"/>
    <w:rsid w:val="007D7416"/>
    <w:rsid w:val="007D7724"/>
    <w:rsid w:val="007D776F"/>
    <w:rsid w:val="007E0709"/>
    <w:rsid w:val="007E2681"/>
    <w:rsid w:val="007E2793"/>
    <w:rsid w:val="007E3422"/>
    <w:rsid w:val="007E3C54"/>
    <w:rsid w:val="007E55CB"/>
    <w:rsid w:val="007E561C"/>
    <w:rsid w:val="007E5F39"/>
    <w:rsid w:val="007E71D7"/>
    <w:rsid w:val="007E77D9"/>
    <w:rsid w:val="007E7FBA"/>
    <w:rsid w:val="007F0612"/>
    <w:rsid w:val="007F0D3C"/>
    <w:rsid w:val="007F1199"/>
    <w:rsid w:val="007F19FA"/>
    <w:rsid w:val="007F1E29"/>
    <w:rsid w:val="007F3679"/>
    <w:rsid w:val="007F392C"/>
    <w:rsid w:val="007F3D12"/>
    <w:rsid w:val="007F4CB5"/>
    <w:rsid w:val="007F51FB"/>
    <w:rsid w:val="007F5C5D"/>
    <w:rsid w:val="007F6D34"/>
    <w:rsid w:val="007F7123"/>
    <w:rsid w:val="007F7878"/>
    <w:rsid w:val="0080085E"/>
    <w:rsid w:val="00800DB5"/>
    <w:rsid w:val="00800F59"/>
    <w:rsid w:val="00801032"/>
    <w:rsid w:val="00801328"/>
    <w:rsid w:val="00801EE7"/>
    <w:rsid w:val="0080289A"/>
    <w:rsid w:val="00802B18"/>
    <w:rsid w:val="00802EA2"/>
    <w:rsid w:val="008044CF"/>
    <w:rsid w:val="0080450B"/>
    <w:rsid w:val="008046C8"/>
    <w:rsid w:val="00804F1A"/>
    <w:rsid w:val="00805092"/>
    <w:rsid w:val="008050C2"/>
    <w:rsid w:val="00807201"/>
    <w:rsid w:val="00807297"/>
    <w:rsid w:val="0080740A"/>
    <w:rsid w:val="00807E5D"/>
    <w:rsid w:val="008102CD"/>
    <w:rsid w:val="008115D7"/>
    <w:rsid w:val="008115F6"/>
    <w:rsid w:val="00811A84"/>
    <w:rsid w:val="00811FC0"/>
    <w:rsid w:val="00813DCA"/>
    <w:rsid w:val="00814B56"/>
    <w:rsid w:val="0081586F"/>
    <w:rsid w:val="0081596B"/>
    <w:rsid w:val="00815A90"/>
    <w:rsid w:val="00815F0F"/>
    <w:rsid w:val="00816417"/>
    <w:rsid w:val="00816606"/>
    <w:rsid w:val="0081672F"/>
    <w:rsid w:val="0081712B"/>
    <w:rsid w:val="008176D9"/>
    <w:rsid w:val="008200AF"/>
    <w:rsid w:val="008210AD"/>
    <w:rsid w:val="0082113E"/>
    <w:rsid w:val="00823E8E"/>
    <w:rsid w:val="00823EE0"/>
    <w:rsid w:val="00824272"/>
    <w:rsid w:val="008242F0"/>
    <w:rsid w:val="00824517"/>
    <w:rsid w:val="00826239"/>
    <w:rsid w:val="0082665B"/>
    <w:rsid w:val="00831B2F"/>
    <w:rsid w:val="00833374"/>
    <w:rsid w:val="00833C94"/>
    <w:rsid w:val="00833EA6"/>
    <w:rsid w:val="00833ECC"/>
    <w:rsid w:val="00834166"/>
    <w:rsid w:val="00834F78"/>
    <w:rsid w:val="008350A3"/>
    <w:rsid w:val="008359CC"/>
    <w:rsid w:val="00835C2B"/>
    <w:rsid w:val="008368B8"/>
    <w:rsid w:val="00836D9D"/>
    <w:rsid w:val="008370C2"/>
    <w:rsid w:val="00837AFE"/>
    <w:rsid w:val="00837EDE"/>
    <w:rsid w:val="0084152D"/>
    <w:rsid w:val="00841825"/>
    <w:rsid w:val="00842324"/>
    <w:rsid w:val="00842550"/>
    <w:rsid w:val="00842A24"/>
    <w:rsid w:val="00842BCD"/>
    <w:rsid w:val="008434CA"/>
    <w:rsid w:val="00843E6F"/>
    <w:rsid w:val="00844728"/>
    <w:rsid w:val="00845455"/>
    <w:rsid w:val="008462BB"/>
    <w:rsid w:val="00846AE9"/>
    <w:rsid w:val="00846C7F"/>
    <w:rsid w:val="00846E83"/>
    <w:rsid w:val="0084760C"/>
    <w:rsid w:val="00847FE1"/>
    <w:rsid w:val="00851BF8"/>
    <w:rsid w:val="00851C92"/>
    <w:rsid w:val="0085207F"/>
    <w:rsid w:val="00852A71"/>
    <w:rsid w:val="00852B50"/>
    <w:rsid w:val="00852D7C"/>
    <w:rsid w:val="008532D2"/>
    <w:rsid w:val="00853335"/>
    <w:rsid w:val="00853866"/>
    <w:rsid w:val="00854112"/>
    <w:rsid w:val="0085557C"/>
    <w:rsid w:val="00855924"/>
    <w:rsid w:val="00855BFF"/>
    <w:rsid w:val="00855E6D"/>
    <w:rsid w:val="00856F97"/>
    <w:rsid w:val="008577D3"/>
    <w:rsid w:val="00857A6E"/>
    <w:rsid w:val="00857B16"/>
    <w:rsid w:val="00860985"/>
    <w:rsid w:val="00860A82"/>
    <w:rsid w:val="00860AF1"/>
    <w:rsid w:val="00861566"/>
    <w:rsid w:val="00861964"/>
    <w:rsid w:val="008622A0"/>
    <w:rsid w:val="008624AA"/>
    <w:rsid w:val="00862877"/>
    <w:rsid w:val="0086466D"/>
    <w:rsid w:val="00864DF0"/>
    <w:rsid w:val="008656A9"/>
    <w:rsid w:val="00867456"/>
    <w:rsid w:val="008677E9"/>
    <w:rsid w:val="00867808"/>
    <w:rsid w:val="00867F8C"/>
    <w:rsid w:val="00870350"/>
    <w:rsid w:val="0087053B"/>
    <w:rsid w:val="00870C8E"/>
    <w:rsid w:val="00870CAE"/>
    <w:rsid w:val="00871BFB"/>
    <w:rsid w:val="008724DA"/>
    <w:rsid w:val="00872A3B"/>
    <w:rsid w:val="00872C5F"/>
    <w:rsid w:val="0087340A"/>
    <w:rsid w:val="00873488"/>
    <w:rsid w:val="008736DE"/>
    <w:rsid w:val="00875763"/>
    <w:rsid w:val="00875CB7"/>
    <w:rsid w:val="0087612D"/>
    <w:rsid w:val="00877825"/>
    <w:rsid w:val="00877C6D"/>
    <w:rsid w:val="00877D3A"/>
    <w:rsid w:val="008801AE"/>
    <w:rsid w:val="008811B7"/>
    <w:rsid w:val="008814BD"/>
    <w:rsid w:val="00881608"/>
    <w:rsid w:val="00881A3A"/>
    <w:rsid w:val="00882285"/>
    <w:rsid w:val="0088234E"/>
    <w:rsid w:val="00882AF6"/>
    <w:rsid w:val="0088373C"/>
    <w:rsid w:val="0088546D"/>
    <w:rsid w:val="008860EE"/>
    <w:rsid w:val="008874D6"/>
    <w:rsid w:val="00887F7E"/>
    <w:rsid w:val="00887FCE"/>
    <w:rsid w:val="0089071B"/>
    <w:rsid w:val="00890F1D"/>
    <w:rsid w:val="0089111E"/>
    <w:rsid w:val="008919D2"/>
    <w:rsid w:val="00891AD5"/>
    <w:rsid w:val="00891B5E"/>
    <w:rsid w:val="00892344"/>
    <w:rsid w:val="00892563"/>
    <w:rsid w:val="008925F4"/>
    <w:rsid w:val="00892F47"/>
    <w:rsid w:val="008930C2"/>
    <w:rsid w:val="0089314D"/>
    <w:rsid w:val="008932BE"/>
    <w:rsid w:val="008937C0"/>
    <w:rsid w:val="008937CD"/>
    <w:rsid w:val="00894492"/>
    <w:rsid w:val="008945C6"/>
    <w:rsid w:val="00895842"/>
    <w:rsid w:val="00896052"/>
    <w:rsid w:val="00896227"/>
    <w:rsid w:val="00896433"/>
    <w:rsid w:val="0089769D"/>
    <w:rsid w:val="00897724"/>
    <w:rsid w:val="00897FD4"/>
    <w:rsid w:val="008A19BC"/>
    <w:rsid w:val="008A2AA2"/>
    <w:rsid w:val="008A2B98"/>
    <w:rsid w:val="008A2F99"/>
    <w:rsid w:val="008A3EDF"/>
    <w:rsid w:val="008A4647"/>
    <w:rsid w:val="008A4C71"/>
    <w:rsid w:val="008A51E6"/>
    <w:rsid w:val="008A5299"/>
    <w:rsid w:val="008A5AED"/>
    <w:rsid w:val="008A5E4F"/>
    <w:rsid w:val="008A6100"/>
    <w:rsid w:val="008A6337"/>
    <w:rsid w:val="008A6361"/>
    <w:rsid w:val="008A6814"/>
    <w:rsid w:val="008A6C7C"/>
    <w:rsid w:val="008A6E62"/>
    <w:rsid w:val="008A7484"/>
    <w:rsid w:val="008A77D3"/>
    <w:rsid w:val="008A7A5D"/>
    <w:rsid w:val="008B004C"/>
    <w:rsid w:val="008B0127"/>
    <w:rsid w:val="008B0313"/>
    <w:rsid w:val="008B148F"/>
    <w:rsid w:val="008B1835"/>
    <w:rsid w:val="008B1FF4"/>
    <w:rsid w:val="008B4184"/>
    <w:rsid w:val="008B430F"/>
    <w:rsid w:val="008B524B"/>
    <w:rsid w:val="008B5951"/>
    <w:rsid w:val="008B5B0D"/>
    <w:rsid w:val="008B6083"/>
    <w:rsid w:val="008B62A7"/>
    <w:rsid w:val="008B6D70"/>
    <w:rsid w:val="008B7044"/>
    <w:rsid w:val="008B70BC"/>
    <w:rsid w:val="008B7FE7"/>
    <w:rsid w:val="008C0D77"/>
    <w:rsid w:val="008C25BB"/>
    <w:rsid w:val="008C2B7F"/>
    <w:rsid w:val="008C2F2D"/>
    <w:rsid w:val="008C34A0"/>
    <w:rsid w:val="008C48EF"/>
    <w:rsid w:val="008C4B38"/>
    <w:rsid w:val="008C5AA9"/>
    <w:rsid w:val="008C5D5C"/>
    <w:rsid w:val="008C62F2"/>
    <w:rsid w:val="008C661F"/>
    <w:rsid w:val="008C691F"/>
    <w:rsid w:val="008C6C43"/>
    <w:rsid w:val="008C6EBF"/>
    <w:rsid w:val="008C6F1E"/>
    <w:rsid w:val="008C7956"/>
    <w:rsid w:val="008C7AC4"/>
    <w:rsid w:val="008C7D57"/>
    <w:rsid w:val="008D09D7"/>
    <w:rsid w:val="008D21C5"/>
    <w:rsid w:val="008D3BD1"/>
    <w:rsid w:val="008D4154"/>
    <w:rsid w:val="008D5794"/>
    <w:rsid w:val="008D5972"/>
    <w:rsid w:val="008D7088"/>
    <w:rsid w:val="008D7890"/>
    <w:rsid w:val="008D7F87"/>
    <w:rsid w:val="008E07E4"/>
    <w:rsid w:val="008E1461"/>
    <w:rsid w:val="008E1469"/>
    <w:rsid w:val="008E24DE"/>
    <w:rsid w:val="008E2723"/>
    <w:rsid w:val="008E33D9"/>
    <w:rsid w:val="008E3CB5"/>
    <w:rsid w:val="008E42B6"/>
    <w:rsid w:val="008E4DC1"/>
    <w:rsid w:val="008E6681"/>
    <w:rsid w:val="008E6CB0"/>
    <w:rsid w:val="008E7603"/>
    <w:rsid w:val="008F1145"/>
    <w:rsid w:val="008F17B3"/>
    <w:rsid w:val="008F1D62"/>
    <w:rsid w:val="008F28DA"/>
    <w:rsid w:val="008F36B9"/>
    <w:rsid w:val="008F42DA"/>
    <w:rsid w:val="008F51E4"/>
    <w:rsid w:val="008F543E"/>
    <w:rsid w:val="008F6B3D"/>
    <w:rsid w:val="008F708F"/>
    <w:rsid w:val="008F7E00"/>
    <w:rsid w:val="008F7F27"/>
    <w:rsid w:val="00901167"/>
    <w:rsid w:val="00901690"/>
    <w:rsid w:val="00901D77"/>
    <w:rsid w:val="00904212"/>
    <w:rsid w:val="00904744"/>
    <w:rsid w:val="0090476E"/>
    <w:rsid w:val="00904805"/>
    <w:rsid w:val="00904D7A"/>
    <w:rsid w:val="00905812"/>
    <w:rsid w:val="00911882"/>
    <w:rsid w:val="009120D2"/>
    <w:rsid w:val="00912218"/>
    <w:rsid w:val="00912340"/>
    <w:rsid w:val="00912914"/>
    <w:rsid w:val="00912B4E"/>
    <w:rsid w:val="00912C2D"/>
    <w:rsid w:val="0091354C"/>
    <w:rsid w:val="00913A65"/>
    <w:rsid w:val="00913CB6"/>
    <w:rsid w:val="0091469F"/>
    <w:rsid w:val="00914ABB"/>
    <w:rsid w:val="00916A38"/>
    <w:rsid w:val="00916DA5"/>
    <w:rsid w:val="00916F91"/>
    <w:rsid w:val="0091736E"/>
    <w:rsid w:val="0091768A"/>
    <w:rsid w:val="00917CAA"/>
    <w:rsid w:val="0092006B"/>
    <w:rsid w:val="00920F85"/>
    <w:rsid w:val="0092271B"/>
    <w:rsid w:val="00922BCD"/>
    <w:rsid w:val="00923604"/>
    <w:rsid w:val="0092360B"/>
    <w:rsid w:val="0092390A"/>
    <w:rsid w:val="00924132"/>
    <w:rsid w:val="009244CF"/>
    <w:rsid w:val="009245EB"/>
    <w:rsid w:val="00924926"/>
    <w:rsid w:val="009252A8"/>
    <w:rsid w:val="00925B17"/>
    <w:rsid w:val="00925C6A"/>
    <w:rsid w:val="00925EC5"/>
    <w:rsid w:val="009274D9"/>
    <w:rsid w:val="00927B6F"/>
    <w:rsid w:val="009305C4"/>
    <w:rsid w:val="00930B6B"/>
    <w:rsid w:val="009321F2"/>
    <w:rsid w:val="00933656"/>
    <w:rsid w:val="009336B8"/>
    <w:rsid w:val="00934E9C"/>
    <w:rsid w:val="00934FED"/>
    <w:rsid w:val="00935527"/>
    <w:rsid w:val="009364F0"/>
    <w:rsid w:val="00936848"/>
    <w:rsid w:val="00936C62"/>
    <w:rsid w:val="009373FD"/>
    <w:rsid w:val="00940158"/>
    <w:rsid w:val="00940554"/>
    <w:rsid w:val="00940764"/>
    <w:rsid w:val="009407B6"/>
    <w:rsid w:val="00940BA6"/>
    <w:rsid w:val="00940D45"/>
    <w:rsid w:val="00940D7D"/>
    <w:rsid w:val="00941807"/>
    <w:rsid w:val="00941FE3"/>
    <w:rsid w:val="00942072"/>
    <w:rsid w:val="0094240A"/>
    <w:rsid w:val="0094273E"/>
    <w:rsid w:val="00942EA0"/>
    <w:rsid w:val="0094368A"/>
    <w:rsid w:val="00944920"/>
    <w:rsid w:val="009454FF"/>
    <w:rsid w:val="00945C74"/>
    <w:rsid w:val="009474B0"/>
    <w:rsid w:val="00947B02"/>
    <w:rsid w:val="00951025"/>
    <w:rsid w:val="00951D34"/>
    <w:rsid w:val="00951DFC"/>
    <w:rsid w:val="009528C7"/>
    <w:rsid w:val="00952E3B"/>
    <w:rsid w:val="00952E81"/>
    <w:rsid w:val="009532C7"/>
    <w:rsid w:val="009549EF"/>
    <w:rsid w:val="00954C29"/>
    <w:rsid w:val="00957008"/>
    <w:rsid w:val="00957DC0"/>
    <w:rsid w:val="00960284"/>
    <w:rsid w:val="009608AA"/>
    <w:rsid w:val="00960C58"/>
    <w:rsid w:val="00961D13"/>
    <w:rsid w:val="009621EB"/>
    <w:rsid w:val="0096297F"/>
    <w:rsid w:val="00962C64"/>
    <w:rsid w:val="009633D6"/>
    <w:rsid w:val="00963544"/>
    <w:rsid w:val="00963550"/>
    <w:rsid w:val="009635E6"/>
    <w:rsid w:val="009636BE"/>
    <w:rsid w:val="00965334"/>
    <w:rsid w:val="009656C2"/>
    <w:rsid w:val="0096617C"/>
    <w:rsid w:val="00966686"/>
    <w:rsid w:val="00967709"/>
    <w:rsid w:val="00971893"/>
    <w:rsid w:val="00971B25"/>
    <w:rsid w:val="00971EB5"/>
    <w:rsid w:val="00972F70"/>
    <w:rsid w:val="00974FD0"/>
    <w:rsid w:val="009752DD"/>
    <w:rsid w:val="009757B2"/>
    <w:rsid w:val="009766E0"/>
    <w:rsid w:val="00976C72"/>
    <w:rsid w:val="00977051"/>
    <w:rsid w:val="009779AC"/>
    <w:rsid w:val="00977C81"/>
    <w:rsid w:val="00980383"/>
    <w:rsid w:val="009804E7"/>
    <w:rsid w:val="0098077D"/>
    <w:rsid w:val="00980C8B"/>
    <w:rsid w:val="00981A9B"/>
    <w:rsid w:val="00982A4C"/>
    <w:rsid w:val="00983B45"/>
    <w:rsid w:val="00984AA1"/>
    <w:rsid w:val="00985A80"/>
    <w:rsid w:val="00985AAB"/>
    <w:rsid w:val="00985AF1"/>
    <w:rsid w:val="009860AA"/>
    <w:rsid w:val="00986602"/>
    <w:rsid w:val="00987F25"/>
    <w:rsid w:val="00991D6E"/>
    <w:rsid w:val="00991F18"/>
    <w:rsid w:val="009927A1"/>
    <w:rsid w:val="009932C0"/>
    <w:rsid w:val="00993B9E"/>
    <w:rsid w:val="00993F53"/>
    <w:rsid w:val="00993F83"/>
    <w:rsid w:val="0099407F"/>
    <w:rsid w:val="009940BF"/>
    <w:rsid w:val="00994429"/>
    <w:rsid w:val="0099443E"/>
    <w:rsid w:val="0099451C"/>
    <w:rsid w:val="00994612"/>
    <w:rsid w:val="009947A7"/>
    <w:rsid w:val="00995807"/>
    <w:rsid w:val="00996424"/>
    <w:rsid w:val="00996825"/>
    <w:rsid w:val="00996897"/>
    <w:rsid w:val="00996B20"/>
    <w:rsid w:val="009975B1"/>
    <w:rsid w:val="00997CE8"/>
    <w:rsid w:val="009A0CB6"/>
    <w:rsid w:val="009A10E4"/>
    <w:rsid w:val="009A1F2E"/>
    <w:rsid w:val="009A2513"/>
    <w:rsid w:val="009A2649"/>
    <w:rsid w:val="009A27AE"/>
    <w:rsid w:val="009A2D79"/>
    <w:rsid w:val="009A2EF5"/>
    <w:rsid w:val="009A3CD6"/>
    <w:rsid w:val="009A431C"/>
    <w:rsid w:val="009A43B8"/>
    <w:rsid w:val="009A4CE0"/>
    <w:rsid w:val="009A50E2"/>
    <w:rsid w:val="009A5E9B"/>
    <w:rsid w:val="009A6089"/>
    <w:rsid w:val="009A62FC"/>
    <w:rsid w:val="009A7786"/>
    <w:rsid w:val="009A7E0F"/>
    <w:rsid w:val="009B171E"/>
    <w:rsid w:val="009B2FEA"/>
    <w:rsid w:val="009B3317"/>
    <w:rsid w:val="009B3B1A"/>
    <w:rsid w:val="009B54EA"/>
    <w:rsid w:val="009B6066"/>
    <w:rsid w:val="009B64E2"/>
    <w:rsid w:val="009B6AFE"/>
    <w:rsid w:val="009B6B8F"/>
    <w:rsid w:val="009B6C89"/>
    <w:rsid w:val="009B6F12"/>
    <w:rsid w:val="009B7646"/>
    <w:rsid w:val="009B7664"/>
    <w:rsid w:val="009B7B16"/>
    <w:rsid w:val="009C033D"/>
    <w:rsid w:val="009C053B"/>
    <w:rsid w:val="009C0989"/>
    <w:rsid w:val="009C0B88"/>
    <w:rsid w:val="009C0E24"/>
    <w:rsid w:val="009C1373"/>
    <w:rsid w:val="009C1B8E"/>
    <w:rsid w:val="009C28C7"/>
    <w:rsid w:val="009C2FCA"/>
    <w:rsid w:val="009C46A7"/>
    <w:rsid w:val="009C4A5E"/>
    <w:rsid w:val="009C50ED"/>
    <w:rsid w:val="009C5C65"/>
    <w:rsid w:val="009C6040"/>
    <w:rsid w:val="009C7E9C"/>
    <w:rsid w:val="009D18BF"/>
    <w:rsid w:val="009D20C6"/>
    <w:rsid w:val="009D2BE1"/>
    <w:rsid w:val="009D2D73"/>
    <w:rsid w:val="009D2E32"/>
    <w:rsid w:val="009D2EFC"/>
    <w:rsid w:val="009D3765"/>
    <w:rsid w:val="009D5101"/>
    <w:rsid w:val="009D56F2"/>
    <w:rsid w:val="009D5E0D"/>
    <w:rsid w:val="009D670A"/>
    <w:rsid w:val="009D78B9"/>
    <w:rsid w:val="009E1075"/>
    <w:rsid w:val="009E1393"/>
    <w:rsid w:val="009E1B58"/>
    <w:rsid w:val="009E2358"/>
    <w:rsid w:val="009E27F2"/>
    <w:rsid w:val="009E2934"/>
    <w:rsid w:val="009E3800"/>
    <w:rsid w:val="009E42E8"/>
    <w:rsid w:val="009E4454"/>
    <w:rsid w:val="009E4F70"/>
    <w:rsid w:val="009E54CB"/>
    <w:rsid w:val="009E5B3C"/>
    <w:rsid w:val="009E7072"/>
    <w:rsid w:val="009E7907"/>
    <w:rsid w:val="009E791D"/>
    <w:rsid w:val="009E7DD4"/>
    <w:rsid w:val="009F008D"/>
    <w:rsid w:val="009F05A3"/>
    <w:rsid w:val="009F120D"/>
    <w:rsid w:val="009F206F"/>
    <w:rsid w:val="009F2E1D"/>
    <w:rsid w:val="009F497D"/>
    <w:rsid w:val="009F4B91"/>
    <w:rsid w:val="009F4F68"/>
    <w:rsid w:val="009F56AF"/>
    <w:rsid w:val="009F5F7D"/>
    <w:rsid w:val="009F7098"/>
    <w:rsid w:val="009F767E"/>
    <w:rsid w:val="009F7A8A"/>
    <w:rsid w:val="009F7D26"/>
    <w:rsid w:val="00A00BBE"/>
    <w:rsid w:val="00A00BF4"/>
    <w:rsid w:val="00A00E0A"/>
    <w:rsid w:val="00A02B20"/>
    <w:rsid w:val="00A02B24"/>
    <w:rsid w:val="00A040ED"/>
    <w:rsid w:val="00A044BB"/>
    <w:rsid w:val="00A044C0"/>
    <w:rsid w:val="00A04623"/>
    <w:rsid w:val="00A05DF4"/>
    <w:rsid w:val="00A079EC"/>
    <w:rsid w:val="00A07A99"/>
    <w:rsid w:val="00A102EC"/>
    <w:rsid w:val="00A10653"/>
    <w:rsid w:val="00A113BD"/>
    <w:rsid w:val="00A11650"/>
    <w:rsid w:val="00A11A85"/>
    <w:rsid w:val="00A11EC2"/>
    <w:rsid w:val="00A1211E"/>
    <w:rsid w:val="00A12623"/>
    <w:rsid w:val="00A12A5D"/>
    <w:rsid w:val="00A12B06"/>
    <w:rsid w:val="00A13496"/>
    <w:rsid w:val="00A1357F"/>
    <w:rsid w:val="00A138F0"/>
    <w:rsid w:val="00A13DAB"/>
    <w:rsid w:val="00A14761"/>
    <w:rsid w:val="00A155D0"/>
    <w:rsid w:val="00A156F3"/>
    <w:rsid w:val="00A16724"/>
    <w:rsid w:val="00A16B23"/>
    <w:rsid w:val="00A17F9D"/>
    <w:rsid w:val="00A206CF"/>
    <w:rsid w:val="00A209BF"/>
    <w:rsid w:val="00A20CDD"/>
    <w:rsid w:val="00A20CF0"/>
    <w:rsid w:val="00A21683"/>
    <w:rsid w:val="00A21775"/>
    <w:rsid w:val="00A21E90"/>
    <w:rsid w:val="00A21EB7"/>
    <w:rsid w:val="00A22C3E"/>
    <w:rsid w:val="00A22FA5"/>
    <w:rsid w:val="00A23B38"/>
    <w:rsid w:val="00A2424B"/>
    <w:rsid w:val="00A243D2"/>
    <w:rsid w:val="00A2497D"/>
    <w:rsid w:val="00A24BAA"/>
    <w:rsid w:val="00A24C6D"/>
    <w:rsid w:val="00A24D9E"/>
    <w:rsid w:val="00A253CF"/>
    <w:rsid w:val="00A25D36"/>
    <w:rsid w:val="00A261B8"/>
    <w:rsid w:val="00A26624"/>
    <w:rsid w:val="00A2665B"/>
    <w:rsid w:val="00A26E51"/>
    <w:rsid w:val="00A26ED1"/>
    <w:rsid w:val="00A272ED"/>
    <w:rsid w:val="00A2799C"/>
    <w:rsid w:val="00A27CC4"/>
    <w:rsid w:val="00A30700"/>
    <w:rsid w:val="00A30EC3"/>
    <w:rsid w:val="00A31553"/>
    <w:rsid w:val="00A3193F"/>
    <w:rsid w:val="00A31E88"/>
    <w:rsid w:val="00A32255"/>
    <w:rsid w:val="00A3269E"/>
    <w:rsid w:val="00A327A5"/>
    <w:rsid w:val="00A32AA5"/>
    <w:rsid w:val="00A33A89"/>
    <w:rsid w:val="00A3402F"/>
    <w:rsid w:val="00A34300"/>
    <w:rsid w:val="00A35761"/>
    <w:rsid w:val="00A35FF3"/>
    <w:rsid w:val="00A36FC5"/>
    <w:rsid w:val="00A376A2"/>
    <w:rsid w:val="00A37A91"/>
    <w:rsid w:val="00A37B25"/>
    <w:rsid w:val="00A40310"/>
    <w:rsid w:val="00A40B19"/>
    <w:rsid w:val="00A41455"/>
    <w:rsid w:val="00A43268"/>
    <w:rsid w:val="00A43481"/>
    <w:rsid w:val="00A453E5"/>
    <w:rsid w:val="00A46213"/>
    <w:rsid w:val="00A46BBA"/>
    <w:rsid w:val="00A47134"/>
    <w:rsid w:val="00A475AF"/>
    <w:rsid w:val="00A5037B"/>
    <w:rsid w:val="00A5066A"/>
    <w:rsid w:val="00A5139B"/>
    <w:rsid w:val="00A5156F"/>
    <w:rsid w:val="00A51B33"/>
    <w:rsid w:val="00A51EBD"/>
    <w:rsid w:val="00A5264F"/>
    <w:rsid w:val="00A52860"/>
    <w:rsid w:val="00A52AB5"/>
    <w:rsid w:val="00A5345C"/>
    <w:rsid w:val="00A538E5"/>
    <w:rsid w:val="00A53EA8"/>
    <w:rsid w:val="00A54348"/>
    <w:rsid w:val="00A54B1C"/>
    <w:rsid w:val="00A564FC"/>
    <w:rsid w:val="00A56D93"/>
    <w:rsid w:val="00A57CC4"/>
    <w:rsid w:val="00A60A19"/>
    <w:rsid w:val="00A6126B"/>
    <w:rsid w:val="00A61298"/>
    <w:rsid w:val="00A6382B"/>
    <w:rsid w:val="00A65076"/>
    <w:rsid w:val="00A65ADC"/>
    <w:rsid w:val="00A65E1B"/>
    <w:rsid w:val="00A66135"/>
    <w:rsid w:val="00A672C8"/>
    <w:rsid w:val="00A673CD"/>
    <w:rsid w:val="00A67823"/>
    <w:rsid w:val="00A70401"/>
    <w:rsid w:val="00A71575"/>
    <w:rsid w:val="00A719BC"/>
    <w:rsid w:val="00A71ACC"/>
    <w:rsid w:val="00A71EB2"/>
    <w:rsid w:val="00A721DD"/>
    <w:rsid w:val="00A727CA"/>
    <w:rsid w:val="00A728D1"/>
    <w:rsid w:val="00A72934"/>
    <w:rsid w:val="00A73CAC"/>
    <w:rsid w:val="00A74F2A"/>
    <w:rsid w:val="00A75661"/>
    <w:rsid w:val="00A756D4"/>
    <w:rsid w:val="00A76330"/>
    <w:rsid w:val="00A768A6"/>
    <w:rsid w:val="00A76CFA"/>
    <w:rsid w:val="00A76EAA"/>
    <w:rsid w:val="00A7769E"/>
    <w:rsid w:val="00A77F74"/>
    <w:rsid w:val="00A80B40"/>
    <w:rsid w:val="00A8154D"/>
    <w:rsid w:val="00A8167E"/>
    <w:rsid w:val="00A81B38"/>
    <w:rsid w:val="00A81F49"/>
    <w:rsid w:val="00A820DA"/>
    <w:rsid w:val="00A83152"/>
    <w:rsid w:val="00A8337E"/>
    <w:rsid w:val="00A8340E"/>
    <w:rsid w:val="00A83C76"/>
    <w:rsid w:val="00A8452F"/>
    <w:rsid w:val="00A847D2"/>
    <w:rsid w:val="00A84C84"/>
    <w:rsid w:val="00A85C29"/>
    <w:rsid w:val="00A8772C"/>
    <w:rsid w:val="00A8799A"/>
    <w:rsid w:val="00A901BA"/>
    <w:rsid w:val="00A90647"/>
    <w:rsid w:val="00A910E5"/>
    <w:rsid w:val="00A913AF"/>
    <w:rsid w:val="00A91462"/>
    <w:rsid w:val="00A91584"/>
    <w:rsid w:val="00A9205D"/>
    <w:rsid w:val="00A923C6"/>
    <w:rsid w:val="00A9360E"/>
    <w:rsid w:val="00A94086"/>
    <w:rsid w:val="00A94998"/>
    <w:rsid w:val="00A94F43"/>
    <w:rsid w:val="00A959F8"/>
    <w:rsid w:val="00A95C92"/>
    <w:rsid w:val="00A96794"/>
    <w:rsid w:val="00A9681D"/>
    <w:rsid w:val="00A975F8"/>
    <w:rsid w:val="00A97688"/>
    <w:rsid w:val="00A977B7"/>
    <w:rsid w:val="00A97845"/>
    <w:rsid w:val="00A97ABB"/>
    <w:rsid w:val="00AA05A6"/>
    <w:rsid w:val="00AA09BC"/>
    <w:rsid w:val="00AA0A9C"/>
    <w:rsid w:val="00AA138B"/>
    <w:rsid w:val="00AA178B"/>
    <w:rsid w:val="00AA2056"/>
    <w:rsid w:val="00AA2947"/>
    <w:rsid w:val="00AA29D2"/>
    <w:rsid w:val="00AA2CA2"/>
    <w:rsid w:val="00AA3489"/>
    <w:rsid w:val="00AA38A9"/>
    <w:rsid w:val="00AA4B96"/>
    <w:rsid w:val="00AA5066"/>
    <w:rsid w:val="00AA52CD"/>
    <w:rsid w:val="00AA6996"/>
    <w:rsid w:val="00AA6AB7"/>
    <w:rsid w:val="00AA75AE"/>
    <w:rsid w:val="00AA77EF"/>
    <w:rsid w:val="00AA7F2C"/>
    <w:rsid w:val="00AA7F7C"/>
    <w:rsid w:val="00AB093C"/>
    <w:rsid w:val="00AB0997"/>
    <w:rsid w:val="00AB0E39"/>
    <w:rsid w:val="00AB10BB"/>
    <w:rsid w:val="00AB10F0"/>
    <w:rsid w:val="00AB1236"/>
    <w:rsid w:val="00AB233A"/>
    <w:rsid w:val="00AB2729"/>
    <w:rsid w:val="00AB3A15"/>
    <w:rsid w:val="00AB4125"/>
    <w:rsid w:val="00AB44E4"/>
    <w:rsid w:val="00AB4636"/>
    <w:rsid w:val="00AB53ED"/>
    <w:rsid w:val="00AB5484"/>
    <w:rsid w:val="00AB5C38"/>
    <w:rsid w:val="00AB67B1"/>
    <w:rsid w:val="00AB7224"/>
    <w:rsid w:val="00AB7249"/>
    <w:rsid w:val="00AB72DE"/>
    <w:rsid w:val="00AB7CED"/>
    <w:rsid w:val="00AC09FF"/>
    <w:rsid w:val="00AC0BA4"/>
    <w:rsid w:val="00AC1277"/>
    <w:rsid w:val="00AC14E6"/>
    <w:rsid w:val="00AC1A0A"/>
    <w:rsid w:val="00AC1F43"/>
    <w:rsid w:val="00AC235D"/>
    <w:rsid w:val="00AC2515"/>
    <w:rsid w:val="00AC29E2"/>
    <w:rsid w:val="00AC2D44"/>
    <w:rsid w:val="00AC2DCE"/>
    <w:rsid w:val="00AC2FA2"/>
    <w:rsid w:val="00AC3656"/>
    <w:rsid w:val="00AC39B4"/>
    <w:rsid w:val="00AC3E5C"/>
    <w:rsid w:val="00AC43A3"/>
    <w:rsid w:val="00AC4DEF"/>
    <w:rsid w:val="00AC5024"/>
    <w:rsid w:val="00AC680B"/>
    <w:rsid w:val="00AC6923"/>
    <w:rsid w:val="00AC6A0C"/>
    <w:rsid w:val="00AC7871"/>
    <w:rsid w:val="00AC7DC3"/>
    <w:rsid w:val="00AD01C4"/>
    <w:rsid w:val="00AD01F0"/>
    <w:rsid w:val="00AD0635"/>
    <w:rsid w:val="00AD125F"/>
    <w:rsid w:val="00AD14B8"/>
    <w:rsid w:val="00AD1AD0"/>
    <w:rsid w:val="00AD251F"/>
    <w:rsid w:val="00AD2A58"/>
    <w:rsid w:val="00AD36F0"/>
    <w:rsid w:val="00AD41CA"/>
    <w:rsid w:val="00AD4672"/>
    <w:rsid w:val="00AD472B"/>
    <w:rsid w:val="00AD4FC9"/>
    <w:rsid w:val="00AD51EB"/>
    <w:rsid w:val="00AD6288"/>
    <w:rsid w:val="00AD781B"/>
    <w:rsid w:val="00AE0223"/>
    <w:rsid w:val="00AE031C"/>
    <w:rsid w:val="00AE1026"/>
    <w:rsid w:val="00AE19E4"/>
    <w:rsid w:val="00AE1A42"/>
    <w:rsid w:val="00AE293A"/>
    <w:rsid w:val="00AE358B"/>
    <w:rsid w:val="00AE4029"/>
    <w:rsid w:val="00AE4BF0"/>
    <w:rsid w:val="00AE4DA2"/>
    <w:rsid w:val="00AE695C"/>
    <w:rsid w:val="00AE6C4B"/>
    <w:rsid w:val="00AE6D1C"/>
    <w:rsid w:val="00AF0002"/>
    <w:rsid w:val="00AF1F3E"/>
    <w:rsid w:val="00AF2C6A"/>
    <w:rsid w:val="00AF3166"/>
    <w:rsid w:val="00AF31C3"/>
    <w:rsid w:val="00AF3D52"/>
    <w:rsid w:val="00AF4420"/>
    <w:rsid w:val="00AF4B8D"/>
    <w:rsid w:val="00AF4C72"/>
    <w:rsid w:val="00AF4E9C"/>
    <w:rsid w:val="00AF4FC9"/>
    <w:rsid w:val="00AF57A9"/>
    <w:rsid w:val="00AF58AA"/>
    <w:rsid w:val="00AF5BED"/>
    <w:rsid w:val="00AF6D9C"/>
    <w:rsid w:val="00AF75B9"/>
    <w:rsid w:val="00AF796D"/>
    <w:rsid w:val="00AF7D11"/>
    <w:rsid w:val="00B00D04"/>
    <w:rsid w:val="00B0123A"/>
    <w:rsid w:val="00B0214B"/>
    <w:rsid w:val="00B03235"/>
    <w:rsid w:val="00B03A3F"/>
    <w:rsid w:val="00B041F1"/>
    <w:rsid w:val="00B04558"/>
    <w:rsid w:val="00B06531"/>
    <w:rsid w:val="00B10EA0"/>
    <w:rsid w:val="00B11873"/>
    <w:rsid w:val="00B123DC"/>
    <w:rsid w:val="00B12B45"/>
    <w:rsid w:val="00B1362C"/>
    <w:rsid w:val="00B13BFA"/>
    <w:rsid w:val="00B1439A"/>
    <w:rsid w:val="00B14660"/>
    <w:rsid w:val="00B146F6"/>
    <w:rsid w:val="00B146F7"/>
    <w:rsid w:val="00B14A60"/>
    <w:rsid w:val="00B1528C"/>
    <w:rsid w:val="00B15773"/>
    <w:rsid w:val="00B15B3E"/>
    <w:rsid w:val="00B16692"/>
    <w:rsid w:val="00B1690E"/>
    <w:rsid w:val="00B169FB"/>
    <w:rsid w:val="00B16B29"/>
    <w:rsid w:val="00B16B36"/>
    <w:rsid w:val="00B16F67"/>
    <w:rsid w:val="00B17666"/>
    <w:rsid w:val="00B17FE8"/>
    <w:rsid w:val="00B20472"/>
    <w:rsid w:val="00B20BE6"/>
    <w:rsid w:val="00B20E61"/>
    <w:rsid w:val="00B20F51"/>
    <w:rsid w:val="00B2145B"/>
    <w:rsid w:val="00B221FB"/>
    <w:rsid w:val="00B226FC"/>
    <w:rsid w:val="00B2347C"/>
    <w:rsid w:val="00B24221"/>
    <w:rsid w:val="00B24E31"/>
    <w:rsid w:val="00B25D05"/>
    <w:rsid w:val="00B25FD5"/>
    <w:rsid w:val="00B26AC9"/>
    <w:rsid w:val="00B26E71"/>
    <w:rsid w:val="00B26F9F"/>
    <w:rsid w:val="00B3053D"/>
    <w:rsid w:val="00B30A5C"/>
    <w:rsid w:val="00B30F49"/>
    <w:rsid w:val="00B315D5"/>
    <w:rsid w:val="00B31C53"/>
    <w:rsid w:val="00B3251B"/>
    <w:rsid w:val="00B32624"/>
    <w:rsid w:val="00B34A70"/>
    <w:rsid w:val="00B34C3F"/>
    <w:rsid w:val="00B36F13"/>
    <w:rsid w:val="00B371E0"/>
    <w:rsid w:val="00B379FF"/>
    <w:rsid w:val="00B37A82"/>
    <w:rsid w:val="00B404D9"/>
    <w:rsid w:val="00B408E2"/>
    <w:rsid w:val="00B41A50"/>
    <w:rsid w:val="00B41A5C"/>
    <w:rsid w:val="00B421C8"/>
    <w:rsid w:val="00B4266D"/>
    <w:rsid w:val="00B42E27"/>
    <w:rsid w:val="00B42F01"/>
    <w:rsid w:val="00B441EF"/>
    <w:rsid w:val="00B4564A"/>
    <w:rsid w:val="00B456A5"/>
    <w:rsid w:val="00B45980"/>
    <w:rsid w:val="00B465DB"/>
    <w:rsid w:val="00B4777F"/>
    <w:rsid w:val="00B50BA6"/>
    <w:rsid w:val="00B515AD"/>
    <w:rsid w:val="00B51ADF"/>
    <w:rsid w:val="00B52697"/>
    <w:rsid w:val="00B52A2E"/>
    <w:rsid w:val="00B52B72"/>
    <w:rsid w:val="00B530C8"/>
    <w:rsid w:val="00B5373C"/>
    <w:rsid w:val="00B5491F"/>
    <w:rsid w:val="00B54CE9"/>
    <w:rsid w:val="00B5589D"/>
    <w:rsid w:val="00B5593B"/>
    <w:rsid w:val="00B561E9"/>
    <w:rsid w:val="00B56C14"/>
    <w:rsid w:val="00B576F5"/>
    <w:rsid w:val="00B57A43"/>
    <w:rsid w:val="00B602F0"/>
    <w:rsid w:val="00B6078E"/>
    <w:rsid w:val="00B61105"/>
    <w:rsid w:val="00B61787"/>
    <w:rsid w:val="00B61A34"/>
    <w:rsid w:val="00B652C6"/>
    <w:rsid w:val="00B65622"/>
    <w:rsid w:val="00B656E8"/>
    <w:rsid w:val="00B65E2C"/>
    <w:rsid w:val="00B6686E"/>
    <w:rsid w:val="00B672E6"/>
    <w:rsid w:val="00B71C59"/>
    <w:rsid w:val="00B7263D"/>
    <w:rsid w:val="00B727AD"/>
    <w:rsid w:val="00B72BE7"/>
    <w:rsid w:val="00B7355F"/>
    <w:rsid w:val="00B75208"/>
    <w:rsid w:val="00B757FA"/>
    <w:rsid w:val="00B77331"/>
    <w:rsid w:val="00B81921"/>
    <w:rsid w:val="00B81DA5"/>
    <w:rsid w:val="00B821DF"/>
    <w:rsid w:val="00B832DF"/>
    <w:rsid w:val="00B83717"/>
    <w:rsid w:val="00B83A14"/>
    <w:rsid w:val="00B845D9"/>
    <w:rsid w:val="00B84831"/>
    <w:rsid w:val="00B84DEB"/>
    <w:rsid w:val="00B854C5"/>
    <w:rsid w:val="00B85A30"/>
    <w:rsid w:val="00B86589"/>
    <w:rsid w:val="00B87106"/>
    <w:rsid w:val="00B8726D"/>
    <w:rsid w:val="00B906AE"/>
    <w:rsid w:val="00B90BF9"/>
    <w:rsid w:val="00B90DCD"/>
    <w:rsid w:val="00B91A77"/>
    <w:rsid w:val="00B91EAE"/>
    <w:rsid w:val="00B91FF2"/>
    <w:rsid w:val="00B9222A"/>
    <w:rsid w:val="00B9299F"/>
    <w:rsid w:val="00B9381A"/>
    <w:rsid w:val="00B93C38"/>
    <w:rsid w:val="00B94711"/>
    <w:rsid w:val="00B951E2"/>
    <w:rsid w:val="00B95899"/>
    <w:rsid w:val="00B9632C"/>
    <w:rsid w:val="00B965BF"/>
    <w:rsid w:val="00B97203"/>
    <w:rsid w:val="00B97359"/>
    <w:rsid w:val="00B97502"/>
    <w:rsid w:val="00BA0ADE"/>
    <w:rsid w:val="00BA1304"/>
    <w:rsid w:val="00BA1517"/>
    <w:rsid w:val="00BA1D4D"/>
    <w:rsid w:val="00BA1E5B"/>
    <w:rsid w:val="00BA212F"/>
    <w:rsid w:val="00BA305B"/>
    <w:rsid w:val="00BA43DA"/>
    <w:rsid w:val="00BA4579"/>
    <w:rsid w:val="00BA4B2F"/>
    <w:rsid w:val="00BA553F"/>
    <w:rsid w:val="00BA5D75"/>
    <w:rsid w:val="00BA6569"/>
    <w:rsid w:val="00BA6EE3"/>
    <w:rsid w:val="00BA71C9"/>
    <w:rsid w:val="00BA7457"/>
    <w:rsid w:val="00BA766D"/>
    <w:rsid w:val="00BA7F00"/>
    <w:rsid w:val="00BB0883"/>
    <w:rsid w:val="00BB0C77"/>
    <w:rsid w:val="00BB1DB1"/>
    <w:rsid w:val="00BB2238"/>
    <w:rsid w:val="00BB2624"/>
    <w:rsid w:val="00BB2744"/>
    <w:rsid w:val="00BB297D"/>
    <w:rsid w:val="00BB2BE4"/>
    <w:rsid w:val="00BB2D2A"/>
    <w:rsid w:val="00BB34D9"/>
    <w:rsid w:val="00BB3548"/>
    <w:rsid w:val="00BB3800"/>
    <w:rsid w:val="00BB3BDC"/>
    <w:rsid w:val="00BB4553"/>
    <w:rsid w:val="00BB55A8"/>
    <w:rsid w:val="00BB779D"/>
    <w:rsid w:val="00BB7FEC"/>
    <w:rsid w:val="00BC03A2"/>
    <w:rsid w:val="00BC0D4A"/>
    <w:rsid w:val="00BC3176"/>
    <w:rsid w:val="00BC3962"/>
    <w:rsid w:val="00BC4963"/>
    <w:rsid w:val="00BC4A62"/>
    <w:rsid w:val="00BC5106"/>
    <w:rsid w:val="00BC5F8F"/>
    <w:rsid w:val="00BC6329"/>
    <w:rsid w:val="00BC647C"/>
    <w:rsid w:val="00BC687A"/>
    <w:rsid w:val="00BC6DB2"/>
    <w:rsid w:val="00BC6E34"/>
    <w:rsid w:val="00BC7221"/>
    <w:rsid w:val="00BC7510"/>
    <w:rsid w:val="00BC7660"/>
    <w:rsid w:val="00BC7CAB"/>
    <w:rsid w:val="00BD0165"/>
    <w:rsid w:val="00BD040A"/>
    <w:rsid w:val="00BD043C"/>
    <w:rsid w:val="00BD0580"/>
    <w:rsid w:val="00BD0891"/>
    <w:rsid w:val="00BD461F"/>
    <w:rsid w:val="00BD4E52"/>
    <w:rsid w:val="00BD5461"/>
    <w:rsid w:val="00BD555B"/>
    <w:rsid w:val="00BD5CED"/>
    <w:rsid w:val="00BD5E9D"/>
    <w:rsid w:val="00BE014B"/>
    <w:rsid w:val="00BE0413"/>
    <w:rsid w:val="00BE0445"/>
    <w:rsid w:val="00BE048C"/>
    <w:rsid w:val="00BE0682"/>
    <w:rsid w:val="00BE0C33"/>
    <w:rsid w:val="00BE0C52"/>
    <w:rsid w:val="00BE1A14"/>
    <w:rsid w:val="00BE1A3E"/>
    <w:rsid w:val="00BE1E82"/>
    <w:rsid w:val="00BE226A"/>
    <w:rsid w:val="00BE2631"/>
    <w:rsid w:val="00BE2C92"/>
    <w:rsid w:val="00BE2CFC"/>
    <w:rsid w:val="00BE2EE6"/>
    <w:rsid w:val="00BE2EEB"/>
    <w:rsid w:val="00BE3133"/>
    <w:rsid w:val="00BE337A"/>
    <w:rsid w:val="00BE41BE"/>
    <w:rsid w:val="00BE4267"/>
    <w:rsid w:val="00BE56FA"/>
    <w:rsid w:val="00BE5DB3"/>
    <w:rsid w:val="00BE619B"/>
    <w:rsid w:val="00BE63AB"/>
    <w:rsid w:val="00BE6A2D"/>
    <w:rsid w:val="00BE701B"/>
    <w:rsid w:val="00BE70E1"/>
    <w:rsid w:val="00BE789B"/>
    <w:rsid w:val="00BE7CDB"/>
    <w:rsid w:val="00BE7F31"/>
    <w:rsid w:val="00BF0A9D"/>
    <w:rsid w:val="00BF0DD3"/>
    <w:rsid w:val="00BF0EB5"/>
    <w:rsid w:val="00BF201A"/>
    <w:rsid w:val="00BF2413"/>
    <w:rsid w:val="00BF2544"/>
    <w:rsid w:val="00BF3173"/>
    <w:rsid w:val="00BF3305"/>
    <w:rsid w:val="00BF3600"/>
    <w:rsid w:val="00BF3B68"/>
    <w:rsid w:val="00BF3F5D"/>
    <w:rsid w:val="00BF42EC"/>
    <w:rsid w:val="00BF4509"/>
    <w:rsid w:val="00BF461D"/>
    <w:rsid w:val="00BF52E2"/>
    <w:rsid w:val="00BF5961"/>
    <w:rsid w:val="00BF5BFA"/>
    <w:rsid w:val="00BF5FF6"/>
    <w:rsid w:val="00BF6888"/>
    <w:rsid w:val="00BF6B20"/>
    <w:rsid w:val="00BF6EAF"/>
    <w:rsid w:val="00C00EAC"/>
    <w:rsid w:val="00C01025"/>
    <w:rsid w:val="00C0104B"/>
    <w:rsid w:val="00C01778"/>
    <w:rsid w:val="00C01C22"/>
    <w:rsid w:val="00C02C52"/>
    <w:rsid w:val="00C02CD1"/>
    <w:rsid w:val="00C03139"/>
    <w:rsid w:val="00C03981"/>
    <w:rsid w:val="00C03D81"/>
    <w:rsid w:val="00C0408F"/>
    <w:rsid w:val="00C04A2F"/>
    <w:rsid w:val="00C0592E"/>
    <w:rsid w:val="00C06185"/>
    <w:rsid w:val="00C061D0"/>
    <w:rsid w:val="00C07085"/>
    <w:rsid w:val="00C074D1"/>
    <w:rsid w:val="00C07A9F"/>
    <w:rsid w:val="00C10466"/>
    <w:rsid w:val="00C1072C"/>
    <w:rsid w:val="00C112A3"/>
    <w:rsid w:val="00C121D2"/>
    <w:rsid w:val="00C12554"/>
    <w:rsid w:val="00C12B0B"/>
    <w:rsid w:val="00C12B8F"/>
    <w:rsid w:val="00C12F92"/>
    <w:rsid w:val="00C13176"/>
    <w:rsid w:val="00C13292"/>
    <w:rsid w:val="00C14316"/>
    <w:rsid w:val="00C145E0"/>
    <w:rsid w:val="00C14A4F"/>
    <w:rsid w:val="00C14FE8"/>
    <w:rsid w:val="00C152F9"/>
    <w:rsid w:val="00C15EBD"/>
    <w:rsid w:val="00C162C3"/>
    <w:rsid w:val="00C17180"/>
    <w:rsid w:val="00C20B47"/>
    <w:rsid w:val="00C21530"/>
    <w:rsid w:val="00C21A4E"/>
    <w:rsid w:val="00C21B7E"/>
    <w:rsid w:val="00C2262B"/>
    <w:rsid w:val="00C22D06"/>
    <w:rsid w:val="00C2312D"/>
    <w:rsid w:val="00C23B0B"/>
    <w:rsid w:val="00C23B78"/>
    <w:rsid w:val="00C244CF"/>
    <w:rsid w:val="00C25B24"/>
    <w:rsid w:val="00C26A3B"/>
    <w:rsid w:val="00C271BA"/>
    <w:rsid w:val="00C276CF"/>
    <w:rsid w:val="00C27C72"/>
    <w:rsid w:val="00C3079E"/>
    <w:rsid w:val="00C31A1B"/>
    <w:rsid w:val="00C3246F"/>
    <w:rsid w:val="00C32591"/>
    <w:rsid w:val="00C33430"/>
    <w:rsid w:val="00C33506"/>
    <w:rsid w:val="00C34B6E"/>
    <w:rsid w:val="00C34E08"/>
    <w:rsid w:val="00C36D25"/>
    <w:rsid w:val="00C372B3"/>
    <w:rsid w:val="00C37951"/>
    <w:rsid w:val="00C379D0"/>
    <w:rsid w:val="00C40506"/>
    <w:rsid w:val="00C40AA9"/>
    <w:rsid w:val="00C40B2E"/>
    <w:rsid w:val="00C40B86"/>
    <w:rsid w:val="00C414C3"/>
    <w:rsid w:val="00C41591"/>
    <w:rsid w:val="00C4166A"/>
    <w:rsid w:val="00C4175C"/>
    <w:rsid w:val="00C41CAE"/>
    <w:rsid w:val="00C42D7A"/>
    <w:rsid w:val="00C4310F"/>
    <w:rsid w:val="00C43A14"/>
    <w:rsid w:val="00C453E2"/>
    <w:rsid w:val="00C45A3B"/>
    <w:rsid w:val="00C45C89"/>
    <w:rsid w:val="00C45C8B"/>
    <w:rsid w:val="00C463B9"/>
    <w:rsid w:val="00C46541"/>
    <w:rsid w:val="00C47033"/>
    <w:rsid w:val="00C4749C"/>
    <w:rsid w:val="00C47CE3"/>
    <w:rsid w:val="00C50345"/>
    <w:rsid w:val="00C50D2E"/>
    <w:rsid w:val="00C50DA2"/>
    <w:rsid w:val="00C51E98"/>
    <w:rsid w:val="00C52FF4"/>
    <w:rsid w:val="00C5393C"/>
    <w:rsid w:val="00C53B93"/>
    <w:rsid w:val="00C53FF9"/>
    <w:rsid w:val="00C54151"/>
    <w:rsid w:val="00C55008"/>
    <w:rsid w:val="00C550EA"/>
    <w:rsid w:val="00C555C1"/>
    <w:rsid w:val="00C55ADA"/>
    <w:rsid w:val="00C565CC"/>
    <w:rsid w:val="00C56A6C"/>
    <w:rsid w:val="00C57B5A"/>
    <w:rsid w:val="00C6112D"/>
    <w:rsid w:val="00C62888"/>
    <w:rsid w:val="00C62E58"/>
    <w:rsid w:val="00C63225"/>
    <w:rsid w:val="00C63929"/>
    <w:rsid w:val="00C64B7F"/>
    <w:rsid w:val="00C64F9A"/>
    <w:rsid w:val="00C65787"/>
    <w:rsid w:val="00C665F2"/>
    <w:rsid w:val="00C66771"/>
    <w:rsid w:val="00C66954"/>
    <w:rsid w:val="00C67019"/>
    <w:rsid w:val="00C6740B"/>
    <w:rsid w:val="00C67B30"/>
    <w:rsid w:val="00C67B4B"/>
    <w:rsid w:val="00C704E4"/>
    <w:rsid w:val="00C70B8A"/>
    <w:rsid w:val="00C70E2F"/>
    <w:rsid w:val="00C71049"/>
    <w:rsid w:val="00C71B08"/>
    <w:rsid w:val="00C71E9D"/>
    <w:rsid w:val="00C7300F"/>
    <w:rsid w:val="00C73C71"/>
    <w:rsid w:val="00C73F59"/>
    <w:rsid w:val="00C73FEE"/>
    <w:rsid w:val="00C7509E"/>
    <w:rsid w:val="00C759FC"/>
    <w:rsid w:val="00C7687F"/>
    <w:rsid w:val="00C7694D"/>
    <w:rsid w:val="00C76FFE"/>
    <w:rsid w:val="00C77F7C"/>
    <w:rsid w:val="00C80F8B"/>
    <w:rsid w:val="00C81435"/>
    <w:rsid w:val="00C8149C"/>
    <w:rsid w:val="00C821D8"/>
    <w:rsid w:val="00C834AF"/>
    <w:rsid w:val="00C841A3"/>
    <w:rsid w:val="00C841D1"/>
    <w:rsid w:val="00C85A58"/>
    <w:rsid w:val="00C86223"/>
    <w:rsid w:val="00C868A7"/>
    <w:rsid w:val="00C86A9F"/>
    <w:rsid w:val="00C86D65"/>
    <w:rsid w:val="00C86EDD"/>
    <w:rsid w:val="00C875DC"/>
    <w:rsid w:val="00C9009D"/>
    <w:rsid w:val="00C9034B"/>
    <w:rsid w:val="00C90EAF"/>
    <w:rsid w:val="00C90F40"/>
    <w:rsid w:val="00C90FC2"/>
    <w:rsid w:val="00C91325"/>
    <w:rsid w:val="00C9188A"/>
    <w:rsid w:val="00C91D1F"/>
    <w:rsid w:val="00C9284E"/>
    <w:rsid w:val="00C92F57"/>
    <w:rsid w:val="00C93C50"/>
    <w:rsid w:val="00C943DD"/>
    <w:rsid w:val="00C959E2"/>
    <w:rsid w:val="00C95E62"/>
    <w:rsid w:val="00C97578"/>
    <w:rsid w:val="00C9776C"/>
    <w:rsid w:val="00C97C9B"/>
    <w:rsid w:val="00C97D89"/>
    <w:rsid w:val="00CA01C1"/>
    <w:rsid w:val="00CA1869"/>
    <w:rsid w:val="00CA29A2"/>
    <w:rsid w:val="00CA2D63"/>
    <w:rsid w:val="00CA3413"/>
    <w:rsid w:val="00CA3547"/>
    <w:rsid w:val="00CA3A47"/>
    <w:rsid w:val="00CA585A"/>
    <w:rsid w:val="00CA603C"/>
    <w:rsid w:val="00CA7D3A"/>
    <w:rsid w:val="00CA7F29"/>
    <w:rsid w:val="00CB0C73"/>
    <w:rsid w:val="00CB0EBA"/>
    <w:rsid w:val="00CB1180"/>
    <w:rsid w:val="00CB1A97"/>
    <w:rsid w:val="00CB1C18"/>
    <w:rsid w:val="00CB22A8"/>
    <w:rsid w:val="00CB25A3"/>
    <w:rsid w:val="00CB2C7D"/>
    <w:rsid w:val="00CB2F23"/>
    <w:rsid w:val="00CB3D4D"/>
    <w:rsid w:val="00CB4863"/>
    <w:rsid w:val="00CB5EAD"/>
    <w:rsid w:val="00CB5F4B"/>
    <w:rsid w:val="00CB60DC"/>
    <w:rsid w:val="00CB610F"/>
    <w:rsid w:val="00CB6BD8"/>
    <w:rsid w:val="00CB7008"/>
    <w:rsid w:val="00CC02EE"/>
    <w:rsid w:val="00CC0402"/>
    <w:rsid w:val="00CC06DD"/>
    <w:rsid w:val="00CC127A"/>
    <w:rsid w:val="00CC2040"/>
    <w:rsid w:val="00CC327B"/>
    <w:rsid w:val="00CC340A"/>
    <w:rsid w:val="00CC3D3A"/>
    <w:rsid w:val="00CC3DD4"/>
    <w:rsid w:val="00CC59C3"/>
    <w:rsid w:val="00CC6B4A"/>
    <w:rsid w:val="00CC6C4F"/>
    <w:rsid w:val="00CC6F8C"/>
    <w:rsid w:val="00CC73B1"/>
    <w:rsid w:val="00CC7FA9"/>
    <w:rsid w:val="00CD088D"/>
    <w:rsid w:val="00CD0D03"/>
    <w:rsid w:val="00CD0DD5"/>
    <w:rsid w:val="00CD191D"/>
    <w:rsid w:val="00CD1BD6"/>
    <w:rsid w:val="00CD2FFE"/>
    <w:rsid w:val="00CD3498"/>
    <w:rsid w:val="00CD54B5"/>
    <w:rsid w:val="00CD56A4"/>
    <w:rsid w:val="00CD584A"/>
    <w:rsid w:val="00CD6491"/>
    <w:rsid w:val="00CD6553"/>
    <w:rsid w:val="00CD66EC"/>
    <w:rsid w:val="00CD6E7B"/>
    <w:rsid w:val="00CD7567"/>
    <w:rsid w:val="00CD78FE"/>
    <w:rsid w:val="00CD7DD5"/>
    <w:rsid w:val="00CD7E2D"/>
    <w:rsid w:val="00CD7FCA"/>
    <w:rsid w:val="00CE0C6D"/>
    <w:rsid w:val="00CE42C4"/>
    <w:rsid w:val="00CE4323"/>
    <w:rsid w:val="00CE5255"/>
    <w:rsid w:val="00CE609D"/>
    <w:rsid w:val="00CE62C2"/>
    <w:rsid w:val="00CE63EF"/>
    <w:rsid w:val="00CE6D71"/>
    <w:rsid w:val="00CE7693"/>
    <w:rsid w:val="00CE7BBB"/>
    <w:rsid w:val="00CE7C6C"/>
    <w:rsid w:val="00CF08D9"/>
    <w:rsid w:val="00CF1390"/>
    <w:rsid w:val="00CF17ED"/>
    <w:rsid w:val="00CF1C33"/>
    <w:rsid w:val="00CF2946"/>
    <w:rsid w:val="00CF3590"/>
    <w:rsid w:val="00CF3C51"/>
    <w:rsid w:val="00CF3D96"/>
    <w:rsid w:val="00CF3E2E"/>
    <w:rsid w:val="00CF4719"/>
    <w:rsid w:val="00CF4DE0"/>
    <w:rsid w:val="00CF5065"/>
    <w:rsid w:val="00CF53F7"/>
    <w:rsid w:val="00CF5A69"/>
    <w:rsid w:val="00CF61C1"/>
    <w:rsid w:val="00CF6F8F"/>
    <w:rsid w:val="00CF7553"/>
    <w:rsid w:val="00CF7B83"/>
    <w:rsid w:val="00D012FD"/>
    <w:rsid w:val="00D01B21"/>
    <w:rsid w:val="00D01CE5"/>
    <w:rsid w:val="00D020A6"/>
    <w:rsid w:val="00D02C0A"/>
    <w:rsid w:val="00D030B2"/>
    <w:rsid w:val="00D03117"/>
    <w:rsid w:val="00D041D1"/>
    <w:rsid w:val="00D043CA"/>
    <w:rsid w:val="00D044A0"/>
    <w:rsid w:val="00D0472E"/>
    <w:rsid w:val="00D052D7"/>
    <w:rsid w:val="00D05DC6"/>
    <w:rsid w:val="00D06E86"/>
    <w:rsid w:val="00D06F42"/>
    <w:rsid w:val="00D10ADA"/>
    <w:rsid w:val="00D11433"/>
    <w:rsid w:val="00D11815"/>
    <w:rsid w:val="00D11998"/>
    <w:rsid w:val="00D11DDE"/>
    <w:rsid w:val="00D11EA1"/>
    <w:rsid w:val="00D12966"/>
    <w:rsid w:val="00D131BE"/>
    <w:rsid w:val="00D138DD"/>
    <w:rsid w:val="00D139E7"/>
    <w:rsid w:val="00D13ED7"/>
    <w:rsid w:val="00D14055"/>
    <w:rsid w:val="00D15500"/>
    <w:rsid w:val="00D156D2"/>
    <w:rsid w:val="00D157F6"/>
    <w:rsid w:val="00D15F32"/>
    <w:rsid w:val="00D15FF1"/>
    <w:rsid w:val="00D16161"/>
    <w:rsid w:val="00D17144"/>
    <w:rsid w:val="00D1718E"/>
    <w:rsid w:val="00D17F55"/>
    <w:rsid w:val="00D201CA"/>
    <w:rsid w:val="00D204E2"/>
    <w:rsid w:val="00D20C40"/>
    <w:rsid w:val="00D21305"/>
    <w:rsid w:val="00D21AA0"/>
    <w:rsid w:val="00D21F06"/>
    <w:rsid w:val="00D23F1C"/>
    <w:rsid w:val="00D24170"/>
    <w:rsid w:val="00D24534"/>
    <w:rsid w:val="00D253BE"/>
    <w:rsid w:val="00D2554F"/>
    <w:rsid w:val="00D256EF"/>
    <w:rsid w:val="00D26318"/>
    <w:rsid w:val="00D2753C"/>
    <w:rsid w:val="00D278CD"/>
    <w:rsid w:val="00D27B76"/>
    <w:rsid w:val="00D300ED"/>
    <w:rsid w:val="00D30C76"/>
    <w:rsid w:val="00D318BC"/>
    <w:rsid w:val="00D319D9"/>
    <w:rsid w:val="00D32051"/>
    <w:rsid w:val="00D320E4"/>
    <w:rsid w:val="00D32F3C"/>
    <w:rsid w:val="00D33340"/>
    <w:rsid w:val="00D339E4"/>
    <w:rsid w:val="00D33B22"/>
    <w:rsid w:val="00D33BEB"/>
    <w:rsid w:val="00D33BEC"/>
    <w:rsid w:val="00D33DC7"/>
    <w:rsid w:val="00D33E14"/>
    <w:rsid w:val="00D34A87"/>
    <w:rsid w:val="00D35321"/>
    <w:rsid w:val="00D35A18"/>
    <w:rsid w:val="00D35AE5"/>
    <w:rsid w:val="00D35BCB"/>
    <w:rsid w:val="00D35DDC"/>
    <w:rsid w:val="00D36D6B"/>
    <w:rsid w:val="00D37D87"/>
    <w:rsid w:val="00D40B6F"/>
    <w:rsid w:val="00D41253"/>
    <w:rsid w:val="00D428CC"/>
    <w:rsid w:val="00D43785"/>
    <w:rsid w:val="00D4451B"/>
    <w:rsid w:val="00D44ADD"/>
    <w:rsid w:val="00D44F15"/>
    <w:rsid w:val="00D45F8C"/>
    <w:rsid w:val="00D46045"/>
    <w:rsid w:val="00D466BF"/>
    <w:rsid w:val="00D474D2"/>
    <w:rsid w:val="00D50DF9"/>
    <w:rsid w:val="00D51962"/>
    <w:rsid w:val="00D519F3"/>
    <w:rsid w:val="00D537FB"/>
    <w:rsid w:val="00D53F45"/>
    <w:rsid w:val="00D54C03"/>
    <w:rsid w:val="00D54E23"/>
    <w:rsid w:val="00D55A62"/>
    <w:rsid w:val="00D55CFE"/>
    <w:rsid w:val="00D55E79"/>
    <w:rsid w:val="00D574A4"/>
    <w:rsid w:val="00D5785D"/>
    <w:rsid w:val="00D57C2A"/>
    <w:rsid w:val="00D61275"/>
    <w:rsid w:val="00D61410"/>
    <w:rsid w:val="00D61995"/>
    <w:rsid w:val="00D61C3C"/>
    <w:rsid w:val="00D61E2D"/>
    <w:rsid w:val="00D623F9"/>
    <w:rsid w:val="00D63577"/>
    <w:rsid w:val="00D63783"/>
    <w:rsid w:val="00D64328"/>
    <w:rsid w:val="00D647CF"/>
    <w:rsid w:val="00D64830"/>
    <w:rsid w:val="00D64A39"/>
    <w:rsid w:val="00D65296"/>
    <w:rsid w:val="00D653A2"/>
    <w:rsid w:val="00D65B66"/>
    <w:rsid w:val="00D66992"/>
    <w:rsid w:val="00D674A8"/>
    <w:rsid w:val="00D701BF"/>
    <w:rsid w:val="00D70F0F"/>
    <w:rsid w:val="00D70FDA"/>
    <w:rsid w:val="00D71D36"/>
    <w:rsid w:val="00D72CB8"/>
    <w:rsid w:val="00D73627"/>
    <w:rsid w:val="00D741CA"/>
    <w:rsid w:val="00D7455C"/>
    <w:rsid w:val="00D746FC"/>
    <w:rsid w:val="00D749BF"/>
    <w:rsid w:val="00D75954"/>
    <w:rsid w:val="00D76A38"/>
    <w:rsid w:val="00D770C2"/>
    <w:rsid w:val="00D77454"/>
    <w:rsid w:val="00D77495"/>
    <w:rsid w:val="00D80102"/>
    <w:rsid w:val="00D8082E"/>
    <w:rsid w:val="00D80AF8"/>
    <w:rsid w:val="00D81A56"/>
    <w:rsid w:val="00D81D32"/>
    <w:rsid w:val="00D835C0"/>
    <w:rsid w:val="00D836A4"/>
    <w:rsid w:val="00D83775"/>
    <w:rsid w:val="00D85CF8"/>
    <w:rsid w:val="00D86523"/>
    <w:rsid w:val="00D873F7"/>
    <w:rsid w:val="00D87911"/>
    <w:rsid w:val="00D879D4"/>
    <w:rsid w:val="00D87A18"/>
    <w:rsid w:val="00D91120"/>
    <w:rsid w:val="00D914EA"/>
    <w:rsid w:val="00D9238B"/>
    <w:rsid w:val="00D92F27"/>
    <w:rsid w:val="00D93245"/>
    <w:rsid w:val="00D932B3"/>
    <w:rsid w:val="00D9334F"/>
    <w:rsid w:val="00D94A7B"/>
    <w:rsid w:val="00D9574E"/>
    <w:rsid w:val="00D97B8A"/>
    <w:rsid w:val="00D97D44"/>
    <w:rsid w:val="00DA0904"/>
    <w:rsid w:val="00DA0923"/>
    <w:rsid w:val="00DA1358"/>
    <w:rsid w:val="00DA1B83"/>
    <w:rsid w:val="00DA1CA4"/>
    <w:rsid w:val="00DA20FA"/>
    <w:rsid w:val="00DA4123"/>
    <w:rsid w:val="00DA4359"/>
    <w:rsid w:val="00DA4773"/>
    <w:rsid w:val="00DA493D"/>
    <w:rsid w:val="00DA4C99"/>
    <w:rsid w:val="00DA4CF4"/>
    <w:rsid w:val="00DA5C25"/>
    <w:rsid w:val="00DA74FC"/>
    <w:rsid w:val="00DA7A45"/>
    <w:rsid w:val="00DA7FC7"/>
    <w:rsid w:val="00DB0271"/>
    <w:rsid w:val="00DB0306"/>
    <w:rsid w:val="00DB05CA"/>
    <w:rsid w:val="00DB0B70"/>
    <w:rsid w:val="00DB122E"/>
    <w:rsid w:val="00DB19C6"/>
    <w:rsid w:val="00DB1A3B"/>
    <w:rsid w:val="00DB2885"/>
    <w:rsid w:val="00DB3A3F"/>
    <w:rsid w:val="00DB3B03"/>
    <w:rsid w:val="00DB3CAC"/>
    <w:rsid w:val="00DB3F1D"/>
    <w:rsid w:val="00DB41D4"/>
    <w:rsid w:val="00DB44D7"/>
    <w:rsid w:val="00DB4FB3"/>
    <w:rsid w:val="00DB5002"/>
    <w:rsid w:val="00DB576A"/>
    <w:rsid w:val="00DB57F9"/>
    <w:rsid w:val="00DB599B"/>
    <w:rsid w:val="00DB5BBA"/>
    <w:rsid w:val="00DB6015"/>
    <w:rsid w:val="00DB6904"/>
    <w:rsid w:val="00DB6EEB"/>
    <w:rsid w:val="00DB74A0"/>
    <w:rsid w:val="00DB78EF"/>
    <w:rsid w:val="00DB7B01"/>
    <w:rsid w:val="00DB7EB7"/>
    <w:rsid w:val="00DC0154"/>
    <w:rsid w:val="00DC023E"/>
    <w:rsid w:val="00DC0E6A"/>
    <w:rsid w:val="00DC111F"/>
    <w:rsid w:val="00DC1466"/>
    <w:rsid w:val="00DC1A3C"/>
    <w:rsid w:val="00DC1CDF"/>
    <w:rsid w:val="00DC1E6F"/>
    <w:rsid w:val="00DC3063"/>
    <w:rsid w:val="00DC3426"/>
    <w:rsid w:val="00DC36C5"/>
    <w:rsid w:val="00DC3B35"/>
    <w:rsid w:val="00DC4022"/>
    <w:rsid w:val="00DC4A07"/>
    <w:rsid w:val="00DC4D80"/>
    <w:rsid w:val="00DC5630"/>
    <w:rsid w:val="00DC6507"/>
    <w:rsid w:val="00DC6655"/>
    <w:rsid w:val="00DC69A1"/>
    <w:rsid w:val="00DC70C5"/>
    <w:rsid w:val="00DC787E"/>
    <w:rsid w:val="00DC7F51"/>
    <w:rsid w:val="00DD1333"/>
    <w:rsid w:val="00DD1D10"/>
    <w:rsid w:val="00DD2188"/>
    <w:rsid w:val="00DD2DDD"/>
    <w:rsid w:val="00DD39EA"/>
    <w:rsid w:val="00DD3EC2"/>
    <w:rsid w:val="00DD454C"/>
    <w:rsid w:val="00DD62E0"/>
    <w:rsid w:val="00DD66AA"/>
    <w:rsid w:val="00DD6D0D"/>
    <w:rsid w:val="00DD6D10"/>
    <w:rsid w:val="00DD6F94"/>
    <w:rsid w:val="00DD728C"/>
    <w:rsid w:val="00DD7487"/>
    <w:rsid w:val="00DE08DE"/>
    <w:rsid w:val="00DE1AD2"/>
    <w:rsid w:val="00DE1D7D"/>
    <w:rsid w:val="00DE262F"/>
    <w:rsid w:val="00DE387D"/>
    <w:rsid w:val="00DE3AE9"/>
    <w:rsid w:val="00DE3E87"/>
    <w:rsid w:val="00DE49B8"/>
    <w:rsid w:val="00DE4FA4"/>
    <w:rsid w:val="00DE6A16"/>
    <w:rsid w:val="00DE6B67"/>
    <w:rsid w:val="00DF045C"/>
    <w:rsid w:val="00DF0461"/>
    <w:rsid w:val="00DF0F39"/>
    <w:rsid w:val="00DF153F"/>
    <w:rsid w:val="00DF1A5F"/>
    <w:rsid w:val="00DF268C"/>
    <w:rsid w:val="00DF39B0"/>
    <w:rsid w:val="00DF3B94"/>
    <w:rsid w:val="00DF3C44"/>
    <w:rsid w:val="00DF471B"/>
    <w:rsid w:val="00DF4E6B"/>
    <w:rsid w:val="00DF5EA0"/>
    <w:rsid w:val="00DF6828"/>
    <w:rsid w:val="00DF69BB"/>
    <w:rsid w:val="00DF6E64"/>
    <w:rsid w:val="00DF72E1"/>
    <w:rsid w:val="00DF78DC"/>
    <w:rsid w:val="00DF7904"/>
    <w:rsid w:val="00E001A9"/>
    <w:rsid w:val="00E002E8"/>
    <w:rsid w:val="00E0075A"/>
    <w:rsid w:val="00E00E1D"/>
    <w:rsid w:val="00E01062"/>
    <w:rsid w:val="00E01398"/>
    <w:rsid w:val="00E01D67"/>
    <w:rsid w:val="00E01E4F"/>
    <w:rsid w:val="00E025E8"/>
    <w:rsid w:val="00E02C6E"/>
    <w:rsid w:val="00E02CB2"/>
    <w:rsid w:val="00E03AE3"/>
    <w:rsid w:val="00E060C0"/>
    <w:rsid w:val="00E06D38"/>
    <w:rsid w:val="00E07853"/>
    <w:rsid w:val="00E07899"/>
    <w:rsid w:val="00E078D3"/>
    <w:rsid w:val="00E1008E"/>
    <w:rsid w:val="00E111E2"/>
    <w:rsid w:val="00E116BD"/>
    <w:rsid w:val="00E12836"/>
    <w:rsid w:val="00E12DB5"/>
    <w:rsid w:val="00E13599"/>
    <w:rsid w:val="00E14067"/>
    <w:rsid w:val="00E14E68"/>
    <w:rsid w:val="00E15643"/>
    <w:rsid w:val="00E1712A"/>
    <w:rsid w:val="00E17523"/>
    <w:rsid w:val="00E205BE"/>
    <w:rsid w:val="00E2126F"/>
    <w:rsid w:val="00E2155C"/>
    <w:rsid w:val="00E2172A"/>
    <w:rsid w:val="00E21747"/>
    <w:rsid w:val="00E22885"/>
    <w:rsid w:val="00E22B54"/>
    <w:rsid w:val="00E23C76"/>
    <w:rsid w:val="00E23F0C"/>
    <w:rsid w:val="00E244BF"/>
    <w:rsid w:val="00E24534"/>
    <w:rsid w:val="00E24564"/>
    <w:rsid w:val="00E2473A"/>
    <w:rsid w:val="00E24998"/>
    <w:rsid w:val="00E2566B"/>
    <w:rsid w:val="00E25ACC"/>
    <w:rsid w:val="00E25CEB"/>
    <w:rsid w:val="00E262ED"/>
    <w:rsid w:val="00E27F19"/>
    <w:rsid w:val="00E30769"/>
    <w:rsid w:val="00E30A7F"/>
    <w:rsid w:val="00E31693"/>
    <w:rsid w:val="00E31984"/>
    <w:rsid w:val="00E31B8D"/>
    <w:rsid w:val="00E32592"/>
    <w:rsid w:val="00E3267C"/>
    <w:rsid w:val="00E32975"/>
    <w:rsid w:val="00E3299F"/>
    <w:rsid w:val="00E33AE6"/>
    <w:rsid w:val="00E34174"/>
    <w:rsid w:val="00E350DD"/>
    <w:rsid w:val="00E357F6"/>
    <w:rsid w:val="00E35EC2"/>
    <w:rsid w:val="00E35F9D"/>
    <w:rsid w:val="00E36568"/>
    <w:rsid w:val="00E36A9B"/>
    <w:rsid w:val="00E3747D"/>
    <w:rsid w:val="00E37E81"/>
    <w:rsid w:val="00E402F0"/>
    <w:rsid w:val="00E40637"/>
    <w:rsid w:val="00E40BB6"/>
    <w:rsid w:val="00E40F74"/>
    <w:rsid w:val="00E41BCF"/>
    <w:rsid w:val="00E429EF"/>
    <w:rsid w:val="00E42D62"/>
    <w:rsid w:val="00E432B1"/>
    <w:rsid w:val="00E433EF"/>
    <w:rsid w:val="00E434A5"/>
    <w:rsid w:val="00E43675"/>
    <w:rsid w:val="00E4380A"/>
    <w:rsid w:val="00E440D5"/>
    <w:rsid w:val="00E444EA"/>
    <w:rsid w:val="00E44E92"/>
    <w:rsid w:val="00E452D4"/>
    <w:rsid w:val="00E4757D"/>
    <w:rsid w:val="00E5011E"/>
    <w:rsid w:val="00E50AE4"/>
    <w:rsid w:val="00E50D44"/>
    <w:rsid w:val="00E50E52"/>
    <w:rsid w:val="00E5241D"/>
    <w:rsid w:val="00E52D75"/>
    <w:rsid w:val="00E52DBB"/>
    <w:rsid w:val="00E537F3"/>
    <w:rsid w:val="00E539A7"/>
    <w:rsid w:val="00E53ED4"/>
    <w:rsid w:val="00E558BA"/>
    <w:rsid w:val="00E572D6"/>
    <w:rsid w:val="00E5761B"/>
    <w:rsid w:val="00E579CC"/>
    <w:rsid w:val="00E57F0F"/>
    <w:rsid w:val="00E601C1"/>
    <w:rsid w:val="00E607EE"/>
    <w:rsid w:val="00E6131E"/>
    <w:rsid w:val="00E61E0C"/>
    <w:rsid w:val="00E62DD3"/>
    <w:rsid w:val="00E62EF3"/>
    <w:rsid w:val="00E63ED1"/>
    <w:rsid w:val="00E666A2"/>
    <w:rsid w:val="00E66C9A"/>
    <w:rsid w:val="00E67813"/>
    <w:rsid w:val="00E67F9F"/>
    <w:rsid w:val="00E71485"/>
    <w:rsid w:val="00E719C8"/>
    <w:rsid w:val="00E719CA"/>
    <w:rsid w:val="00E7292E"/>
    <w:rsid w:val="00E72A8D"/>
    <w:rsid w:val="00E73397"/>
    <w:rsid w:val="00E73B1D"/>
    <w:rsid w:val="00E73D6E"/>
    <w:rsid w:val="00E740DA"/>
    <w:rsid w:val="00E74A5B"/>
    <w:rsid w:val="00E75C6F"/>
    <w:rsid w:val="00E76E3C"/>
    <w:rsid w:val="00E80031"/>
    <w:rsid w:val="00E80658"/>
    <w:rsid w:val="00E813EC"/>
    <w:rsid w:val="00E81F12"/>
    <w:rsid w:val="00E828B0"/>
    <w:rsid w:val="00E829E8"/>
    <w:rsid w:val="00E839AE"/>
    <w:rsid w:val="00E84795"/>
    <w:rsid w:val="00E85417"/>
    <w:rsid w:val="00E85BED"/>
    <w:rsid w:val="00E8668F"/>
    <w:rsid w:val="00E86AD3"/>
    <w:rsid w:val="00E86E0D"/>
    <w:rsid w:val="00E87FED"/>
    <w:rsid w:val="00E900A6"/>
    <w:rsid w:val="00E9076D"/>
    <w:rsid w:val="00E90A85"/>
    <w:rsid w:val="00E9253E"/>
    <w:rsid w:val="00E92FC0"/>
    <w:rsid w:val="00E9452E"/>
    <w:rsid w:val="00E946FE"/>
    <w:rsid w:val="00E950AB"/>
    <w:rsid w:val="00E95692"/>
    <w:rsid w:val="00E96276"/>
    <w:rsid w:val="00E97186"/>
    <w:rsid w:val="00E974BA"/>
    <w:rsid w:val="00E974D5"/>
    <w:rsid w:val="00EA0804"/>
    <w:rsid w:val="00EA13E8"/>
    <w:rsid w:val="00EA147E"/>
    <w:rsid w:val="00EA1F85"/>
    <w:rsid w:val="00EA1F8B"/>
    <w:rsid w:val="00EA1FB1"/>
    <w:rsid w:val="00EA2384"/>
    <w:rsid w:val="00EA23B3"/>
    <w:rsid w:val="00EA27F2"/>
    <w:rsid w:val="00EA2CB9"/>
    <w:rsid w:val="00EA2F97"/>
    <w:rsid w:val="00EA303F"/>
    <w:rsid w:val="00EA329F"/>
    <w:rsid w:val="00EA3D98"/>
    <w:rsid w:val="00EA462B"/>
    <w:rsid w:val="00EA4D78"/>
    <w:rsid w:val="00EA5D00"/>
    <w:rsid w:val="00EA6A2C"/>
    <w:rsid w:val="00EA7025"/>
    <w:rsid w:val="00EA743B"/>
    <w:rsid w:val="00EA7ADF"/>
    <w:rsid w:val="00EA7E56"/>
    <w:rsid w:val="00EB101E"/>
    <w:rsid w:val="00EB1566"/>
    <w:rsid w:val="00EB1F43"/>
    <w:rsid w:val="00EB1F66"/>
    <w:rsid w:val="00EB2EEA"/>
    <w:rsid w:val="00EB40E8"/>
    <w:rsid w:val="00EB45CF"/>
    <w:rsid w:val="00EB4A00"/>
    <w:rsid w:val="00EB4B54"/>
    <w:rsid w:val="00EB4CD3"/>
    <w:rsid w:val="00EB5623"/>
    <w:rsid w:val="00EB5785"/>
    <w:rsid w:val="00EB644E"/>
    <w:rsid w:val="00EB758B"/>
    <w:rsid w:val="00EB7794"/>
    <w:rsid w:val="00EB79D4"/>
    <w:rsid w:val="00EC031C"/>
    <w:rsid w:val="00EC06F2"/>
    <w:rsid w:val="00EC0ACB"/>
    <w:rsid w:val="00EC1B69"/>
    <w:rsid w:val="00EC276D"/>
    <w:rsid w:val="00EC34D2"/>
    <w:rsid w:val="00EC387E"/>
    <w:rsid w:val="00EC3F2E"/>
    <w:rsid w:val="00EC4CC7"/>
    <w:rsid w:val="00EC5800"/>
    <w:rsid w:val="00EC6ABB"/>
    <w:rsid w:val="00EC6B5E"/>
    <w:rsid w:val="00EC7C08"/>
    <w:rsid w:val="00ED001A"/>
    <w:rsid w:val="00ED0C80"/>
    <w:rsid w:val="00ED13E7"/>
    <w:rsid w:val="00ED19C2"/>
    <w:rsid w:val="00ED1A73"/>
    <w:rsid w:val="00ED242C"/>
    <w:rsid w:val="00ED29FD"/>
    <w:rsid w:val="00ED48FD"/>
    <w:rsid w:val="00ED4A68"/>
    <w:rsid w:val="00ED4AEB"/>
    <w:rsid w:val="00ED4B04"/>
    <w:rsid w:val="00ED53E7"/>
    <w:rsid w:val="00ED5A65"/>
    <w:rsid w:val="00ED5BBF"/>
    <w:rsid w:val="00ED5DD9"/>
    <w:rsid w:val="00ED682A"/>
    <w:rsid w:val="00ED731D"/>
    <w:rsid w:val="00ED73FC"/>
    <w:rsid w:val="00EE0BBF"/>
    <w:rsid w:val="00EE0E76"/>
    <w:rsid w:val="00EE185D"/>
    <w:rsid w:val="00EE35B7"/>
    <w:rsid w:val="00EE3E6B"/>
    <w:rsid w:val="00EE51FF"/>
    <w:rsid w:val="00EE5209"/>
    <w:rsid w:val="00EE61BE"/>
    <w:rsid w:val="00EE6B21"/>
    <w:rsid w:val="00EE6CA9"/>
    <w:rsid w:val="00EE7668"/>
    <w:rsid w:val="00EE7795"/>
    <w:rsid w:val="00EF022E"/>
    <w:rsid w:val="00EF02DC"/>
    <w:rsid w:val="00EF08AC"/>
    <w:rsid w:val="00EF0A36"/>
    <w:rsid w:val="00EF0D31"/>
    <w:rsid w:val="00EF205D"/>
    <w:rsid w:val="00EF2A3F"/>
    <w:rsid w:val="00EF35DD"/>
    <w:rsid w:val="00EF3826"/>
    <w:rsid w:val="00EF3860"/>
    <w:rsid w:val="00EF4CC4"/>
    <w:rsid w:val="00EF4F14"/>
    <w:rsid w:val="00EF503B"/>
    <w:rsid w:val="00EF508B"/>
    <w:rsid w:val="00EF5B78"/>
    <w:rsid w:val="00EF5BFD"/>
    <w:rsid w:val="00EF5DDF"/>
    <w:rsid w:val="00EF6091"/>
    <w:rsid w:val="00EF657E"/>
    <w:rsid w:val="00EF712C"/>
    <w:rsid w:val="00EF7639"/>
    <w:rsid w:val="00F0039C"/>
    <w:rsid w:val="00F003EE"/>
    <w:rsid w:val="00F02EAC"/>
    <w:rsid w:val="00F0348F"/>
    <w:rsid w:val="00F03A42"/>
    <w:rsid w:val="00F03FD0"/>
    <w:rsid w:val="00F0448D"/>
    <w:rsid w:val="00F04D6F"/>
    <w:rsid w:val="00F05078"/>
    <w:rsid w:val="00F059D4"/>
    <w:rsid w:val="00F05B31"/>
    <w:rsid w:val="00F05CD5"/>
    <w:rsid w:val="00F05D9F"/>
    <w:rsid w:val="00F076E5"/>
    <w:rsid w:val="00F077ED"/>
    <w:rsid w:val="00F104D9"/>
    <w:rsid w:val="00F10A3A"/>
    <w:rsid w:val="00F10B0C"/>
    <w:rsid w:val="00F10C52"/>
    <w:rsid w:val="00F11AA1"/>
    <w:rsid w:val="00F1224F"/>
    <w:rsid w:val="00F12513"/>
    <w:rsid w:val="00F125EB"/>
    <w:rsid w:val="00F1262C"/>
    <w:rsid w:val="00F1317B"/>
    <w:rsid w:val="00F132EB"/>
    <w:rsid w:val="00F135F7"/>
    <w:rsid w:val="00F13CEC"/>
    <w:rsid w:val="00F13DBC"/>
    <w:rsid w:val="00F13E56"/>
    <w:rsid w:val="00F1505C"/>
    <w:rsid w:val="00F17579"/>
    <w:rsid w:val="00F177DC"/>
    <w:rsid w:val="00F17EDA"/>
    <w:rsid w:val="00F2036D"/>
    <w:rsid w:val="00F20909"/>
    <w:rsid w:val="00F21C2D"/>
    <w:rsid w:val="00F22D0E"/>
    <w:rsid w:val="00F2318D"/>
    <w:rsid w:val="00F23FD5"/>
    <w:rsid w:val="00F25199"/>
    <w:rsid w:val="00F25451"/>
    <w:rsid w:val="00F254F1"/>
    <w:rsid w:val="00F26260"/>
    <w:rsid w:val="00F274C3"/>
    <w:rsid w:val="00F27585"/>
    <w:rsid w:val="00F2785F"/>
    <w:rsid w:val="00F3002E"/>
    <w:rsid w:val="00F300DA"/>
    <w:rsid w:val="00F30204"/>
    <w:rsid w:val="00F305D4"/>
    <w:rsid w:val="00F30859"/>
    <w:rsid w:val="00F313C1"/>
    <w:rsid w:val="00F317F0"/>
    <w:rsid w:val="00F3195E"/>
    <w:rsid w:val="00F31E19"/>
    <w:rsid w:val="00F31F87"/>
    <w:rsid w:val="00F327FE"/>
    <w:rsid w:val="00F32C25"/>
    <w:rsid w:val="00F32EE8"/>
    <w:rsid w:val="00F33072"/>
    <w:rsid w:val="00F343AF"/>
    <w:rsid w:val="00F3525B"/>
    <w:rsid w:val="00F35AA0"/>
    <w:rsid w:val="00F367FE"/>
    <w:rsid w:val="00F36A4D"/>
    <w:rsid w:val="00F37905"/>
    <w:rsid w:val="00F379AE"/>
    <w:rsid w:val="00F37A4A"/>
    <w:rsid w:val="00F37DE4"/>
    <w:rsid w:val="00F4064D"/>
    <w:rsid w:val="00F43081"/>
    <w:rsid w:val="00F44010"/>
    <w:rsid w:val="00F46087"/>
    <w:rsid w:val="00F46FE9"/>
    <w:rsid w:val="00F47F94"/>
    <w:rsid w:val="00F5071F"/>
    <w:rsid w:val="00F50E07"/>
    <w:rsid w:val="00F51129"/>
    <w:rsid w:val="00F51C22"/>
    <w:rsid w:val="00F51FC5"/>
    <w:rsid w:val="00F52864"/>
    <w:rsid w:val="00F52D04"/>
    <w:rsid w:val="00F53A82"/>
    <w:rsid w:val="00F53D19"/>
    <w:rsid w:val="00F54419"/>
    <w:rsid w:val="00F54D83"/>
    <w:rsid w:val="00F556CB"/>
    <w:rsid w:val="00F565BD"/>
    <w:rsid w:val="00F5690B"/>
    <w:rsid w:val="00F56A2E"/>
    <w:rsid w:val="00F5756A"/>
    <w:rsid w:val="00F57DAF"/>
    <w:rsid w:val="00F61072"/>
    <w:rsid w:val="00F6155F"/>
    <w:rsid w:val="00F618A8"/>
    <w:rsid w:val="00F622F0"/>
    <w:rsid w:val="00F63109"/>
    <w:rsid w:val="00F639E1"/>
    <w:rsid w:val="00F63D2A"/>
    <w:rsid w:val="00F64581"/>
    <w:rsid w:val="00F64995"/>
    <w:rsid w:val="00F64FA0"/>
    <w:rsid w:val="00F6530D"/>
    <w:rsid w:val="00F65FCA"/>
    <w:rsid w:val="00F661DD"/>
    <w:rsid w:val="00F66ABE"/>
    <w:rsid w:val="00F677B7"/>
    <w:rsid w:val="00F67B17"/>
    <w:rsid w:val="00F67E2D"/>
    <w:rsid w:val="00F70141"/>
    <w:rsid w:val="00F70554"/>
    <w:rsid w:val="00F70AB3"/>
    <w:rsid w:val="00F70C72"/>
    <w:rsid w:val="00F70E15"/>
    <w:rsid w:val="00F713BF"/>
    <w:rsid w:val="00F71663"/>
    <w:rsid w:val="00F71F1F"/>
    <w:rsid w:val="00F7217F"/>
    <w:rsid w:val="00F72651"/>
    <w:rsid w:val="00F72745"/>
    <w:rsid w:val="00F72E3F"/>
    <w:rsid w:val="00F741C7"/>
    <w:rsid w:val="00F74C80"/>
    <w:rsid w:val="00F754D8"/>
    <w:rsid w:val="00F75927"/>
    <w:rsid w:val="00F77A5A"/>
    <w:rsid w:val="00F80248"/>
    <w:rsid w:val="00F804E6"/>
    <w:rsid w:val="00F80BB4"/>
    <w:rsid w:val="00F80FDB"/>
    <w:rsid w:val="00F81C25"/>
    <w:rsid w:val="00F81DA4"/>
    <w:rsid w:val="00F81EE8"/>
    <w:rsid w:val="00F82894"/>
    <w:rsid w:val="00F830A8"/>
    <w:rsid w:val="00F833DF"/>
    <w:rsid w:val="00F837A9"/>
    <w:rsid w:val="00F839B3"/>
    <w:rsid w:val="00F84817"/>
    <w:rsid w:val="00F84FDB"/>
    <w:rsid w:val="00F85530"/>
    <w:rsid w:val="00F8571A"/>
    <w:rsid w:val="00F85908"/>
    <w:rsid w:val="00F869E9"/>
    <w:rsid w:val="00F86BAF"/>
    <w:rsid w:val="00F87C13"/>
    <w:rsid w:val="00F90433"/>
    <w:rsid w:val="00F904A0"/>
    <w:rsid w:val="00F91A71"/>
    <w:rsid w:val="00F92912"/>
    <w:rsid w:val="00F93B40"/>
    <w:rsid w:val="00F9416D"/>
    <w:rsid w:val="00F9464F"/>
    <w:rsid w:val="00F94786"/>
    <w:rsid w:val="00F947B9"/>
    <w:rsid w:val="00F95366"/>
    <w:rsid w:val="00F959AA"/>
    <w:rsid w:val="00F976BA"/>
    <w:rsid w:val="00FA1640"/>
    <w:rsid w:val="00FA3988"/>
    <w:rsid w:val="00FA3A66"/>
    <w:rsid w:val="00FA4AEE"/>
    <w:rsid w:val="00FA4E96"/>
    <w:rsid w:val="00FA5C50"/>
    <w:rsid w:val="00FA5CF8"/>
    <w:rsid w:val="00FA664F"/>
    <w:rsid w:val="00FA6D6F"/>
    <w:rsid w:val="00FA7B6B"/>
    <w:rsid w:val="00FB03E1"/>
    <w:rsid w:val="00FB08E5"/>
    <w:rsid w:val="00FB13F3"/>
    <w:rsid w:val="00FB1BAE"/>
    <w:rsid w:val="00FB1E5F"/>
    <w:rsid w:val="00FB21E8"/>
    <w:rsid w:val="00FB389F"/>
    <w:rsid w:val="00FB48DA"/>
    <w:rsid w:val="00FB4D78"/>
    <w:rsid w:val="00FB5021"/>
    <w:rsid w:val="00FB53A9"/>
    <w:rsid w:val="00FB58AA"/>
    <w:rsid w:val="00FB5A0B"/>
    <w:rsid w:val="00FB5A93"/>
    <w:rsid w:val="00FB62B9"/>
    <w:rsid w:val="00FB6597"/>
    <w:rsid w:val="00FB733F"/>
    <w:rsid w:val="00FB741B"/>
    <w:rsid w:val="00FB7CEE"/>
    <w:rsid w:val="00FC09FB"/>
    <w:rsid w:val="00FC1041"/>
    <w:rsid w:val="00FC10AB"/>
    <w:rsid w:val="00FC150B"/>
    <w:rsid w:val="00FC2A00"/>
    <w:rsid w:val="00FC2DAC"/>
    <w:rsid w:val="00FC3037"/>
    <w:rsid w:val="00FC39F6"/>
    <w:rsid w:val="00FC6F4C"/>
    <w:rsid w:val="00FC71E0"/>
    <w:rsid w:val="00FC77F4"/>
    <w:rsid w:val="00FC7E67"/>
    <w:rsid w:val="00FD04C5"/>
    <w:rsid w:val="00FD1272"/>
    <w:rsid w:val="00FD1ADF"/>
    <w:rsid w:val="00FD1EED"/>
    <w:rsid w:val="00FD22DA"/>
    <w:rsid w:val="00FD2539"/>
    <w:rsid w:val="00FD39BB"/>
    <w:rsid w:val="00FD539D"/>
    <w:rsid w:val="00FD71A2"/>
    <w:rsid w:val="00FE02B7"/>
    <w:rsid w:val="00FE093E"/>
    <w:rsid w:val="00FE0A81"/>
    <w:rsid w:val="00FE11C8"/>
    <w:rsid w:val="00FE167A"/>
    <w:rsid w:val="00FE1F09"/>
    <w:rsid w:val="00FE30FB"/>
    <w:rsid w:val="00FE3633"/>
    <w:rsid w:val="00FE3BE7"/>
    <w:rsid w:val="00FE3F34"/>
    <w:rsid w:val="00FE4AA3"/>
    <w:rsid w:val="00FE4FCD"/>
    <w:rsid w:val="00FE50F1"/>
    <w:rsid w:val="00FE51EC"/>
    <w:rsid w:val="00FE53CF"/>
    <w:rsid w:val="00FE6ACD"/>
    <w:rsid w:val="00FE7019"/>
    <w:rsid w:val="00FE7ECF"/>
    <w:rsid w:val="00FF0FCE"/>
    <w:rsid w:val="00FF23BD"/>
    <w:rsid w:val="00FF2C7C"/>
    <w:rsid w:val="00FF3A1A"/>
    <w:rsid w:val="00FF3ACF"/>
    <w:rsid w:val="00FF3FBE"/>
    <w:rsid w:val="00FF4BBF"/>
    <w:rsid w:val="00FF5018"/>
    <w:rsid w:val="00FF54CE"/>
    <w:rsid w:val="00FF5540"/>
    <w:rsid w:val="00FF643F"/>
    <w:rsid w:val="00FF6785"/>
    <w:rsid w:val="00FF76A5"/>
    <w:rsid w:val="00FF7A73"/>
    <w:rsid w:val="00FF7DF6"/>
    <w:rsid w:val="08588A87"/>
    <w:rsid w:val="1EAB1BA3"/>
    <w:rsid w:val="22C0966A"/>
    <w:rsid w:val="23E07940"/>
    <w:rsid w:val="2E07C1DA"/>
    <w:rsid w:val="362AC04F"/>
    <w:rsid w:val="51A07643"/>
    <w:rsid w:val="5528E6C9"/>
    <w:rsid w:val="5B06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255EC"/>
  <w15:docId w15:val="{5CA6E797-0E1D-417E-9C6B-1A7BAB0F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E52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sk-SK" w:bidi="sk-SK"/>
    </w:rPr>
  </w:style>
  <w:style w:type="paragraph" w:styleId="Nadpis1">
    <w:name w:val="heading 1"/>
    <w:basedOn w:val="Normlny"/>
    <w:link w:val="Nadpis1Char"/>
    <w:uiPriority w:val="1"/>
    <w:qFormat/>
    <w:rsid w:val="00E5241D"/>
    <w:pPr>
      <w:ind w:left="1526" w:hanging="40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E5241D"/>
    <w:pPr>
      <w:ind w:left="117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E5241D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customStyle="1" w:styleId="Nadpis2Char">
    <w:name w:val="Nadpis 2 Char"/>
    <w:basedOn w:val="Predvolenpsmoodseku"/>
    <w:link w:val="Nadpis2"/>
    <w:uiPriority w:val="1"/>
    <w:rsid w:val="00E5241D"/>
    <w:rPr>
      <w:rFonts w:ascii="Times New Roman" w:eastAsia="Times New Roman" w:hAnsi="Times New Roman" w:cs="Times New Roman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E5241D"/>
  </w:style>
  <w:style w:type="character" w:customStyle="1" w:styleId="ZkladntextChar">
    <w:name w:val="Základný text Char"/>
    <w:basedOn w:val="Predvolenpsmoodseku"/>
    <w:link w:val="Zkladntext"/>
    <w:uiPriority w:val="1"/>
    <w:rsid w:val="00E5241D"/>
    <w:rPr>
      <w:rFonts w:ascii="Times New Roman" w:eastAsia="Times New Roman" w:hAnsi="Times New Roman" w:cs="Times New Roman"/>
      <w:lang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E5241D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6772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772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77293"/>
    <w:rPr>
      <w:rFonts w:ascii="Times New Roman" w:eastAsia="Times New Roman" w:hAnsi="Times New Roman" w:cs="Times New Roman"/>
      <w:sz w:val="20"/>
      <w:szCs w:val="20"/>
      <w:lang w:eastAsia="sk-SK" w:bidi="sk-SK"/>
    </w:rPr>
  </w:style>
  <w:style w:type="paragraph" w:styleId="Odsekzoznamu">
    <w:name w:val="List Paragraph"/>
    <w:aliases w:val="body,Odsek zoznamu2,ODRAZKY PRVA UROVEN,Odsek,Listenabsatz,Bullet Number,lp1,lp11,List Paragraph11,Bullet 1,Use Case List Paragraph,Nad,Odstavec cíl se seznamem,Odstavec_muj,cislovanie,Bullet List,FooterText,numbered"/>
    <w:basedOn w:val="Normlny"/>
    <w:link w:val="OdsekzoznamuChar"/>
    <w:uiPriority w:val="34"/>
    <w:qFormat/>
    <w:rsid w:val="00AD41CA"/>
    <w:pPr>
      <w:ind w:left="477" w:hanging="360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D044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44A0"/>
    <w:rPr>
      <w:rFonts w:ascii="Times New Roman" w:eastAsia="Times New Roman" w:hAnsi="Times New Roman" w:cs="Times New Roman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D044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44A0"/>
    <w:rPr>
      <w:rFonts w:ascii="Times New Roman" w:eastAsia="Times New Roman" w:hAnsi="Times New Roman" w:cs="Times New Roman"/>
      <w:lang w:eastAsia="sk-SK" w:bidi="sk-SK"/>
    </w:rPr>
  </w:style>
  <w:style w:type="character" w:customStyle="1" w:styleId="OdsekzoznamuChar">
    <w:name w:val="Odsek zoznamu Char"/>
    <w:aliases w:val="body Char,Odsek zoznamu2 Char,ODRAZKY PRVA UROVEN Char,Odsek Char,Listenabsatz Char,Bullet Number Char,lp1 Char,lp11 Char,List Paragraph11 Char,Bullet 1 Char,Use Case List Paragraph Char,Nad Char,Odstavec cíl se seznamem Char"/>
    <w:link w:val="Odsekzoznamu"/>
    <w:uiPriority w:val="34"/>
    <w:qFormat/>
    <w:locked/>
    <w:rsid w:val="00A728D1"/>
    <w:rPr>
      <w:rFonts w:ascii="Times New Roman" w:eastAsia="Times New Roman" w:hAnsi="Times New Roman" w:cs="Times New Roman"/>
      <w:lang w:eastAsia="sk-SK" w:bidi="sk-SK"/>
    </w:rPr>
  </w:style>
  <w:style w:type="character" w:customStyle="1" w:styleId="markedcontent">
    <w:name w:val="markedcontent"/>
    <w:basedOn w:val="Predvolenpsmoodseku"/>
    <w:rsid w:val="00A728D1"/>
  </w:style>
  <w:style w:type="character" w:customStyle="1" w:styleId="iadneA">
    <w:name w:val="Žiadne A"/>
    <w:rsid w:val="001D40A1"/>
  </w:style>
  <w:style w:type="paragraph" w:customStyle="1" w:styleId="TABLE">
    <w:name w:val="TABLE"/>
    <w:basedOn w:val="Spiatonadresanaoblke"/>
    <w:rsid w:val="001D40A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styleId="Spiatonadresanaoblke">
    <w:name w:val="envelope return"/>
    <w:basedOn w:val="Normlny"/>
    <w:uiPriority w:val="99"/>
    <w:semiHidden/>
    <w:unhideWhenUsed/>
    <w:rsid w:val="001D40A1"/>
    <w:rPr>
      <w:rFonts w:asciiTheme="majorHAnsi" w:eastAsiaTheme="majorEastAsia" w:hAnsiTheme="majorHAnsi" w:cstheme="majorBidi"/>
      <w:sz w:val="20"/>
      <w:szCs w:val="20"/>
    </w:rPr>
  </w:style>
  <w:style w:type="character" w:customStyle="1" w:styleId="seLevel1Char">
    <w:name w:val="seLevel1 Char"/>
    <w:link w:val="seLevel1"/>
    <w:locked/>
    <w:rsid w:val="00B441EF"/>
    <w:rPr>
      <w:rFonts w:ascii="Tahoma" w:hAnsi="Tahoma" w:cs="Tahoma"/>
      <w:b/>
      <w:caps/>
      <w:kern w:val="20"/>
      <w:szCs w:val="28"/>
      <w:lang w:val="de-DE"/>
    </w:rPr>
  </w:style>
  <w:style w:type="paragraph" w:customStyle="1" w:styleId="seLevel1">
    <w:name w:val="seLevel1"/>
    <w:basedOn w:val="Normlny"/>
    <w:link w:val="seLevel1Char"/>
    <w:rsid w:val="00B441EF"/>
    <w:pPr>
      <w:keepNext/>
      <w:widowControl/>
      <w:numPr>
        <w:numId w:val="3"/>
      </w:numPr>
      <w:overflowPunct w:val="0"/>
      <w:adjustRightInd w:val="0"/>
      <w:spacing w:before="240" w:after="40"/>
      <w:jc w:val="both"/>
    </w:pPr>
    <w:rPr>
      <w:rFonts w:ascii="Tahoma" w:eastAsiaTheme="minorHAnsi" w:hAnsi="Tahoma" w:cs="Tahoma"/>
      <w:b/>
      <w:caps/>
      <w:kern w:val="20"/>
      <w:szCs w:val="28"/>
      <w:lang w:val="de-DE" w:eastAsia="en-US" w:bidi="ar-SA"/>
    </w:rPr>
  </w:style>
  <w:style w:type="character" w:customStyle="1" w:styleId="seLevel2Char">
    <w:name w:val="seLevel2 Char"/>
    <w:link w:val="seLevel2"/>
    <w:locked/>
    <w:rsid w:val="00B441EF"/>
    <w:rPr>
      <w:rFonts w:ascii="Tahoma" w:hAnsi="Tahoma" w:cs="Tahoma"/>
      <w:b/>
      <w:kern w:val="20"/>
      <w:lang w:val="de-DE"/>
    </w:rPr>
  </w:style>
  <w:style w:type="paragraph" w:customStyle="1" w:styleId="seLevel2">
    <w:name w:val="seLevel2"/>
    <w:basedOn w:val="seLevel1"/>
    <w:link w:val="seLevel2Char"/>
    <w:rsid w:val="00B441EF"/>
    <w:pPr>
      <w:keepNext w:val="0"/>
      <w:numPr>
        <w:ilvl w:val="1"/>
      </w:numPr>
      <w:spacing w:before="120"/>
    </w:pPr>
    <w:rPr>
      <w:caps w:val="0"/>
      <w:szCs w:val="22"/>
    </w:rPr>
  </w:style>
  <w:style w:type="character" w:customStyle="1" w:styleId="seLevel3Char1">
    <w:name w:val="seLevel3 Char1"/>
    <w:link w:val="seLevel3"/>
    <w:locked/>
    <w:rsid w:val="00B441EF"/>
    <w:rPr>
      <w:rFonts w:ascii="Tahoma" w:hAnsi="Tahoma" w:cs="Tahoma"/>
      <w:kern w:val="20"/>
      <w:lang w:val="de-DE"/>
    </w:rPr>
  </w:style>
  <w:style w:type="paragraph" w:customStyle="1" w:styleId="seLevel3">
    <w:name w:val="seLevel3"/>
    <w:basedOn w:val="seLevel2"/>
    <w:link w:val="seLevel3Char1"/>
    <w:rsid w:val="00B441EF"/>
    <w:pPr>
      <w:numPr>
        <w:ilvl w:val="2"/>
      </w:numPr>
    </w:pPr>
    <w:rPr>
      <w:b w:val="0"/>
    </w:rPr>
  </w:style>
  <w:style w:type="paragraph" w:customStyle="1" w:styleId="seLevel4">
    <w:name w:val="seLevel4"/>
    <w:basedOn w:val="seLevel3"/>
    <w:link w:val="seLevel4Char"/>
    <w:rsid w:val="00B441EF"/>
    <w:pPr>
      <w:numPr>
        <w:ilvl w:val="3"/>
      </w:numPr>
      <w:tabs>
        <w:tab w:val="clear" w:pos="2722"/>
        <w:tab w:val="num" w:pos="360"/>
        <w:tab w:val="left" w:pos="1985"/>
      </w:tabs>
      <w:ind w:left="5843" w:hanging="267"/>
    </w:pPr>
    <w:rPr>
      <w:lang w:val="sk-SK"/>
    </w:rPr>
  </w:style>
  <w:style w:type="character" w:customStyle="1" w:styleId="seNormalny2Char1">
    <w:name w:val="seNormalny2 Char1"/>
    <w:link w:val="seNormalny2"/>
    <w:locked/>
    <w:rsid w:val="00B441EF"/>
    <w:rPr>
      <w:rFonts w:ascii="Tahoma" w:hAnsi="Tahoma" w:cs="Tahoma"/>
    </w:rPr>
  </w:style>
  <w:style w:type="paragraph" w:customStyle="1" w:styleId="seNormalny2">
    <w:name w:val="seNormalny2"/>
    <w:basedOn w:val="Normlny"/>
    <w:link w:val="seNormalny2Char1"/>
    <w:rsid w:val="00B441EF"/>
    <w:pPr>
      <w:widowControl/>
      <w:overflowPunct w:val="0"/>
      <w:adjustRightInd w:val="0"/>
      <w:spacing w:before="120" w:after="40"/>
      <w:ind w:left="1418"/>
      <w:jc w:val="both"/>
    </w:pPr>
    <w:rPr>
      <w:rFonts w:ascii="Tahoma" w:eastAsiaTheme="minorHAnsi" w:hAnsi="Tahoma" w:cs="Tahoma"/>
      <w:lang w:eastAsia="en-US" w:bidi="ar-SA"/>
    </w:rPr>
  </w:style>
  <w:style w:type="character" w:customStyle="1" w:styleId="seNormalny3Char">
    <w:name w:val="seNormalny3 Char"/>
    <w:link w:val="seNormalny3"/>
    <w:locked/>
    <w:rsid w:val="005337EE"/>
    <w:rPr>
      <w:rFonts w:ascii="Tahoma" w:hAnsi="Tahoma" w:cs="Tahoma"/>
    </w:rPr>
  </w:style>
  <w:style w:type="paragraph" w:customStyle="1" w:styleId="seNormalny3">
    <w:name w:val="seNormalny3"/>
    <w:basedOn w:val="Normlny"/>
    <w:link w:val="seNormalny3Char"/>
    <w:rsid w:val="005337EE"/>
    <w:pPr>
      <w:widowControl/>
      <w:overflowPunct w:val="0"/>
      <w:adjustRightInd w:val="0"/>
      <w:spacing w:before="120" w:after="40"/>
      <w:ind w:left="1701"/>
      <w:jc w:val="both"/>
    </w:pPr>
    <w:rPr>
      <w:rFonts w:ascii="Tahoma" w:eastAsiaTheme="minorHAnsi" w:hAnsi="Tahoma" w:cs="Tahoma"/>
      <w:lang w:eastAsia="en-US" w:bidi="ar-SA"/>
    </w:rPr>
  </w:style>
  <w:style w:type="character" w:customStyle="1" w:styleId="seLevel4Char">
    <w:name w:val="seLevel4 Char"/>
    <w:link w:val="seLevel4"/>
    <w:locked/>
    <w:rsid w:val="00502BA3"/>
    <w:rPr>
      <w:rFonts w:ascii="Tahoma" w:hAnsi="Tahoma" w:cs="Tahoma"/>
      <w:kern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76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76C5"/>
    <w:rPr>
      <w:rFonts w:ascii="Times New Roman" w:eastAsia="Times New Roman" w:hAnsi="Times New Roman" w:cs="Times New Roman"/>
      <w:b/>
      <w:bCs/>
      <w:sz w:val="20"/>
      <w:szCs w:val="20"/>
      <w:lang w:eastAsia="sk-SK" w:bidi="sk-SK"/>
    </w:rPr>
  </w:style>
  <w:style w:type="paragraph" w:styleId="Revzia">
    <w:name w:val="Revision"/>
    <w:hidden/>
    <w:uiPriority w:val="99"/>
    <w:semiHidden/>
    <w:rsid w:val="0074783A"/>
    <w:pPr>
      <w:spacing w:after="0" w:line="240" w:lineRule="auto"/>
    </w:pPr>
    <w:rPr>
      <w:rFonts w:ascii="Times New Roman" w:eastAsia="Times New Roman" w:hAnsi="Times New Roman" w:cs="Times New Roman"/>
      <w:lang w:eastAsia="sk-SK" w:bidi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701BF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A22C3E"/>
    <w:rPr>
      <w:i/>
      <w:iCs/>
    </w:rPr>
  </w:style>
  <w:style w:type="paragraph" w:customStyle="1" w:styleId="Default">
    <w:name w:val="Default"/>
    <w:rsid w:val="00217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AA1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C6EBF"/>
    <w:rPr>
      <w:color w:val="954F7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1679C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1679CC"/>
    <w:rPr>
      <w:rFonts w:ascii="Times New Roman" w:eastAsia="Times New Roman" w:hAnsi="Times New Roman" w:cs="Times New Roman"/>
      <w:lang w:eastAsia="sk-SK" w:bidi="sk-SK"/>
    </w:rPr>
  </w:style>
  <w:style w:type="character" w:styleId="Zmienka">
    <w:name w:val="Mention"/>
    <w:basedOn w:val="Predvolenpsmoodseku"/>
    <w:uiPriority w:val="99"/>
    <w:unhideWhenUsed/>
    <w:rsid w:val="00D61275"/>
    <w:rPr>
      <w:color w:val="2B579A"/>
      <w:shd w:val="clear" w:color="auto" w:fill="E1DFDD"/>
    </w:rPr>
  </w:style>
  <w:style w:type="character" w:customStyle="1" w:styleId="cf01">
    <w:name w:val="cf01"/>
    <w:basedOn w:val="Predvolenpsmoodseku"/>
    <w:rsid w:val="0037383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9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6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9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7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datelna@bbsk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bbsk.sk/podavanie-oznameni-o-protispolocenskej-cinnosti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tus.kutlak@bbsk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7bbc667faddfbc61bcc8e7725b7f062c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9a28a880f4e588b91eb23c796b61f4ae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f:fields xmlns:f="http://schemas.fabasoft.com/folio/2007/fields">
  <f:record>
    <f:field ref="objname" par="" text="ZoD_PD_rozpocet_BBSK_Anton_final" edit="true"/>
    <f:field ref="objsubject" par="" text="" edit="true"/>
    <f:field ref="objcreatedby" par="" text="Mišura, Peter, Ing."/>
    <f:field ref="objcreatedat" par="" date="2026-01-26T11:08:34" text="26. 1. 2026 11:08:34"/>
    <f:field ref="objchangedby" par="" text="Hollý, Matúš, Ing."/>
    <f:field ref="objmodifiedat" par="" date="2026-02-02T14:55:06" text="2. 2. 2026 14:55:06"/>
    <f:field ref="doc_FSCFOLIO_1_1001_FieldDocumentNumber" par="" text=""/>
    <f:field ref="doc_FSCFOLIO_1_1001_FieldSubject" par="" text="" edit="true"/>
    <f:field ref="FSCFOLIO_1_1001_FieldCurrentUser" par="" text="Ing. Peter Mišura"/>
    <f:field ref="CCAPRECONFIG_15_1001_Objektname" par="" text="ZoD_PD_rozpocet_BBSK_Anton_final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EFB55083-F073-4C4A-917D-6239ED6A72BA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2.xml><?xml version="1.0" encoding="utf-8"?>
<ds:datastoreItem xmlns:ds="http://schemas.openxmlformats.org/officeDocument/2006/customXml" ds:itemID="{F47DC41B-27BD-40D5-A175-9D6F9A6949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70CCCA-B207-4BB3-8CB3-A63558D84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DA380-7D33-4DD1-B554-D4A980C2B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20670</Words>
  <Characters>117819</Characters>
  <Application>Microsoft Office Word</Application>
  <DocSecurity>0</DocSecurity>
  <Lines>981</Lines>
  <Paragraphs>276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138213</CharactersWithSpaces>
  <SharedDoc>false</SharedDoc>
  <HLinks>
    <vt:vector size="18" baseType="variant">
      <vt:variant>
        <vt:i4>5963893</vt:i4>
      </vt:variant>
      <vt:variant>
        <vt:i4>3</vt:i4>
      </vt:variant>
      <vt:variant>
        <vt:i4>0</vt:i4>
      </vt:variant>
      <vt:variant>
        <vt:i4>5</vt:i4>
      </vt:variant>
      <vt:variant>
        <vt:lpwstr>mailto:podatelna@bbsk.sk</vt:lpwstr>
      </vt:variant>
      <vt:variant>
        <vt:lpwstr/>
      </vt:variant>
      <vt:variant>
        <vt:i4>4063264</vt:i4>
      </vt:variant>
      <vt:variant>
        <vt:i4>0</vt:i4>
      </vt:variant>
      <vt:variant>
        <vt:i4>0</vt:i4>
      </vt:variant>
      <vt:variant>
        <vt:i4>5</vt:i4>
      </vt:variant>
      <vt:variant>
        <vt:lpwstr>https://www.bbsk.sk/podavanie-oznameni-o-protispolocenskej-cinnosti</vt:lpwstr>
      </vt:variant>
      <vt:variant>
        <vt:lpwstr/>
      </vt:variant>
      <vt:variant>
        <vt:i4>131119</vt:i4>
      </vt:variant>
      <vt:variant>
        <vt:i4>0</vt:i4>
      </vt:variant>
      <vt:variant>
        <vt:i4>0</vt:i4>
      </vt:variant>
      <vt:variant>
        <vt:i4>5</vt:i4>
      </vt:variant>
      <vt:variant>
        <vt:lpwstr>mailto:frederika.emma.herichova@bbsk.sk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Lenka</dc:creator>
  <cp:keywords/>
  <dc:description/>
  <cp:lastModifiedBy>Dominika Cvečková</cp:lastModifiedBy>
  <cp:revision>4</cp:revision>
  <cp:lastPrinted>2025-08-04T10:29:00Z</cp:lastPrinted>
  <dcterms:created xsi:type="dcterms:W3CDTF">2026-02-02T14:17:00Z</dcterms:created>
  <dcterms:modified xsi:type="dcterms:W3CDTF">2026-03-02T08:57:00Z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Ing. Peter Mišura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26. 1. 2026, 11:08</vt:lpwstr>
  </property>
  <property fmtid="{D5CDD505-2E9C-101B-9397-08002B2CF9AE}" pid="59" name="FSC#SKEDITIONREG@103.510:curruserrolegroup">
    <vt:lpwstr>Oddelenie pozemných stavieb</vt:lpwstr>
  </property>
  <property fmtid="{D5CDD505-2E9C-101B-9397-08002B2CF9AE}" pid="60" name="FSC#SKEDITIONREG@103.510:currusersubst">
    <vt:lpwstr>Ing. Peter Mišura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26. 1. 2026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26.1.2026, 11:08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>Úrad BBSK pre ZSS Domov Márie - výstavba ZSS vo Svätom Antone - PD</vt:lpwstr>
  </property>
  <property fmtid="{D5CDD505-2E9C-101B-9397-08002B2CF9AE}" pid="326" name="FSC#COOELAK@1.1001:FileReference">
    <vt:lpwstr>8927-2026</vt:lpwstr>
  </property>
  <property fmtid="{D5CDD505-2E9C-101B-9397-08002B2CF9AE}" pid="327" name="FSC#COOELAK@1.1001:FileRefYear">
    <vt:lpwstr>2026</vt:lpwstr>
  </property>
  <property fmtid="{D5CDD505-2E9C-101B-9397-08002B2CF9AE}" pid="328" name="FSC#COOELAK@1.1001:FileRefOrdinal">
    <vt:lpwstr>8927</vt:lpwstr>
  </property>
  <property fmtid="{D5CDD505-2E9C-101B-9397-08002B2CF9AE}" pid="329" name="FSC#COOELAK@1.1001:FileRefOU">
    <vt:lpwstr>ODDPS</vt:lpwstr>
  </property>
  <property fmtid="{D5CDD505-2E9C-101B-9397-08002B2CF9AE}" pid="330" name="FSC#COOELAK@1.1001:Organization">
    <vt:lpwstr/>
  </property>
  <property fmtid="{D5CDD505-2E9C-101B-9397-08002B2CF9AE}" pid="331" name="FSC#COOELAK@1.1001:Owner">
    <vt:lpwstr>Mišura, Peter,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>Hollý, Matúš, Ing.</vt:lpwstr>
  </property>
  <property fmtid="{D5CDD505-2E9C-101B-9397-08002B2CF9AE}" pid="337" name="FSC#COOELAK@1.1001:ApprovedAt">
    <vt:lpwstr>02.02.2026</vt:lpwstr>
  </property>
  <property fmtid="{D5CDD505-2E9C-101B-9397-08002B2CF9AE}" pid="338" name="FSC#COOELAK@1.1001:Department">
    <vt:lpwstr>ODDPS (Oddelenie pozemných stavieb)</vt:lpwstr>
  </property>
  <property fmtid="{D5CDD505-2E9C-101B-9397-08002B2CF9AE}" pid="339" name="FSC#COOELAK@1.1001:CreatedAt">
    <vt:lpwstr>26.01.2026</vt:lpwstr>
  </property>
  <property fmtid="{D5CDD505-2E9C-101B-9397-08002B2CF9AE}" pid="340" name="FSC#COOELAK@1.1001:OU">
    <vt:lpwstr>ODDPS (Oddelenie pozemných stavieb)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*COO.2090.100.9.9813219*</vt:lpwstr>
  </property>
  <property fmtid="{D5CDD505-2E9C-101B-9397-08002B2CF9AE}" pid="343" name="FSC#COOELAK@1.1001:RefBarCode">
    <vt:lpwstr>*COO.2090.100.9.9813152*</vt:lpwstr>
  </property>
  <property fmtid="{D5CDD505-2E9C-101B-9397-08002B2CF9AE}" pid="344" name="FSC#COOELAK@1.1001:FileRefBarCode">
    <vt:lpwstr>*8927-2026*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>Matúš</vt:lpwstr>
  </property>
  <property fmtid="{D5CDD505-2E9C-101B-9397-08002B2CF9AE}" pid="353" name="FSC#COOELAK@1.1001:ApproverSurName">
    <vt:lpwstr>Hollý</vt:lpwstr>
  </property>
  <property fmtid="{D5CDD505-2E9C-101B-9397-08002B2CF9AE}" pid="354" name="FSC#COOELAK@1.1001:ApproverTitle">
    <vt:lpwstr>Ing.</vt:lpwstr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>AS5</vt:lpwstr>
  </property>
  <property fmtid="{D5CDD505-2E9C-101B-9397-08002B2CF9AE}" pid="358" name="FSC#COOELAK@1.1001:CurrentUserRolePos">
    <vt:lpwstr>Odborný referent I</vt:lpwstr>
  </property>
  <property fmtid="{D5CDD505-2E9C-101B-9397-08002B2CF9AE}" pid="359" name="FSC#COOELAK@1.1001:CurrentUserEmail">
    <vt:lpwstr>peter.misura@bbsk.sk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>Ing. Peter Mišura</vt:lpwstr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>26.01.2026</vt:lpwstr>
  </property>
  <property fmtid="{D5CDD505-2E9C-101B-9397-08002B2CF9AE}" pid="371" name="FSC#ATSTATECFG@1.1001:SubfileSubject">
    <vt:lpwstr>ZFK pred VO - 229/2026/ODDPS Úrad BBSK pre ZSS Domov Márie - výstavba ZSS vo Svätom Antone - PD</vt:lpwstr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>8927-2026-1</vt:lpwstr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>Ing. Matúš Hollý</vt:lpwstr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COO.2090.100.9.9813219</vt:lpwstr>
  </property>
  <property fmtid="{D5CDD505-2E9C-101B-9397-08002B2CF9AE}" pid="391" name="FSC#FSCFOLIO@1.1001:docpropproject">
    <vt:lpwstr/>
  </property>
  <property fmtid="{D5CDD505-2E9C-101B-9397-08002B2CF9AE}" pid="392" name="FSC#COOELAK@1.1001:replyreference">
    <vt:lpwstr/>
  </property>
  <property fmtid="{D5CDD505-2E9C-101B-9397-08002B2CF9AE}" pid="393" name="ContentTypeId">
    <vt:lpwstr>0x010100BF198694FC597D4BB8F6FC1F19DF6A3D</vt:lpwstr>
  </property>
</Properties>
</file>